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671A08" w14:textId="58E68DE0" w:rsidR="00B62CEE" w:rsidRPr="00CE19B2" w:rsidRDefault="00B62CEE" w:rsidP="0015694F">
      <w:pPr>
        <w:spacing w:line="276" w:lineRule="auto"/>
        <w:jc w:val="right"/>
        <w:rPr>
          <w:rFonts w:asciiTheme="minorHAnsi" w:hAnsiTheme="minorHAnsi" w:cstheme="minorHAnsi"/>
        </w:rPr>
      </w:pPr>
      <w:r w:rsidRPr="00CE19B2">
        <w:rPr>
          <w:rFonts w:asciiTheme="minorHAnsi" w:hAnsiTheme="minorHAnsi" w:cstheme="minorHAnsi"/>
        </w:rPr>
        <w:t xml:space="preserve">Warszawa, </w:t>
      </w:r>
      <w:r w:rsidR="00147D9D">
        <w:rPr>
          <w:rFonts w:asciiTheme="minorHAnsi" w:hAnsiTheme="minorHAnsi" w:cstheme="minorHAnsi"/>
        </w:rPr>
        <w:t>0</w:t>
      </w:r>
      <w:r w:rsidR="00BB7B95">
        <w:rPr>
          <w:rFonts w:asciiTheme="minorHAnsi" w:hAnsiTheme="minorHAnsi" w:cstheme="minorHAnsi"/>
        </w:rPr>
        <w:t>9</w:t>
      </w:r>
      <w:r w:rsidR="00330D06" w:rsidRPr="00CE19B2">
        <w:rPr>
          <w:rFonts w:asciiTheme="minorHAnsi" w:hAnsiTheme="minorHAnsi" w:cstheme="minorHAnsi"/>
        </w:rPr>
        <w:t xml:space="preserve"> </w:t>
      </w:r>
      <w:r w:rsidR="00CE19B2" w:rsidRPr="00CE19B2">
        <w:rPr>
          <w:rFonts w:asciiTheme="minorHAnsi" w:hAnsiTheme="minorHAnsi" w:cstheme="minorHAnsi"/>
        </w:rPr>
        <w:t>grudnia</w:t>
      </w:r>
      <w:r w:rsidRPr="00CE19B2">
        <w:rPr>
          <w:rFonts w:asciiTheme="minorHAnsi" w:hAnsiTheme="minorHAnsi" w:cstheme="minorHAnsi"/>
        </w:rPr>
        <w:t xml:space="preserve"> </w:t>
      </w:r>
      <w:r w:rsidR="00E23517" w:rsidRPr="00CE19B2">
        <w:rPr>
          <w:rFonts w:asciiTheme="minorHAnsi" w:hAnsiTheme="minorHAnsi" w:cstheme="minorHAnsi"/>
        </w:rPr>
        <w:t>202</w:t>
      </w:r>
      <w:r w:rsidR="00147D9D">
        <w:rPr>
          <w:rFonts w:asciiTheme="minorHAnsi" w:hAnsiTheme="minorHAnsi" w:cstheme="minorHAnsi"/>
        </w:rPr>
        <w:t>5</w:t>
      </w:r>
      <w:r w:rsidRPr="00CE19B2">
        <w:rPr>
          <w:rFonts w:asciiTheme="minorHAnsi" w:hAnsiTheme="minorHAnsi" w:cstheme="minorHAnsi"/>
        </w:rPr>
        <w:t xml:space="preserve"> r.</w:t>
      </w:r>
    </w:p>
    <w:p w14:paraId="335E857D" w14:textId="77777777" w:rsidR="00B62CEE" w:rsidRPr="00CE19B2" w:rsidRDefault="00B62CEE" w:rsidP="0015694F">
      <w:pPr>
        <w:spacing w:line="276" w:lineRule="auto"/>
        <w:ind w:right="4571"/>
        <w:jc w:val="center"/>
        <w:rPr>
          <w:rFonts w:asciiTheme="minorHAnsi" w:hAnsiTheme="minorHAnsi" w:cstheme="minorHAnsi"/>
          <w:b/>
          <w:sz w:val="28"/>
          <w:szCs w:val="28"/>
        </w:rPr>
      </w:pPr>
      <w:r w:rsidRPr="00CE19B2">
        <w:rPr>
          <w:rFonts w:asciiTheme="minorHAnsi" w:hAnsiTheme="minorHAnsi" w:cstheme="minorHAnsi"/>
          <w:b/>
          <w:sz w:val="28"/>
          <w:szCs w:val="28"/>
        </w:rPr>
        <w:t>ZATWIERDZAM</w:t>
      </w:r>
    </w:p>
    <w:p w14:paraId="4C33EB6B" w14:textId="77777777" w:rsidR="00B62CEE" w:rsidRPr="00CE19B2" w:rsidRDefault="00B62CEE" w:rsidP="0015694F">
      <w:pPr>
        <w:spacing w:line="276" w:lineRule="auto"/>
        <w:ind w:right="4571"/>
        <w:jc w:val="center"/>
        <w:rPr>
          <w:rFonts w:asciiTheme="minorHAnsi" w:hAnsiTheme="minorHAnsi" w:cstheme="minorHAnsi"/>
        </w:rPr>
      </w:pPr>
    </w:p>
    <w:p w14:paraId="7EDB4DFF" w14:textId="77777777" w:rsidR="00E23517" w:rsidRPr="00CE19B2" w:rsidRDefault="00E23517" w:rsidP="0015694F">
      <w:pPr>
        <w:spacing w:line="276" w:lineRule="auto"/>
        <w:ind w:right="4571"/>
        <w:jc w:val="center"/>
        <w:rPr>
          <w:rFonts w:asciiTheme="minorHAnsi" w:hAnsiTheme="minorHAnsi" w:cstheme="minorHAnsi"/>
        </w:rPr>
      </w:pPr>
      <w:r w:rsidRPr="00CE19B2">
        <w:rPr>
          <w:rFonts w:asciiTheme="minorHAnsi" w:hAnsiTheme="minorHAnsi" w:cstheme="minorHAnsi"/>
        </w:rPr>
        <w:t>Dyrektor Narodowego Muzeum Techniki</w:t>
      </w:r>
    </w:p>
    <w:p w14:paraId="3E4C1F94" w14:textId="77777777" w:rsidR="008C3EEE" w:rsidRPr="00CE19B2" w:rsidRDefault="008C3EEE" w:rsidP="0015694F">
      <w:pPr>
        <w:spacing w:line="276" w:lineRule="auto"/>
        <w:ind w:right="4571"/>
        <w:jc w:val="center"/>
        <w:rPr>
          <w:rFonts w:asciiTheme="minorHAnsi" w:hAnsiTheme="minorHAnsi" w:cstheme="minorHAnsi"/>
        </w:rPr>
      </w:pPr>
    </w:p>
    <w:p w14:paraId="096458FF" w14:textId="77777777" w:rsidR="008C3EEE" w:rsidRPr="00CE19B2" w:rsidRDefault="008C3EEE" w:rsidP="0015694F">
      <w:pPr>
        <w:spacing w:line="276" w:lineRule="auto"/>
        <w:ind w:right="4571"/>
        <w:jc w:val="center"/>
        <w:rPr>
          <w:rFonts w:asciiTheme="minorHAnsi" w:hAnsiTheme="minorHAnsi" w:cstheme="minorHAnsi"/>
        </w:rPr>
      </w:pPr>
    </w:p>
    <w:p w14:paraId="69B6D526" w14:textId="77777777" w:rsidR="00B62CEE" w:rsidRPr="00CE19B2" w:rsidRDefault="00B62CEE" w:rsidP="0015694F">
      <w:pPr>
        <w:spacing w:line="276" w:lineRule="auto"/>
        <w:ind w:right="4571"/>
        <w:jc w:val="center"/>
        <w:rPr>
          <w:rFonts w:asciiTheme="minorHAnsi" w:hAnsiTheme="minorHAnsi" w:cstheme="minorHAnsi"/>
        </w:rPr>
      </w:pPr>
      <w:r w:rsidRPr="00CE19B2">
        <w:rPr>
          <w:rFonts w:asciiTheme="minorHAnsi" w:hAnsiTheme="minorHAnsi" w:cstheme="minorHAnsi"/>
        </w:rPr>
        <w:t>.......................................</w:t>
      </w:r>
    </w:p>
    <w:p w14:paraId="261BFA95" w14:textId="77777777" w:rsidR="00E23517" w:rsidRPr="00CE19B2" w:rsidRDefault="00E23517" w:rsidP="0015694F">
      <w:pPr>
        <w:spacing w:line="276" w:lineRule="auto"/>
        <w:ind w:right="4571"/>
        <w:jc w:val="center"/>
        <w:rPr>
          <w:rFonts w:asciiTheme="minorHAnsi" w:hAnsiTheme="minorHAnsi" w:cstheme="minorHAnsi"/>
        </w:rPr>
      </w:pPr>
    </w:p>
    <w:p w14:paraId="1A68EF90" w14:textId="77777777" w:rsidR="00E23517" w:rsidRPr="00CE19B2" w:rsidRDefault="00E23517" w:rsidP="0015694F">
      <w:pPr>
        <w:spacing w:line="276" w:lineRule="auto"/>
        <w:ind w:right="4571"/>
        <w:jc w:val="center"/>
        <w:rPr>
          <w:rFonts w:asciiTheme="minorHAnsi" w:hAnsiTheme="minorHAnsi" w:cstheme="minorHAnsi"/>
        </w:rPr>
      </w:pPr>
      <w:r w:rsidRPr="00CE19B2">
        <w:rPr>
          <w:rFonts w:asciiTheme="minorHAnsi" w:hAnsiTheme="minorHAnsi" w:cstheme="minorHAnsi"/>
        </w:rPr>
        <w:t>Mirosław Zientarzewski</w:t>
      </w:r>
    </w:p>
    <w:p w14:paraId="46BB1B16" w14:textId="77777777" w:rsidR="00B62CEE" w:rsidRPr="00CE19B2" w:rsidRDefault="00B62CEE" w:rsidP="0015694F">
      <w:pPr>
        <w:spacing w:line="276" w:lineRule="auto"/>
        <w:jc w:val="both"/>
        <w:rPr>
          <w:rFonts w:asciiTheme="minorHAnsi" w:hAnsiTheme="minorHAnsi" w:cstheme="minorHAnsi"/>
          <w:b/>
          <w:sz w:val="16"/>
        </w:rPr>
      </w:pPr>
    </w:p>
    <w:p w14:paraId="130B088A" w14:textId="77777777" w:rsidR="00B62CEE" w:rsidRPr="00CE19B2" w:rsidRDefault="00B62CEE" w:rsidP="0015694F">
      <w:pPr>
        <w:spacing w:line="276" w:lineRule="auto"/>
        <w:jc w:val="both"/>
        <w:rPr>
          <w:rFonts w:asciiTheme="minorHAnsi" w:hAnsiTheme="minorHAnsi" w:cstheme="minorHAnsi"/>
          <w:b/>
          <w:sz w:val="16"/>
        </w:rPr>
      </w:pPr>
    </w:p>
    <w:p w14:paraId="29535F0A" w14:textId="77777777" w:rsidR="00B62CEE" w:rsidRPr="00CE19B2" w:rsidRDefault="00B62CEE" w:rsidP="0015694F">
      <w:pPr>
        <w:spacing w:line="276" w:lineRule="auto"/>
        <w:jc w:val="both"/>
        <w:rPr>
          <w:rFonts w:asciiTheme="minorHAnsi" w:hAnsiTheme="minorHAnsi" w:cstheme="minorHAnsi"/>
        </w:rPr>
      </w:pPr>
    </w:p>
    <w:p w14:paraId="7E71D25A" w14:textId="786DA8C2" w:rsidR="00B62CEE" w:rsidRPr="00CE19B2" w:rsidRDefault="00B62CEE" w:rsidP="0015694F">
      <w:pPr>
        <w:spacing w:line="276" w:lineRule="auto"/>
        <w:jc w:val="both"/>
        <w:rPr>
          <w:rFonts w:asciiTheme="minorHAnsi" w:hAnsiTheme="minorHAnsi" w:cstheme="minorHAnsi"/>
          <w:b/>
        </w:rPr>
      </w:pPr>
      <w:r w:rsidRPr="00CE19B2">
        <w:rPr>
          <w:rFonts w:asciiTheme="minorHAnsi" w:hAnsiTheme="minorHAnsi" w:cstheme="minorHAnsi"/>
        </w:rPr>
        <w:t xml:space="preserve">oznaczenie sprawy: </w:t>
      </w:r>
      <w:r w:rsidR="008C3EEE" w:rsidRPr="00CE19B2">
        <w:rPr>
          <w:rFonts w:asciiTheme="minorHAnsi" w:hAnsiTheme="minorHAnsi" w:cstheme="minorHAnsi"/>
          <w:b/>
        </w:rPr>
        <w:t>P</w:t>
      </w:r>
      <w:r w:rsidRPr="00CE19B2">
        <w:rPr>
          <w:rFonts w:asciiTheme="minorHAnsi" w:hAnsiTheme="minorHAnsi" w:cstheme="minorHAnsi"/>
          <w:b/>
        </w:rPr>
        <w:t>ZP</w:t>
      </w:r>
      <w:r w:rsidR="008C3EEE" w:rsidRPr="00CE19B2">
        <w:rPr>
          <w:rFonts w:asciiTheme="minorHAnsi" w:hAnsiTheme="minorHAnsi" w:cstheme="minorHAnsi"/>
          <w:b/>
        </w:rPr>
        <w:t>.</w:t>
      </w:r>
      <w:r w:rsidR="00147D9D">
        <w:rPr>
          <w:rFonts w:asciiTheme="minorHAnsi" w:hAnsiTheme="minorHAnsi" w:cstheme="minorHAnsi"/>
          <w:b/>
        </w:rPr>
        <w:t>8</w:t>
      </w:r>
      <w:r w:rsidR="008C3EEE" w:rsidRPr="00CE19B2">
        <w:rPr>
          <w:rFonts w:asciiTheme="minorHAnsi" w:hAnsiTheme="minorHAnsi" w:cstheme="minorHAnsi"/>
          <w:b/>
        </w:rPr>
        <w:t>.</w:t>
      </w:r>
      <w:r w:rsidR="00CE19B2" w:rsidRPr="00CE19B2">
        <w:rPr>
          <w:rFonts w:asciiTheme="minorHAnsi" w:hAnsiTheme="minorHAnsi" w:cstheme="minorHAnsi"/>
          <w:b/>
        </w:rPr>
        <w:t>12</w:t>
      </w:r>
      <w:r w:rsidR="008C3EEE" w:rsidRPr="00CE19B2">
        <w:rPr>
          <w:rFonts w:asciiTheme="minorHAnsi" w:hAnsiTheme="minorHAnsi" w:cstheme="minorHAnsi"/>
          <w:b/>
        </w:rPr>
        <w:t>.</w:t>
      </w:r>
      <w:r w:rsidR="00E23517" w:rsidRPr="00CE19B2">
        <w:rPr>
          <w:rFonts w:asciiTheme="minorHAnsi" w:hAnsiTheme="minorHAnsi" w:cstheme="minorHAnsi"/>
          <w:b/>
        </w:rPr>
        <w:t>202</w:t>
      </w:r>
      <w:r w:rsidR="00147D9D">
        <w:rPr>
          <w:rFonts w:asciiTheme="minorHAnsi" w:hAnsiTheme="minorHAnsi" w:cstheme="minorHAnsi"/>
          <w:b/>
        </w:rPr>
        <w:t>5</w:t>
      </w:r>
    </w:p>
    <w:p w14:paraId="6F9FD116" w14:textId="77777777" w:rsidR="00B62CEE" w:rsidRPr="00CE19B2" w:rsidRDefault="00B62CEE" w:rsidP="0015694F">
      <w:pPr>
        <w:spacing w:line="276" w:lineRule="auto"/>
        <w:rPr>
          <w:rFonts w:asciiTheme="minorHAnsi" w:hAnsiTheme="minorHAnsi" w:cstheme="minorHAnsi"/>
        </w:rPr>
      </w:pPr>
    </w:p>
    <w:p w14:paraId="612525B6" w14:textId="77777777" w:rsidR="00B62CEE" w:rsidRPr="00CE19B2" w:rsidRDefault="00B62CEE" w:rsidP="0015694F">
      <w:pPr>
        <w:spacing w:line="276" w:lineRule="auto"/>
        <w:rPr>
          <w:rFonts w:asciiTheme="minorHAnsi" w:hAnsiTheme="minorHAnsi" w:cstheme="minorHAnsi"/>
        </w:rPr>
      </w:pPr>
    </w:p>
    <w:p w14:paraId="6924A689" w14:textId="77777777" w:rsidR="00B62CEE" w:rsidRPr="00CE19B2" w:rsidRDefault="00B62CEE" w:rsidP="0015694F">
      <w:pPr>
        <w:spacing w:line="276" w:lineRule="auto"/>
        <w:rPr>
          <w:rFonts w:asciiTheme="minorHAnsi" w:hAnsiTheme="minorHAnsi" w:cstheme="minorHAnsi"/>
        </w:rPr>
      </w:pPr>
    </w:p>
    <w:p w14:paraId="3E15B36E" w14:textId="77777777" w:rsidR="00B62CEE" w:rsidRPr="00CE19B2" w:rsidRDefault="00B62CEE" w:rsidP="0015694F">
      <w:pPr>
        <w:spacing w:line="276" w:lineRule="auto"/>
        <w:rPr>
          <w:rFonts w:asciiTheme="minorHAnsi" w:hAnsiTheme="minorHAnsi" w:cstheme="minorHAnsi"/>
        </w:rPr>
      </w:pPr>
    </w:p>
    <w:p w14:paraId="61915EBF" w14:textId="77777777" w:rsidR="00B62CEE" w:rsidRPr="00CE19B2" w:rsidRDefault="00B62CEE" w:rsidP="0015694F">
      <w:pPr>
        <w:spacing w:line="276" w:lineRule="auto"/>
        <w:jc w:val="center"/>
        <w:rPr>
          <w:rFonts w:asciiTheme="minorHAnsi" w:hAnsiTheme="minorHAnsi" w:cstheme="minorHAnsi"/>
          <w:b/>
          <w:sz w:val="28"/>
          <w:szCs w:val="28"/>
          <w:lang w:eastAsia="pl-PL"/>
        </w:rPr>
      </w:pPr>
      <w:r w:rsidRPr="00CE19B2">
        <w:rPr>
          <w:rFonts w:asciiTheme="minorHAnsi" w:hAnsiTheme="minorHAnsi" w:cstheme="minorHAnsi"/>
          <w:b/>
          <w:sz w:val="28"/>
          <w:szCs w:val="28"/>
          <w:lang w:eastAsia="pl-PL"/>
        </w:rPr>
        <w:t>SPECYFIKACJA WARUNKÓW ZAMÓWIENIA</w:t>
      </w:r>
    </w:p>
    <w:p w14:paraId="20ECB2C9" w14:textId="77777777" w:rsidR="00B62CEE" w:rsidRPr="00CE19B2" w:rsidRDefault="00B62CEE" w:rsidP="0015694F">
      <w:pPr>
        <w:spacing w:line="276" w:lineRule="auto"/>
        <w:jc w:val="center"/>
        <w:rPr>
          <w:rFonts w:asciiTheme="minorHAnsi" w:hAnsiTheme="minorHAnsi" w:cstheme="minorHAnsi"/>
          <w:b/>
          <w:sz w:val="28"/>
          <w:szCs w:val="28"/>
          <w:lang w:eastAsia="pl-PL"/>
        </w:rPr>
      </w:pPr>
      <w:r w:rsidRPr="00CE19B2">
        <w:rPr>
          <w:rFonts w:asciiTheme="minorHAnsi" w:hAnsiTheme="minorHAnsi" w:cstheme="minorHAnsi"/>
          <w:b/>
          <w:sz w:val="28"/>
          <w:szCs w:val="28"/>
          <w:lang w:eastAsia="pl-PL"/>
        </w:rPr>
        <w:t>w postępowaniu o udzielenie zamówienia publicznego</w:t>
      </w:r>
    </w:p>
    <w:p w14:paraId="339383FD" w14:textId="77777777" w:rsidR="00B62CEE" w:rsidRPr="00CE19B2" w:rsidRDefault="00B62CEE" w:rsidP="0015694F">
      <w:pPr>
        <w:spacing w:line="276" w:lineRule="auto"/>
        <w:jc w:val="center"/>
        <w:rPr>
          <w:rFonts w:asciiTheme="minorHAnsi" w:hAnsiTheme="minorHAnsi" w:cstheme="minorHAnsi"/>
          <w:sz w:val="28"/>
          <w:szCs w:val="28"/>
          <w:lang w:eastAsia="pl-PL"/>
        </w:rPr>
      </w:pPr>
      <w:r w:rsidRPr="00CE19B2">
        <w:rPr>
          <w:rFonts w:asciiTheme="minorHAnsi" w:hAnsiTheme="minorHAnsi" w:cstheme="minorHAnsi"/>
          <w:sz w:val="28"/>
          <w:szCs w:val="28"/>
          <w:lang w:eastAsia="pl-PL"/>
        </w:rPr>
        <w:t>na</w:t>
      </w:r>
    </w:p>
    <w:p w14:paraId="3D3B58E0" w14:textId="77777777" w:rsidR="00B62CEE" w:rsidRPr="00CE19B2" w:rsidRDefault="00B62CEE" w:rsidP="0015694F">
      <w:pPr>
        <w:spacing w:line="276" w:lineRule="auto"/>
        <w:jc w:val="center"/>
        <w:rPr>
          <w:rFonts w:asciiTheme="minorHAnsi" w:hAnsiTheme="minorHAnsi" w:cstheme="minorHAnsi"/>
          <w:sz w:val="28"/>
          <w:szCs w:val="28"/>
          <w:lang w:eastAsia="pl-PL"/>
        </w:rPr>
      </w:pPr>
    </w:p>
    <w:p w14:paraId="28CD6CA8" w14:textId="77777777" w:rsidR="00B62CEE" w:rsidRPr="00CE19B2" w:rsidRDefault="00B62CEE" w:rsidP="0015694F">
      <w:pPr>
        <w:spacing w:line="276" w:lineRule="auto"/>
        <w:jc w:val="center"/>
        <w:rPr>
          <w:rFonts w:asciiTheme="minorHAnsi" w:hAnsiTheme="minorHAnsi" w:cstheme="minorHAnsi"/>
          <w:sz w:val="28"/>
          <w:szCs w:val="28"/>
          <w:lang w:eastAsia="pl-PL"/>
        </w:rPr>
      </w:pPr>
    </w:p>
    <w:p w14:paraId="6BCE365B" w14:textId="77777777" w:rsidR="00B62CEE" w:rsidRPr="00CE19B2" w:rsidRDefault="00B62CEE" w:rsidP="0015694F">
      <w:pPr>
        <w:spacing w:line="276" w:lineRule="auto"/>
        <w:jc w:val="center"/>
        <w:rPr>
          <w:rFonts w:asciiTheme="minorHAnsi" w:hAnsiTheme="minorHAnsi" w:cstheme="minorHAnsi"/>
          <w:b/>
          <w:i/>
          <w:sz w:val="28"/>
          <w:szCs w:val="28"/>
          <w:lang w:eastAsia="pl-PL"/>
        </w:rPr>
      </w:pPr>
    </w:p>
    <w:p w14:paraId="61082C47" w14:textId="7E35FCFF" w:rsidR="00B62CEE" w:rsidRPr="00CE19B2" w:rsidRDefault="00B62CEE" w:rsidP="0015694F">
      <w:pPr>
        <w:autoSpaceDE w:val="0"/>
        <w:autoSpaceDN w:val="0"/>
        <w:adjustRightInd w:val="0"/>
        <w:spacing w:line="276" w:lineRule="auto"/>
        <w:jc w:val="center"/>
        <w:rPr>
          <w:rFonts w:asciiTheme="minorHAnsi" w:hAnsiTheme="minorHAnsi" w:cstheme="minorHAnsi"/>
          <w:b/>
          <w:i/>
          <w:sz w:val="28"/>
          <w:szCs w:val="28"/>
          <w:lang w:eastAsia="pl-PL"/>
        </w:rPr>
      </w:pPr>
      <w:r w:rsidRPr="00CE19B2">
        <w:rPr>
          <w:rFonts w:asciiTheme="minorHAnsi" w:hAnsiTheme="minorHAnsi" w:cstheme="minorHAnsi"/>
          <w:b/>
          <w:i/>
          <w:sz w:val="28"/>
          <w:szCs w:val="28"/>
          <w:lang w:eastAsia="pl-PL"/>
        </w:rPr>
        <w:t>„</w:t>
      </w:r>
      <w:r w:rsidR="00CE19B2" w:rsidRPr="00CE19B2">
        <w:rPr>
          <w:rFonts w:asciiTheme="minorHAnsi" w:eastAsia="Calibri" w:hAnsiTheme="minorHAnsi" w:cstheme="minorHAnsi"/>
          <w:b/>
          <w:bCs/>
          <w:i/>
          <w:sz w:val="28"/>
          <w:szCs w:val="28"/>
          <w:lang w:eastAsia="pl-PL"/>
        </w:rPr>
        <w:t xml:space="preserve">Usługi ochrony </w:t>
      </w:r>
      <w:r w:rsidR="00CE19B2" w:rsidRPr="00CE19B2">
        <w:rPr>
          <w:rFonts w:ascii="Calibri" w:hAnsi="Calibri" w:cs="Calibri"/>
          <w:b/>
          <w:bCs/>
          <w:i/>
          <w:sz w:val="28"/>
          <w:szCs w:val="28"/>
          <w:lang w:eastAsia="pl-PL"/>
        </w:rPr>
        <w:t>fizycznej obiektów, osób i mienia w Narodowym Muzeum Techniki</w:t>
      </w:r>
      <w:r w:rsidRPr="00CE19B2">
        <w:rPr>
          <w:rFonts w:asciiTheme="minorHAnsi" w:hAnsiTheme="minorHAnsi" w:cstheme="minorHAnsi"/>
          <w:b/>
          <w:i/>
          <w:sz w:val="28"/>
          <w:szCs w:val="28"/>
        </w:rPr>
        <w:t>”</w:t>
      </w:r>
    </w:p>
    <w:p w14:paraId="11979D4D" w14:textId="77777777" w:rsidR="00B62CEE" w:rsidRPr="00CE19B2" w:rsidRDefault="00B62CEE" w:rsidP="0015694F">
      <w:pPr>
        <w:spacing w:line="276" w:lineRule="auto"/>
        <w:jc w:val="center"/>
        <w:rPr>
          <w:rFonts w:asciiTheme="minorHAnsi" w:hAnsiTheme="minorHAnsi" w:cstheme="minorHAnsi"/>
          <w:b/>
          <w:i/>
          <w:sz w:val="28"/>
          <w:szCs w:val="28"/>
          <w:highlight w:val="yellow"/>
          <w:lang w:eastAsia="pl-PL"/>
        </w:rPr>
      </w:pPr>
    </w:p>
    <w:p w14:paraId="007A4FF8" w14:textId="77777777" w:rsidR="00B62CEE" w:rsidRPr="00CE19B2" w:rsidRDefault="00B62CEE" w:rsidP="0015694F">
      <w:pPr>
        <w:spacing w:line="276" w:lineRule="auto"/>
        <w:jc w:val="center"/>
        <w:rPr>
          <w:rFonts w:asciiTheme="minorHAnsi" w:hAnsiTheme="minorHAnsi" w:cstheme="minorHAnsi"/>
          <w:highlight w:val="yellow"/>
          <w:lang w:eastAsia="pl-PL"/>
        </w:rPr>
      </w:pPr>
    </w:p>
    <w:p w14:paraId="6F5A8B06" w14:textId="77777777" w:rsidR="00B62CEE" w:rsidRPr="00CE19B2" w:rsidRDefault="00B62CEE" w:rsidP="0015694F">
      <w:pPr>
        <w:spacing w:line="276" w:lineRule="auto"/>
        <w:jc w:val="center"/>
        <w:rPr>
          <w:rFonts w:asciiTheme="minorHAnsi" w:hAnsiTheme="minorHAnsi" w:cstheme="minorHAnsi"/>
          <w:highlight w:val="yellow"/>
          <w:lang w:eastAsia="pl-PL"/>
        </w:rPr>
      </w:pPr>
    </w:p>
    <w:p w14:paraId="7F944C47" w14:textId="77777777" w:rsidR="00B62CEE" w:rsidRPr="00CE19B2" w:rsidRDefault="00B62CEE" w:rsidP="0015694F">
      <w:pPr>
        <w:spacing w:line="276" w:lineRule="auto"/>
        <w:jc w:val="both"/>
        <w:rPr>
          <w:rFonts w:asciiTheme="minorHAnsi" w:hAnsiTheme="minorHAnsi" w:cstheme="minorHAnsi"/>
          <w:lang w:eastAsia="pl-PL"/>
        </w:rPr>
      </w:pPr>
    </w:p>
    <w:p w14:paraId="773F4922" w14:textId="247BF67A" w:rsidR="00B62CEE" w:rsidRPr="00CE19B2" w:rsidRDefault="00B62CEE" w:rsidP="0015694F">
      <w:pPr>
        <w:spacing w:line="276" w:lineRule="auto"/>
        <w:jc w:val="both"/>
        <w:rPr>
          <w:rFonts w:asciiTheme="minorHAnsi" w:hAnsiTheme="minorHAnsi" w:cstheme="minorHAnsi"/>
          <w:lang w:eastAsia="pl-PL"/>
        </w:rPr>
      </w:pPr>
      <w:r w:rsidRPr="00CE19B2">
        <w:rPr>
          <w:rFonts w:asciiTheme="minorHAnsi" w:hAnsiTheme="minorHAnsi" w:cstheme="minorHAnsi"/>
          <w:lang w:eastAsia="pl-PL"/>
        </w:rPr>
        <w:t xml:space="preserve">Postępowanie przeprowadzone na podstawie art. </w:t>
      </w:r>
      <w:r w:rsidR="00E23517" w:rsidRPr="00CE19B2">
        <w:rPr>
          <w:rFonts w:asciiTheme="minorHAnsi" w:hAnsiTheme="minorHAnsi" w:cstheme="minorHAnsi"/>
          <w:lang w:eastAsia="pl-PL"/>
        </w:rPr>
        <w:t>275 pkt 1</w:t>
      </w:r>
      <w:r w:rsidRPr="00CE19B2">
        <w:rPr>
          <w:rFonts w:asciiTheme="minorHAnsi" w:hAnsiTheme="minorHAnsi" w:cstheme="minorHAnsi"/>
          <w:lang w:eastAsia="pl-PL"/>
        </w:rPr>
        <w:t xml:space="preserve"> </w:t>
      </w:r>
      <w:r w:rsidR="00CE19B2" w:rsidRPr="00CE19B2">
        <w:rPr>
          <w:rFonts w:asciiTheme="minorHAnsi" w:hAnsiTheme="minorHAnsi" w:cstheme="minorHAnsi"/>
          <w:lang w:eastAsia="pl-PL"/>
        </w:rPr>
        <w:t xml:space="preserve">w zw. z art. 359 pkt 2 </w:t>
      </w:r>
      <w:r w:rsidRPr="00CE19B2">
        <w:rPr>
          <w:rFonts w:asciiTheme="minorHAnsi" w:hAnsiTheme="minorHAnsi" w:cstheme="minorHAnsi"/>
          <w:lang w:eastAsia="pl-PL"/>
        </w:rPr>
        <w:t xml:space="preserve">ustawy z dnia </w:t>
      </w:r>
      <w:r w:rsidR="00E23517" w:rsidRPr="00CE19B2">
        <w:rPr>
          <w:rFonts w:asciiTheme="minorHAnsi" w:hAnsiTheme="minorHAnsi" w:cstheme="minorHAnsi"/>
          <w:lang w:eastAsia="pl-PL"/>
        </w:rPr>
        <w:t>11</w:t>
      </w:r>
      <w:r w:rsidRPr="00CE19B2">
        <w:rPr>
          <w:rFonts w:asciiTheme="minorHAnsi" w:hAnsiTheme="minorHAnsi" w:cstheme="minorHAnsi"/>
          <w:lang w:eastAsia="pl-PL"/>
        </w:rPr>
        <w:t>.</w:t>
      </w:r>
      <w:r w:rsidR="00E23517" w:rsidRPr="00CE19B2">
        <w:rPr>
          <w:rFonts w:asciiTheme="minorHAnsi" w:hAnsiTheme="minorHAnsi" w:cstheme="minorHAnsi"/>
          <w:lang w:eastAsia="pl-PL"/>
        </w:rPr>
        <w:t>09</w:t>
      </w:r>
      <w:r w:rsidRPr="00CE19B2">
        <w:rPr>
          <w:rFonts w:asciiTheme="minorHAnsi" w:hAnsiTheme="minorHAnsi" w:cstheme="minorHAnsi"/>
          <w:lang w:eastAsia="pl-PL"/>
        </w:rPr>
        <w:t>.</w:t>
      </w:r>
      <w:r w:rsidR="00E23517" w:rsidRPr="00CE19B2">
        <w:rPr>
          <w:rFonts w:asciiTheme="minorHAnsi" w:hAnsiTheme="minorHAnsi" w:cstheme="minorHAnsi"/>
          <w:lang w:eastAsia="pl-PL"/>
        </w:rPr>
        <w:t>2019</w:t>
      </w:r>
      <w:r w:rsidRPr="00CE19B2">
        <w:rPr>
          <w:rFonts w:asciiTheme="minorHAnsi" w:hAnsiTheme="minorHAnsi" w:cstheme="minorHAnsi"/>
          <w:lang w:eastAsia="pl-PL"/>
        </w:rPr>
        <w:t xml:space="preserve"> r. Prawo zamówień publicznych</w:t>
      </w:r>
      <w:r w:rsidR="00680B01">
        <w:rPr>
          <w:rFonts w:asciiTheme="minorHAnsi" w:hAnsiTheme="minorHAnsi" w:cstheme="minorHAnsi"/>
          <w:lang w:eastAsia="pl-PL"/>
        </w:rPr>
        <w:t xml:space="preserve"> (Dz.U. z 2024 poz.1320 ze zm.)</w:t>
      </w:r>
      <w:r w:rsidRPr="00CE19B2">
        <w:rPr>
          <w:rFonts w:asciiTheme="minorHAnsi" w:hAnsiTheme="minorHAnsi" w:cstheme="minorHAnsi"/>
          <w:lang w:eastAsia="pl-PL"/>
        </w:rPr>
        <w:t xml:space="preserve"> zwanej dalej </w:t>
      </w:r>
      <w:r w:rsidR="003B7FDD" w:rsidRPr="00CE19B2">
        <w:rPr>
          <w:rFonts w:asciiTheme="minorHAnsi" w:hAnsiTheme="minorHAnsi" w:cstheme="minorHAnsi"/>
          <w:lang w:eastAsia="pl-PL"/>
        </w:rPr>
        <w:t>„</w:t>
      </w:r>
      <w:r w:rsidRPr="00CE19B2">
        <w:rPr>
          <w:rFonts w:asciiTheme="minorHAnsi" w:hAnsiTheme="minorHAnsi" w:cstheme="minorHAnsi"/>
          <w:lang w:eastAsia="pl-PL"/>
        </w:rPr>
        <w:t>ustawą</w:t>
      </w:r>
      <w:r w:rsidR="003B7FDD" w:rsidRPr="00CE19B2">
        <w:rPr>
          <w:rFonts w:asciiTheme="minorHAnsi" w:hAnsiTheme="minorHAnsi" w:cstheme="minorHAnsi"/>
          <w:lang w:eastAsia="pl-PL"/>
        </w:rPr>
        <w:t>”</w:t>
      </w:r>
      <w:r w:rsidRPr="00CE19B2">
        <w:rPr>
          <w:rFonts w:asciiTheme="minorHAnsi" w:hAnsiTheme="minorHAnsi" w:cstheme="minorHAnsi"/>
          <w:lang w:eastAsia="pl-PL"/>
        </w:rPr>
        <w:t xml:space="preserve">, </w:t>
      </w:r>
      <w:r w:rsidR="00E23517" w:rsidRPr="00CE19B2">
        <w:rPr>
          <w:rFonts w:asciiTheme="minorHAnsi" w:hAnsiTheme="minorHAnsi" w:cstheme="minorHAnsi"/>
          <w:lang w:eastAsia="pl-PL"/>
        </w:rPr>
        <w:t>o wartości zamówienia</w:t>
      </w:r>
      <w:r w:rsidR="00E23517" w:rsidRPr="00CE19B2">
        <w:rPr>
          <w:rFonts w:asciiTheme="minorHAnsi" w:hAnsiTheme="minorHAnsi" w:cstheme="minorHAnsi"/>
        </w:rPr>
        <w:t xml:space="preserve"> </w:t>
      </w:r>
      <w:r w:rsidR="00CE19B2" w:rsidRPr="00CE19B2">
        <w:rPr>
          <w:rFonts w:asciiTheme="minorHAnsi" w:hAnsiTheme="minorHAnsi" w:cstheme="minorHAnsi"/>
        </w:rPr>
        <w:t>mniejszej niż równowartość kwoty 750 000 euro</w:t>
      </w:r>
      <w:r w:rsidRPr="00CE19B2">
        <w:rPr>
          <w:rStyle w:val="txt-new"/>
          <w:rFonts w:asciiTheme="minorHAnsi" w:hAnsiTheme="minorHAnsi" w:cstheme="minorHAnsi"/>
        </w:rPr>
        <w:t>.</w:t>
      </w:r>
    </w:p>
    <w:p w14:paraId="51E59B9B" w14:textId="77777777" w:rsidR="00B62CEE" w:rsidRPr="00CE19B2" w:rsidRDefault="00B62CEE" w:rsidP="0015694F">
      <w:pPr>
        <w:spacing w:line="276" w:lineRule="auto"/>
        <w:rPr>
          <w:rFonts w:asciiTheme="minorHAnsi" w:hAnsiTheme="minorHAnsi" w:cstheme="minorHAnsi"/>
          <w:highlight w:val="yellow"/>
          <w:lang w:eastAsia="pl-PL"/>
        </w:rPr>
      </w:pPr>
    </w:p>
    <w:p w14:paraId="708F65B1" w14:textId="77777777" w:rsidR="00B62CEE" w:rsidRPr="00CE19B2" w:rsidRDefault="00B62CEE" w:rsidP="0015694F">
      <w:pPr>
        <w:spacing w:line="276" w:lineRule="auto"/>
        <w:rPr>
          <w:rFonts w:asciiTheme="minorHAnsi" w:hAnsiTheme="minorHAnsi" w:cstheme="minorHAnsi"/>
          <w:highlight w:val="yellow"/>
          <w:lang w:eastAsia="pl-PL"/>
        </w:rPr>
      </w:pPr>
    </w:p>
    <w:p w14:paraId="483D3614" w14:textId="77777777" w:rsidR="00B62CEE" w:rsidRPr="00CE19B2" w:rsidRDefault="00B62CEE" w:rsidP="0015694F">
      <w:pPr>
        <w:spacing w:line="276" w:lineRule="auto"/>
        <w:rPr>
          <w:rFonts w:asciiTheme="minorHAnsi" w:hAnsiTheme="minorHAnsi" w:cstheme="minorHAnsi"/>
          <w:highlight w:val="yellow"/>
          <w:lang w:eastAsia="pl-PL"/>
        </w:rPr>
      </w:pPr>
    </w:p>
    <w:p w14:paraId="6F5083FD" w14:textId="77777777" w:rsidR="003B7FDD" w:rsidRPr="00CE19B2" w:rsidRDefault="003B7FDD" w:rsidP="0015694F">
      <w:pPr>
        <w:spacing w:line="276" w:lineRule="auto"/>
        <w:rPr>
          <w:rFonts w:asciiTheme="minorHAnsi" w:hAnsiTheme="minorHAnsi" w:cstheme="minorHAnsi"/>
          <w:b/>
          <w:highlight w:val="yellow"/>
          <w:lang w:eastAsia="pl-PL"/>
        </w:rPr>
      </w:pPr>
    </w:p>
    <w:p w14:paraId="7EE4823C" w14:textId="77777777" w:rsidR="0053371D" w:rsidRPr="00CE19B2" w:rsidRDefault="0053371D" w:rsidP="0015694F">
      <w:pPr>
        <w:spacing w:line="276" w:lineRule="auto"/>
        <w:rPr>
          <w:rFonts w:asciiTheme="minorHAnsi" w:hAnsiTheme="minorHAnsi" w:cstheme="minorHAnsi"/>
          <w:b/>
          <w:highlight w:val="yellow"/>
          <w:lang w:eastAsia="pl-PL"/>
        </w:rPr>
      </w:pPr>
    </w:p>
    <w:p w14:paraId="1F65256B" w14:textId="77777777" w:rsidR="0053371D" w:rsidRPr="00CE19B2" w:rsidRDefault="0053371D" w:rsidP="0015694F">
      <w:pPr>
        <w:spacing w:line="276" w:lineRule="auto"/>
        <w:rPr>
          <w:rFonts w:asciiTheme="minorHAnsi" w:hAnsiTheme="minorHAnsi" w:cstheme="minorHAnsi"/>
          <w:b/>
          <w:highlight w:val="yellow"/>
          <w:lang w:eastAsia="pl-PL"/>
        </w:rPr>
      </w:pPr>
    </w:p>
    <w:p w14:paraId="065949D3" w14:textId="77777777" w:rsidR="0053371D" w:rsidRPr="00CE19B2" w:rsidRDefault="0053371D" w:rsidP="0015694F">
      <w:pPr>
        <w:spacing w:line="276" w:lineRule="auto"/>
        <w:rPr>
          <w:rFonts w:asciiTheme="minorHAnsi" w:hAnsiTheme="minorHAnsi" w:cstheme="minorHAnsi"/>
          <w:b/>
          <w:highlight w:val="yellow"/>
          <w:lang w:eastAsia="pl-PL"/>
        </w:rPr>
      </w:pPr>
    </w:p>
    <w:p w14:paraId="2A71CFDD" w14:textId="77777777" w:rsidR="0053371D" w:rsidRPr="00CE19B2" w:rsidRDefault="0053371D" w:rsidP="0015694F">
      <w:pPr>
        <w:spacing w:line="276" w:lineRule="auto"/>
        <w:rPr>
          <w:rFonts w:asciiTheme="minorHAnsi" w:hAnsiTheme="minorHAnsi" w:cstheme="minorHAnsi"/>
          <w:b/>
          <w:highlight w:val="yellow"/>
          <w:lang w:eastAsia="pl-PL"/>
        </w:rPr>
      </w:pPr>
    </w:p>
    <w:p w14:paraId="3D040B7D" w14:textId="77777777" w:rsidR="00B62CEE" w:rsidRPr="00121930" w:rsidRDefault="00E23517" w:rsidP="0015694F">
      <w:pPr>
        <w:numPr>
          <w:ilvl w:val="0"/>
          <w:numId w:val="1"/>
        </w:numPr>
        <w:spacing w:line="276" w:lineRule="auto"/>
        <w:jc w:val="both"/>
        <w:rPr>
          <w:rFonts w:asciiTheme="minorHAnsi" w:hAnsiTheme="minorHAnsi" w:cstheme="minorHAnsi"/>
          <w:b/>
          <w:sz w:val="22"/>
          <w:szCs w:val="22"/>
        </w:rPr>
      </w:pPr>
      <w:r w:rsidRPr="00121930">
        <w:rPr>
          <w:rFonts w:asciiTheme="minorHAnsi" w:hAnsiTheme="minorHAnsi" w:cstheme="minorHAnsi"/>
          <w:b/>
          <w:sz w:val="22"/>
          <w:szCs w:val="22"/>
        </w:rPr>
        <w:lastRenderedPageBreak/>
        <w:t>Informacje na temat Zamawiającego</w:t>
      </w:r>
      <w:r w:rsidR="00B62CEE" w:rsidRPr="00121930">
        <w:rPr>
          <w:rFonts w:asciiTheme="minorHAnsi" w:hAnsiTheme="minorHAnsi" w:cstheme="minorHAnsi"/>
          <w:b/>
          <w:sz w:val="22"/>
          <w:szCs w:val="22"/>
        </w:rPr>
        <w:t>:</w:t>
      </w:r>
    </w:p>
    <w:p w14:paraId="5F397C92" w14:textId="77777777" w:rsidR="00B62CEE" w:rsidRPr="00121930" w:rsidRDefault="00B62CEE" w:rsidP="0015694F">
      <w:pPr>
        <w:spacing w:line="276" w:lineRule="auto"/>
        <w:rPr>
          <w:rFonts w:asciiTheme="minorHAnsi" w:hAnsiTheme="minorHAnsi" w:cstheme="minorHAnsi"/>
          <w:b/>
          <w:sz w:val="22"/>
          <w:szCs w:val="22"/>
        </w:rPr>
      </w:pPr>
    </w:p>
    <w:p w14:paraId="3B6CD5CA" w14:textId="30F07535" w:rsidR="00B62CEE" w:rsidRPr="00121930" w:rsidRDefault="00B62CEE" w:rsidP="0015694F">
      <w:pPr>
        <w:pStyle w:val="Nagwek"/>
        <w:numPr>
          <w:ilvl w:val="0"/>
          <w:numId w:val="2"/>
        </w:numPr>
        <w:tabs>
          <w:tab w:val="clear" w:pos="4703"/>
          <w:tab w:val="center" w:pos="426"/>
        </w:tabs>
        <w:spacing w:line="276" w:lineRule="auto"/>
        <w:ind w:left="426" w:hanging="426"/>
        <w:jc w:val="both"/>
        <w:rPr>
          <w:rFonts w:asciiTheme="minorHAnsi" w:hAnsiTheme="minorHAnsi" w:cstheme="minorHAnsi"/>
          <w:sz w:val="22"/>
          <w:szCs w:val="22"/>
        </w:rPr>
      </w:pPr>
      <w:r w:rsidRPr="00121930">
        <w:rPr>
          <w:rFonts w:asciiTheme="minorHAnsi" w:hAnsiTheme="minorHAnsi" w:cstheme="minorHAnsi"/>
          <w:sz w:val="22"/>
          <w:szCs w:val="22"/>
        </w:rPr>
        <w:t>Nazwa</w:t>
      </w:r>
      <w:r w:rsidRPr="00121930">
        <w:rPr>
          <w:rFonts w:asciiTheme="minorHAnsi" w:hAnsiTheme="minorHAnsi" w:cstheme="minorHAnsi"/>
          <w:sz w:val="22"/>
          <w:szCs w:val="22"/>
          <w:lang w:val="pl-PL"/>
        </w:rPr>
        <w:t xml:space="preserve"> (firma)</w:t>
      </w:r>
      <w:r w:rsidRPr="00121930">
        <w:rPr>
          <w:rFonts w:asciiTheme="minorHAnsi" w:hAnsiTheme="minorHAnsi" w:cstheme="minorHAnsi"/>
          <w:sz w:val="22"/>
          <w:szCs w:val="22"/>
        </w:rPr>
        <w:t xml:space="preserve"> oraz adres Zamawiającego: </w:t>
      </w:r>
      <w:r w:rsidR="008C3EEE" w:rsidRPr="00121930">
        <w:rPr>
          <w:rFonts w:asciiTheme="minorHAnsi" w:hAnsiTheme="minorHAnsi" w:cstheme="minorHAnsi"/>
          <w:b/>
          <w:sz w:val="22"/>
          <w:szCs w:val="22"/>
          <w:lang w:val="pl-PL"/>
        </w:rPr>
        <w:t>Narodowe Muzeum Techniki</w:t>
      </w:r>
      <w:r w:rsidRPr="00121930">
        <w:rPr>
          <w:rFonts w:asciiTheme="minorHAnsi" w:hAnsiTheme="minorHAnsi" w:cstheme="minorHAnsi"/>
          <w:b/>
          <w:sz w:val="22"/>
          <w:szCs w:val="22"/>
        </w:rPr>
        <w:t xml:space="preserve"> w Warszawie, </w:t>
      </w:r>
      <w:r w:rsidR="008C3EEE" w:rsidRPr="00121930">
        <w:rPr>
          <w:rFonts w:asciiTheme="minorHAnsi" w:hAnsiTheme="minorHAnsi" w:cstheme="minorHAnsi"/>
          <w:b/>
          <w:sz w:val="22"/>
          <w:szCs w:val="22"/>
          <w:lang w:val="pl-PL"/>
        </w:rPr>
        <w:t>Plac Defilad 1</w:t>
      </w:r>
      <w:r w:rsidRPr="00121930">
        <w:rPr>
          <w:rFonts w:asciiTheme="minorHAnsi" w:hAnsiTheme="minorHAnsi" w:cstheme="minorHAnsi"/>
          <w:b/>
          <w:sz w:val="22"/>
          <w:szCs w:val="22"/>
        </w:rPr>
        <w:t>, 00-</w:t>
      </w:r>
      <w:r w:rsidR="008C3EEE" w:rsidRPr="00121930">
        <w:rPr>
          <w:rFonts w:asciiTheme="minorHAnsi" w:hAnsiTheme="minorHAnsi" w:cstheme="minorHAnsi"/>
          <w:b/>
          <w:sz w:val="22"/>
          <w:szCs w:val="22"/>
          <w:lang w:val="pl-PL"/>
        </w:rPr>
        <w:t>901</w:t>
      </w:r>
      <w:r w:rsidRPr="00121930">
        <w:rPr>
          <w:rFonts w:asciiTheme="minorHAnsi" w:hAnsiTheme="minorHAnsi" w:cstheme="minorHAnsi"/>
          <w:b/>
          <w:sz w:val="22"/>
          <w:szCs w:val="22"/>
        </w:rPr>
        <w:t xml:space="preserve"> Warszawa.</w:t>
      </w:r>
    </w:p>
    <w:p w14:paraId="73CE9DD1" w14:textId="77777777" w:rsidR="00B62CEE" w:rsidRPr="00121930" w:rsidRDefault="00B62CEE" w:rsidP="0015694F">
      <w:pPr>
        <w:pStyle w:val="Nagwek"/>
        <w:tabs>
          <w:tab w:val="clear" w:pos="4703"/>
          <w:tab w:val="center" w:pos="426"/>
        </w:tabs>
        <w:spacing w:line="276" w:lineRule="auto"/>
        <w:rPr>
          <w:rFonts w:asciiTheme="minorHAnsi" w:hAnsiTheme="minorHAnsi" w:cstheme="minorHAnsi"/>
          <w:b/>
          <w:sz w:val="22"/>
          <w:szCs w:val="22"/>
          <w:lang w:val="de-DE"/>
        </w:rPr>
      </w:pPr>
    </w:p>
    <w:p w14:paraId="588951B0" w14:textId="77777777" w:rsidR="00E23517" w:rsidRPr="00121930" w:rsidRDefault="00E23517" w:rsidP="0015694F">
      <w:pPr>
        <w:numPr>
          <w:ilvl w:val="0"/>
          <w:numId w:val="1"/>
        </w:numPr>
        <w:spacing w:line="276" w:lineRule="auto"/>
        <w:jc w:val="both"/>
        <w:rPr>
          <w:rFonts w:asciiTheme="minorHAnsi" w:hAnsiTheme="minorHAnsi" w:cstheme="minorHAnsi"/>
          <w:b/>
          <w:sz w:val="22"/>
          <w:szCs w:val="22"/>
        </w:rPr>
      </w:pPr>
      <w:r w:rsidRPr="00121930">
        <w:rPr>
          <w:rFonts w:asciiTheme="minorHAnsi" w:hAnsiTheme="minorHAnsi" w:cstheme="minorHAnsi"/>
          <w:b/>
          <w:sz w:val="22"/>
          <w:szCs w:val="22"/>
        </w:rPr>
        <w:t>Tryb udzielenia zamówienia:</w:t>
      </w:r>
    </w:p>
    <w:p w14:paraId="270FB9F6" w14:textId="77777777" w:rsidR="00E23517" w:rsidRPr="00121930" w:rsidRDefault="00E23517" w:rsidP="0015694F">
      <w:pPr>
        <w:spacing w:line="276" w:lineRule="auto"/>
        <w:rPr>
          <w:rFonts w:asciiTheme="minorHAnsi" w:hAnsiTheme="minorHAnsi" w:cstheme="minorHAnsi"/>
          <w:b/>
          <w:sz w:val="22"/>
          <w:szCs w:val="22"/>
        </w:rPr>
      </w:pPr>
    </w:p>
    <w:p w14:paraId="4A7D7F13" w14:textId="77777777" w:rsidR="00CE19B2" w:rsidRPr="00121930" w:rsidRDefault="00CE19B2" w:rsidP="0015694F">
      <w:pPr>
        <w:pStyle w:val="pkt"/>
        <w:numPr>
          <w:ilvl w:val="1"/>
          <w:numId w:val="15"/>
        </w:numPr>
        <w:spacing w:before="0" w:after="0" w:line="276" w:lineRule="auto"/>
        <w:ind w:left="284" w:hanging="284"/>
        <w:rPr>
          <w:rFonts w:ascii="Calibri" w:hAnsi="Calibri" w:cs="Calibri"/>
          <w:sz w:val="22"/>
          <w:szCs w:val="22"/>
        </w:rPr>
      </w:pPr>
      <w:r w:rsidRPr="00121930">
        <w:rPr>
          <w:rFonts w:ascii="Calibri" w:hAnsi="Calibri" w:cs="Calibri"/>
          <w:sz w:val="22"/>
          <w:szCs w:val="22"/>
        </w:rPr>
        <w:t xml:space="preserve">Niniejsze postępowanie prowadzone jest w trybie podstawowym o jakim stanowi art. 275 pkt 1 ustawy w zw. z art. 359 pkt 2 ustawy oraz niniejszej Specyfikacji Warunków Zamówienia, zwanej dalej "SWZ". </w:t>
      </w:r>
    </w:p>
    <w:p w14:paraId="4B80C58E" w14:textId="77777777" w:rsidR="00CE19B2" w:rsidRPr="00121930" w:rsidRDefault="00CE19B2" w:rsidP="0015694F">
      <w:pPr>
        <w:pStyle w:val="pkt"/>
        <w:numPr>
          <w:ilvl w:val="1"/>
          <w:numId w:val="15"/>
        </w:numPr>
        <w:spacing w:before="0" w:after="0" w:line="276" w:lineRule="auto"/>
        <w:ind w:left="284" w:hanging="284"/>
        <w:rPr>
          <w:rFonts w:ascii="Calibri" w:hAnsi="Calibri" w:cs="Calibri"/>
          <w:sz w:val="22"/>
          <w:szCs w:val="22"/>
        </w:rPr>
      </w:pPr>
      <w:r w:rsidRPr="00121930">
        <w:rPr>
          <w:rFonts w:ascii="Calibri" w:hAnsi="Calibri" w:cs="Calibri"/>
          <w:sz w:val="22"/>
          <w:szCs w:val="22"/>
        </w:rPr>
        <w:t xml:space="preserve">Zamawiający </w:t>
      </w:r>
      <w:r w:rsidRPr="00121930">
        <w:rPr>
          <w:rFonts w:ascii="Calibri" w:hAnsi="Calibri" w:cs="Calibri"/>
          <w:b/>
          <w:bCs/>
          <w:sz w:val="22"/>
          <w:szCs w:val="22"/>
        </w:rPr>
        <w:t>nie przewiduje wyboru najkorzystniejszej oferty z możliwością prowadzenia negocjacji.</w:t>
      </w:r>
      <w:r w:rsidRPr="00121930">
        <w:rPr>
          <w:rFonts w:ascii="Calibri" w:hAnsi="Calibri" w:cs="Calibri"/>
          <w:sz w:val="22"/>
          <w:szCs w:val="22"/>
        </w:rPr>
        <w:t xml:space="preserve"> </w:t>
      </w:r>
    </w:p>
    <w:p w14:paraId="2627C7A2" w14:textId="77777777" w:rsidR="00CE19B2" w:rsidRPr="00121930" w:rsidRDefault="00CE19B2" w:rsidP="0015694F">
      <w:pPr>
        <w:pStyle w:val="pkt"/>
        <w:numPr>
          <w:ilvl w:val="1"/>
          <w:numId w:val="15"/>
        </w:numPr>
        <w:spacing w:before="0" w:after="0" w:line="276" w:lineRule="auto"/>
        <w:ind w:left="284" w:hanging="284"/>
        <w:rPr>
          <w:rFonts w:ascii="Calibri" w:hAnsi="Calibri" w:cs="Calibri"/>
          <w:sz w:val="22"/>
          <w:szCs w:val="22"/>
        </w:rPr>
      </w:pPr>
      <w:r w:rsidRPr="00121930">
        <w:rPr>
          <w:rFonts w:ascii="Calibri" w:hAnsi="Calibri" w:cs="Calibri"/>
          <w:sz w:val="22"/>
          <w:szCs w:val="22"/>
        </w:rPr>
        <w:t>Szacunkowa wartość przedmiotowego zamówienia jest mniejszej niż równowartość kwoty 750 000 euro, nie mniejsza jednak niż równowartość kwoty 130 000 złotych.</w:t>
      </w:r>
    </w:p>
    <w:p w14:paraId="5F224CAB" w14:textId="77777777" w:rsidR="00CE19B2" w:rsidRPr="00121930" w:rsidRDefault="00CE19B2" w:rsidP="0015694F">
      <w:pPr>
        <w:pStyle w:val="pkt"/>
        <w:numPr>
          <w:ilvl w:val="1"/>
          <w:numId w:val="15"/>
        </w:numPr>
        <w:spacing w:before="0" w:after="0" w:line="276" w:lineRule="auto"/>
        <w:ind w:left="284" w:hanging="284"/>
        <w:rPr>
          <w:rFonts w:ascii="Calibri" w:hAnsi="Calibri" w:cs="Calibri"/>
          <w:sz w:val="22"/>
          <w:szCs w:val="22"/>
        </w:rPr>
      </w:pPr>
      <w:r w:rsidRPr="00121930">
        <w:rPr>
          <w:rFonts w:ascii="Calibri" w:hAnsi="Calibri" w:cs="Calibri"/>
          <w:sz w:val="22"/>
          <w:szCs w:val="22"/>
        </w:rPr>
        <w:t>Zgodnie z art. 20 ust. 1 ustawy postępowanie o udzielenie zamówienia, z zastrzeżeniem wyjątków przewidzianych w ustawie, prowadzi się pisemnie.</w:t>
      </w:r>
    </w:p>
    <w:p w14:paraId="41E42C84" w14:textId="77777777" w:rsidR="00CE19B2" w:rsidRPr="00121930" w:rsidRDefault="00CE19B2" w:rsidP="0015694F">
      <w:pPr>
        <w:pStyle w:val="pkt"/>
        <w:numPr>
          <w:ilvl w:val="1"/>
          <w:numId w:val="15"/>
        </w:numPr>
        <w:spacing w:before="0" w:after="0" w:line="276" w:lineRule="auto"/>
        <w:ind w:left="284" w:hanging="284"/>
        <w:rPr>
          <w:rFonts w:ascii="Calibri" w:hAnsi="Calibri" w:cs="Calibri"/>
          <w:sz w:val="22"/>
          <w:szCs w:val="22"/>
        </w:rPr>
      </w:pPr>
      <w:r w:rsidRPr="00121930">
        <w:rPr>
          <w:rFonts w:ascii="Calibri" w:hAnsi="Calibri" w:cs="Calibri"/>
          <w:sz w:val="22"/>
          <w:szCs w:val="22"/>
        </w:rPr>
        <w:t>Komunikacja, w tym składanie ofert, wymiana informacji oraz przekazywanie dokumentów lub oświadczeń między Zamawiającym a Wykonawcą, z uwzględnieniem wyjątków określonych w ustawie, odbywa się przy użyciu środków komunikacji elektronicznej.</w:t>
      </w:r>
    </w:p>
    <w:p w14:paraId="698C891C" w14:textId="77777777" w:rsidR="00CE19B2" w:rsidRPr="00121930" w:rsidRDefault="00CE19B2" w:rsidP="0015694F">
      <w:pPr>
        <w:pStyle w:val="pkt"/>
        <w:numPr>
          <w:ilvl w:val="1"/>
          <w:numId w:val="15"/>
        </w:numPr>
        <w:spacing w:before="0" w:after="0" w:line="276" w:lineRule="auto"/>
        <w:ind w:left="284" w:hanging="284"/>
        <w:rPr>
          <w:rFonts w:ascii="Calibri" w:hAnsi="Calibri" w:cs="Calibri"/>
          <w:sz w:val="22"/>
          <w:szCs w:val="22"/>
        </w:rPr>
      </w:pPr>
      <w:r w:rsidRPr="00121930">
        <w:rPr>
          <w:rFonts w:ascii="Calibri" w:hAnsi="Calibri" w:cs="Calibri"/>
          <w:sz w:val="22"/>
          <w:szCs w:val="22"/>
        </w:rPr>
        <w:t xml:space="preserve">Zamawiający </w:t>
      </w:r>
      <w:r w:rsidRPr="00121930">
        <w:rPr>
          <w:rFonts w:ascii="Calibri" w:hAnsi="Calibri" w:cs="Calibri"/>
          <w:b/>
          <w:bCs/>
          <w:sz w:val="22"/>
          <w:szCs w:val="22"/>
        </w:rPr>
        <w:t>nie przewiduje aukcji elektronicznej</w:t>
      </w:r>
      <w:r w:rsidRPr="00121930">
        <w:rPr>
          <w:rFonts w:ascii="Calibri" w:hAnsi="Calibri" w:cs="Calibri"/>
          <w:sz w:val="22"/>
          <w:szCs w:val="22"/>
        </w:rPr>
        <w:t>.</w:t>
      </w:r>
    </w:p>
    <w:p w14:paraId="4F74EA1C" w14:textId="77777777" w:rsidR="00CE19B2" w:rsidRPr="00121930" w:rsidRDefault="00CE19B2" w:rsidP="0015694F">
      <w:pPr>
        <w:pStyle w:val="pkt"/>
        <w:numPr>
          <w:ilvl w:val="1"/>
          <w:numId w:val="15"/>
        </w:numPr>
        <w:spacing w:before="0" w:after="0" w:line="276" w:lineRule="auto"/>
        <w:ind w:left="284" w:hanging="284"/>
        <w:rPr>
          <w:rFonts w:ascii="Calibri" w:hAnsi="Calibri" w:cs="Calibri"/>
          <w:sz w:val="22"/>
          <w:szCs w:val="22"/>
        </w:rPr>
      </w:pPr>
      <w:r w:rsidRPr="00121930">
        <w:rPr>
          <w:rFonts w:ascii="Calibri" w:hAnsi="Calibri" w:cs="Calibri"/>
          <w:sz w:val="22"/>
          <w:szCs w:val="22"/>
        </w:rPr>
        <w:t xml:space="preserve">Zamawiający </w:t>
      </w:r>
      <w:r w:rsidRPr="00121930">
        <w:rPr>
          <w:rFonts w:ascii="Calibri" w:hAnsi="Calibri" w:cs="Calibri"/>
          <w:b/>
          <w:bCs/>
          <w:sz w:val="22"/>
          <w:szCs w:val="22"/>
        </w:rPr>
        <w:t>nie przewiduje i nie dopuszcza złożenia oferty w postaci katalogów elektronicznych</w:t>
      </w:r>
      <w:r w:rsidRPr="00121930">
        <w:rPr>
          <w:rFonts w:ascii="Calibri" w:hAnsi="Calibri" w:cs="Calibri"/>
          <w:sz w:val="22"/>
          <w:szCs w:val="22"/>
        </w:rPr>
        <w:t xml:space="preserve">. </w:t>
      </w:r>
    </w:p>
    <w:p w14:paraId="53462670" w14:textId="77777777" w:rsidR="00CE19B2" w:rsidRPr="00121930" w:rsidRDefault="00CE19B2" w:rsidP="0015694F">
      <w:pPr>
        <w:pStyle w:val="pkt"/>
        <w:numPr>
          <w:ilvl w:val="1"/>
          <w:numId w:val="15"/>
        </w:numPr>
        <w:spacing w:before="0" w:after="0" w:line="276" w:lineRule="auto"/>
        <w:ind w:left="284" w:hanging="284"/>
        <w:rPr>
          <w:rFonts w:ascii="Calibri" w:hAnsi="Calibri" w:cs="Calibri"/>
          <w:sz w:val="22"/>
          <w:szCs w:val="22"/>
        </w:rPr>
      </w:pPr>
      <w:r w:rsidRPr="00121930">
        <w:rPr>
          <w:rFonts w:ascii="Calibri" w:hAnsi="Calibri" w:cs="Calibri"/>
          <w:sz w:val="22"/>
          <w:szCs w:val="22"/>
        </w:rPr>
        <w:t xml:space="preserve">Zamawiający </w:t>
      </w:r>
      <w:r w:rsidRPr="00121930">
        <w:rPr>
          <w:rFonts w:ascii="Calibri" w:hAnsi="Calibri" w:cs="Calibri"/>
          <w:b/>
          <w:bCs/>
          <w:sz w:val="22"/>
          <w:szCs w:val="22"/>
        </w:rPr>
        <w:t>nie prowadzi</w:t>
      </w:r>
      <w:r w:rsidRPr="00121930">
        <w:rPr>
          <w:rFonts w:ascii="Calibri" w:hAnsi="Calibri" w:cs="Calibri"/>
          <w:sz w:val="22"/>
          <w:szCs w:val="22"/>
        </w:rPr>
        <w:t xml:space="preserve"> postępowania </w:t>
      </w:r>
      <w:r w:rsidRPr="00121930">
        <w:rPr>
          <w:rFonts w:ascii="Calibri" w:hAnsi="Calibri" w:cs="Calibri"/>
          <w:b/>
          <w:bCs/>
          <w:sz w:val="22"/>
          <w:szCs w:val="22"/>
        </w:rPr>
        <w:t>w celu zawarcia umowy ramowej</w:t>
      </w:r>
      <w:r w:rsidRPr="00121930">
        <w:rPr>
          <w:rFonts w:ascii="Calibri" w:hAnsi="Calibri" w:cs="Calibri"/>
          <w:sz w:val="22"/>
          <w:szCs w:val="22"/>
        </w:rPr>
        <w:t>.</w:t>
      </w:r>
    </w:p>
    <w:p w14:paraId="453D709A" w14:textId="77777777" w:rsidR="00CE19B2" w:rsidRPr="00121930" w:rsidRDefault="00CE19B2" w:rsidP="0015694F">
      <w:pPr>
        <w:pStyle w:val="pkt"/>
        <w:numPr>
          <w:ilvl w:val="1"/>
          <w:numId w:val="15"/>
        </w:numPr>
        <w:spacing w:before="0" w:after="0" w:line="276" w:lineRule="auto"/>
        <w:ind w:left="426" w:hanging="426"/>
        <w:rPr>
          <w:rFonts w:ascii="Calibri" w:hAnsi="Calibri" w:cs="Calibri"/>
          <w:sz w:val="22"/>
          <w:szCs w:val="22"/>
        </w:rPr>
      </w:pPr>
      <w:r w:rsidRPr="00121930">
        <w:rPr>
          <w:rFonts w:ascii="Calibri" w:hAnsi="Calibri" w:cs="Calibri"/>
          <w:sz w:val="22"/>
          <w:szCs w:val="22"/>
        </w:rPr>
        <w:t xml:space="preserve">Zamawiający </w:t>
      </w:r>
      <w:r w:rsidRPr="00121930">
        <w:rPr>
          <w:rFonts w:ascii="Calibri" w:hAnsi="Calibri" w:cs="Calibri"/>
          <w:b/>
          <w:bCs/>
          <w:sz w:val="22"/>
          <w:szCs w:val="22"/>
        </w:rPr>
        <w:t>nie zastrzega</w:t>
      </w:r>
      <w:r w:rsidRPr="00121930">
        <w:rPr>
          <w:rFonts w:ascii="Calibri" w:hAnsi="Calibri" w:cs="Calibri"/>
          <w:sz w:val="22"/>
          <w:szCs w:val="22"/>
        </w:rPr>
        <w:t xml:space="preserve"> możliwości ubiegania się o udzielenie zamówienia wyłącznie przez Wykonawców, o których mowa w art. 94 ustawy. </w:t>
      </w:r>
    </w:p>
    <w:p w14:paraId="61159C95" w14:textId="77777777" w:rsidR="00CE19B2" w:rsidRPr="00121930" w:rsidRDefault="00CE19B2" w:rsidP="0015694F">
      <w:pPr>
        <w:pStyle w:val="pkt"/>
        <w:numPr>
          <w:ilvl w:val="1"/>
          <w:numId w:val="15"/>
        </w:numPr>
        <w:spacing w:before="0" w:after="0" w:line="276" w:lineRule="auto"/>
        <w:ind w:left="426" w:hanging="426"/>
        <w:rPr>
          <w:rFonts w:ascii="Calibri" w:hAnsi="Calibri" w:cs="Calibri"/>
          <w:sz w:val="22"/>
          <w:szCs w:val="22"/>
        </w:rPr>
      </w:pPr>
      <w:r w:rsidRPr="00121930">
        <w:rPr>
          <w:rFonts w:ascii="Calibri" w:hAnsi="Calibri" w:cs="Calibri"/>
          <w:sz w:val="22"/>
          <w:szCs w:val="22"/>
        </w:rPr>
        <w:t xml:space="preserve">Zamawiający </w:t>
      </w:r>
      <w:r w:rsidRPr="00121930">
        <w:rPr>
          <w:rFonts w:ascii="Calibri" w:hAnsi="Calibri" w:cs="Calibri"/>
          <w:b/>
          <w:bCs/>
          <w:sz w:val="22"/>
          <w:szCs w:val="22"/>
        </w:rPr>
        <w:t>nie określa dodatkowych wymagań związanych z zatrudnianiem osób, o których mowa w art. 96 ust. 2 pkt 2 ustawy</w:t>
      </w:r>
      <w:r w:rsidRPr="00121930">
        <w:rPr>
          <w:rFonts w:ascii="Calibri" w:hAnsi="Calibri" w:cs="Calibri"/>
          <w:sz w:val="22"/>
          <w:szCs w:val="22"/>
        </w:rPr>
        <w:t xml:space="preserve">. </w:t>
      </w:r>
    </w:p>
    <w:p w14:paraId="301290C5" w14:textId="77777777" w:rsidR="00B62CEE" w:rsidRPr="00121930" w:rsidRDefault="00B62CEE" w:rsidP="0015694F">
      <w:pPr>
        <w:spacing w:line="276" w:lineRule="auto"/>
        <w:rPr>
          <w:rFonts w:asciiTheme="minorHAnsi" w:hAnsiTheme="minorHAnsi" w:cstheme="minorHAnsi"/>
          <w:sz w:val="22"/>
          <w:szCs w:val="22"/>
          <w:lang w:eastAsia="pl-PL"/>
        </w:rPr>
      </w:pPr>
    </w:p>
    <w:p w14:paraId="53489375" w14:textId="77777777" w:rsidR="00B62CEE" w:rsidRPr="00743B14" w:rsidRDefault="00B62CEE" w:rsidP="0015694F">
      <w:pPr>
        <w:numPr>
          <w:ilvl w:val="0"/>
          <w:numId w:val="1"/>
        </w:numPr>
        <w:spacing w:line="276" w:lineRule="auto"/>
        <w:jc w:val="both"/>
        <w:rPr>
          <w:rFonts w:asciiTheme="minorHAnsi" w:hAnsiTheme="minorHAnsi" w:cstheme="minorHAnsi"/>
          <w:b/>
          <w:sz w:val="22"/>
          <w:szCs w:val="22"/>
        </w:rPr>
      </w:pPr>
      <w:r w:rsidRPr="00743B14">
        <w:rPr>
          <w:rFonts w:asciiTheme="minorHAnsi" w:hAnsiTheme="minorHAnsi" w:cstheme="minorHAnsi"/>
          <w:b/>
          <w:sz w:val="22"/>
          <w:szCs w:val="22"/>
        </w:rPr>
        <w:t>Opis przedmiotu zamówienia:</w:t>
      </w:r>
    </w:p>
    <w:p w14:paraId="224DCAB2" w14:textId="77777777" w:rsidR="00B62CEE" w:rsidRPr="00743B14" w:rsidRDefault="00B62CEE" w:rsidP="0015694F">
      <w:pPr>
        <w:spacing w:line="276" w:lineRule="auto"/>
        <w:jc w:val="both"/>
        <w:rPr>
          <w:rFonts w:asciiTheme="minorHAnsi" w:hAnsiTheme="minorHAnsi" w:cstheme="minorHAnsi"/>
          <w:sz w:val="22"/>
          <w:szCs w:val="22"/>
          <w:lang w:eastAsia="pl-PL"/>
        </w:rPr>
      </w:pPr>
    </w:p>
    <w:p w14:paraId="6A3430EE" w14:textId="77777777" w:rsidR="00CE19B2" w:rsidRPr="00743B14" w:rsidRDefault="00CE19B2" w:rsidP="0015694F">
      <w:pPr>
        <w:pStyle w:val="Akapitzlist"/>
        <w:numPr>
          <w:ilvl w:val="0"/>
          <w:numId w:val="37"/>
        </w:numPr>
        <w:autoSpaceDE w:val="0"/>
        <w:autoSpaceDN w:val="0"/>
        <w:adjustRightInd w:val="0"/>
        <w:spacing w:line="276" w:lineRule="auto"/>
        <w:ind w:left="426" w:hanging="426"/>
        <w:contextualSpacing/>
        <w:jc w:val="both"/>
        <w:rPr>
          <w:rFonts w:ascii="Calibri" w:hAnsi="Calibri" w:cs="Calibri"/>
          <w:sz w:val="22"/>
          <w:szCs w:val="22"/>
        </w:rPr>
      </w:pPr>
      <w:r w:rsidRPr="00743B14">
        <w:rPr>
          <w:rFonts w:ascii="Calibri" w:hAnsi="Calibri" w:cs="Calibri"/>
          <w:sz w:val="22"/>
          <w:szCs w:val="22"/>
        </w:rPr>
        <w:t xml:space="preserve">Nazwa postępowania: </w:t>
      </w:r>
    </w:p>
    <w:p w14:paraId="6F461B8F" w14:textId="027FB765" w:rsidR="00CE19B2" w:rsidRPr="00743B14" w:rsidRDefault="00CE19B2" w:rsidP="0015694F">
      <w:pPr>
        <w:pStyle w:val="Akapitzlist"/>
        <w:autoSpaceDE w:val="0"/>
        <w:autoSpaceDN w:val="0"/>
        <w:adjustRightInd w:val="0"/>
        <w:spacing w:line="276" w:lineRule="auto"/>
        <w:ind w:left="426"/>
        <w:contextualSpacing/>
        <w:jc w:val="both"/>
        <w:rPr>
          <w:rFonts w:ascii="Calibri" w:hAnsi="Calibri" w:cs="Calibri"/>
          <w:b/>
          <w:sz w:val="22"/>
          <w:szCs w:val="22"/>
          <w:lang w:eastAsia="pl-PL"/>
        </w:rPr>
      </w:pPr>
      <w:r w:rsidRPr="00743B14">
        <w:rPr>
          <w:rFonts w:ascii="Calibri" w:hAnsi="Calibri" w:cs="Calibri"/>
          <w:b/>
          <w:sz w:val="22"/>
          <w:szCs w:val="22"/>
          <w:lang w:eastAsia="pl-PL"/>
        </w:rPr>
        <w:t>„</w:t>
      </w:r>
      <w:r w:rsidRPr="00743B14">
        <w:rPr>
          <w:rFonts w:ascii="Calibri" w:hAnsi="Calibri" w:cs="Calibri"/>
          <w:b/>
          <w:sz w:val="22"/>
          <w:szCs w:val="22"/>
          <w:lang w:val="pl-PL" w:eastAsia="pl-PL"/>
        </w:rPr>
        <w:t>U</w:t>
      </w:r>
      <w:r w:rsidRPr="00743B14">
        <w:rPr>
          <w:rFonts w:ascii="Calibri" w:hAnsi="Calibri" w:cs="Calibri"/>
          <w:b/>
          <w:bCs/>
          <w:sz w:val="22"/>
          <w:szCs w:val="22"/>
        </w:rPr>
        <w:t>sługi ochrony fizycznej obiektów, osób i mienia w Narodowym Muzeum Techniki</w:t>
      </w:r>
      <w:r w:rsidRPr="00743B14">
        <w:rPr>
          <w:rFonts w:ascii="Calibri" w:hAnsi="Calibri" w:cs="Calibri"/>
          <w:b/>
          <w:sz w:val="22"/>
          <w:szCs w:val="22"/>
          <w:lang w:eastAsia="pl-PL"/>
        </w:rPr>
        <w:t>”</w:t>
      </w:r>
    </w:p>
    <w:p w14:paraId="6F9C3BE0" w14:textId="4E716E94" w:rsidR="00CE19B2" w:rsidRPr="00743B14" w:rsidRDefault="00CE19B2" w:rsidP="0015694F">
      <w:pPr>
        <w:pStyle w:val="Akapitzlist"/>
        <w:numPr>
          <w:ilvl w:val="0"/>
          <w:numId w:val="37"/>
        </w:numPr>
        <w:autoSpaceDE w:val="0"/>
        <w:autoSpaceDN w:val="0"/>
        <w:adjustRightInd w:val="0"/>
        <w:spacing w:line="276" w:lineRule="auto"/>
        <w:ind w:left="426" w:hanging="426"/>
        <w:contextualSpacing/>
        <w:jc w:val="both"/>
        <w:rPr>
          <w:rFonts w:ascii="Calibri" w:hAnsi="Calibri" w:cs="Calibri"/>
          <w:sz w:val="22"/>
          <w:szCs w:val="22"/>
        </w:rPr>
      </w:pPr>
      <w:r w:rsidRPr="00743B14">
        <w:rPr>
          <w:rFonts w:ascii="Calibri" w:hAnsi="Calibri" w:cs="Calibri"/>
          <w:sz w:val="22"/>
          <w:szCs w:val="22"/>
        </w:rPr>
        <w:t xml:space="preserve">Wspólny słownik zamówień </w:t>
      </w:r>
      <w:r w:rsidRPr="00743B14">
        <w:rPr>
          <w:rFonts w:ascii="Calibri" w:hAnsi="Calibri" w:cs="Calibri"/>
          <w:b/>
          <w:bCs/>
          <w:sz w:val="22"/>
          <w:szCs w:val="22"/>
        </w:rPr>
        <w:t xml:space="preserve">(CPV): 79710000-4 – usługi ochroniarskie, </w:t>
      </w:r>
      <w:del w:id="0" w:author="Paweł Cieślik" w:date="2025-12-11T22:04:00Z" w16du:dateUtc="2025-12-11T21:04:00Z">
        <w:r w:rsidRPr="00743B14" w:rsidDel="00FA40E5">
          <w:rPr>
            <w:rFonts w:ascii="Calibri" w:hAnsi="Calibri" w:cs="Calibri"/>
            <w:b/>
            <w:bCs/>
            <w:sz w:val="22"/>
            <w:szCs w:val="22"/>
          </w:rPr>
          <w:delText>92522000-6 - usługi ochrony obiektów i budynków historycznych.</w:delText>
        </w:r>
      </w:del>
    </w:p>
    <w:p w14:paraId="57B1F530" w14:textId="77777777" w:rsidR="00CE19B2" w:rsidRPr="00743B14" w:rsidRDefault="00CE19B2" w:rsidP="0015694F">
      <w:pPr>
        <w:pStyle w:val="Akapitzlist"/>
        <w:numPr>
          <w:ilvl w:val="0"/>
          <w:numId w:val="37"/>
        </w:numPr>
        <w:autoSpaceDE w:val="0"/>
        <w:autoSpaceDN w:val="0"/>
        <w:adjustRightInd w:val="0"/>
        <w:spacing w:line="276" w:lineRule="auto"/>
        <w:ind w:left="426" w:hanging="426"/>
        <w:contextualSpacing/>
        <w:jc w:val="both"/>
        <w:rPr>
          <w:rFonts w:ascii="Calibri" w:hAnsi="Calibri" w:cs="Calibri"/>
          <w:sz w:val="22"/>
          <w:szCs w:val="22"/>
        </w:rPr>
      </w:pPr>
      <w:r w:rsidRPr="00743B14">
        <w:rPr>
          <w:rFonts w:ascii="Calibri" w:hAnsi="Calibri" w:cs="Calibri"/>
          <w:sz w:val="22"/>
          <w:szCs w:val="22"/>
        </w:rPr>
        <w:t xml:space="preserve">Zamawiający </w:t>
      </w:r>
      <w:r w:rsidRPr="00743B14">
        <w:rPr>
          <w:rFonts w:ascii="Calibri" w:hAnsi="Calibri" w:cs="Calibri"/>
          <w:sz w:val="22"/>
          <w:szCs w:val="22"/>
          <w:u w:val="single"/>
        </w:rPr>
        <w:t>dopuszcza</w:t>
      </w:r>
      <w:r w:rsidRPr="00743B14">
        <w:rPr>
          <w:rFonts w:ascii="Calibri" w:hAnsi="Calibri" w:cs="Calibri"/>
          <w:sz w:val="22"/>
          <w:szCs w:val="22"/>
        </w:rPr>
        <w:t xml:space="preserve"> składanie ofert częściowych. Zamawiający nie wprowadza ograniczeń dotyczących</w:t>
      </w:r>
      <w:r w:rsidRPr="00743B14">
        <w:rPr>
          <w:rFonts w:ascii="Calibri" w:hAnsi="Calibri" w:cs="Calibri"/>
          <w:b/>
          <w:sz w:val="22"/>
          <w:szCs w:val="22"/>
        </w:rPr>
        <w:t xml:space="preserve"> </w:t>
      </w:r>
      <w:r w:rsidRPr="00743B14">
        <w:rPr>
          <w:rFonts w:ascii="Calibri" w:hAnsi="Calibri" w:cs="Calibri"/>
          <w:sz w:val="22"/>
          <w:szCs w:val="22"/>
        </w:rPr>
        <w:t>części zamówienia, na którą wykonawca może złożyć ofertę.</w:t>
      </w:r>
    </w:p>
    <w:p w14:paraId="6118132B" w14:textId="155A10E5" w:rsidR="00CE19B2" w:rsidRPr="00743B14" w:rsidRDefault="00CE19B2" w:rsidP="0015694F">
      <w:pPr>
        <w:pStyle w:val="Akapitzlist"/>
        <w:numPr>
          <w:ilvl w:val="0"/>
          <w:numId w:val="37"/>
        </w:numPr>
        <w:autoSpaceDE w:val="0"/>
        <w:autoSpaceDN w:val="0"/>
        <w:adjustRightInd w:val="0"/>
        <w:spacing w:line="276" w:lineRule="auto"/>
        <w:ind w:left="426" w:hanging="426"/>
        <w:contextualSpacing/>
        <w:jc w:val="both"/>
        <w:rPr>
          <w:rFonts w:ascii="Calibri" w:hAnsi="Calibri" w:cs="Calibri"/>
          <w:sz w:val="22"/>
          <w:szCs w:val="22"/>
        </w:rPr>
      </w:pPr>
      <w:r w:rsidRPr="00743B14">
        <w:rPr>
          <w:rFonts w:ascii="Calibri" w:hAnsi="Calibri" w:cs="Calibri"/>
          <w:sz w:val="22"/>
          <w:szCs w:val="22"/>
        </w:rPr>
        <w:t xml:space="preserve">Przedmiot zamówienia został podzielony na </w:t>
      </w:r>
      <w:r w:rsidR="000F56E8" w:rsidRPr="00743B14">
        <w:rPr>
          <w:rFonts w:ascii="Calibri" w:hAnsi="Calibri" w:cs="Calibri"/>
          <w:sz w:val="22"/>
          <w:szCs w:val="22"/>
        </w:rPr>
        <w:t>dwie</w:t>
      </w:r>
      <w:r w:rsidRPr="00743B14">
        <w:rPr>
          <w:rFonts w:ascii="Calibri" w:hAnsi="Calibri" w:cs="Calibri"/>
          <w:sz w:val="22"/>
          <w:szCs w:val="22"/>
        </w:rPr>
        <w:t xml:space="preserve"> części:</w:t>
      </w:r>
    </w:p>
    <w:p w14:paraId="73A44590" w14:textId="77777777" w:rsidR="00CE19B2" w:rsidRPr="00743B14" w:rsidRDefault="00CE19B2" w:rsidP="0015694F">
      <w:pPr>
        <w:numPr>
          <w:ilvl w:val="0"/>
          <w:numId w:val="38"/>
        </w:numPr>
        <w:spacing w:line="276" w:lineRule="auto"/>
        <w:jc w:val="both"/>
        <w:rPr>
          <w:rFonts w:ascii="Calibri" w:hAnsi="Calibri" w:cs="Calibri"/>
          <w:b/>
          <w:sz w:val="22"/>
          <w:szCs w:val="22"/>
        </w:rPr>
      </w:pPr>
      <w:r w:rsidRPr="00743B14">
        <w:rPr>
          <w:rFonts w:ascii="Calibri" w:hAnsi="Calibri" w:cs="Calibri"/>
          <w:b/>
          <w:sz w:val="22"/>
          <w:szCs w:val="22"/>
          <w:lang w:eastAsia="pl-PL"/>
        </w:rPr>
        <w:t xml:space="preserve">Część nr 1 – </w:t>
      </w:r>
      <w:r w:rsidRPr="00743B14">
        <w:rPr>
          <w:rFonts w:ascii="Calibri" w:hAnsi="Calibri" w:cs="Calibri"/>
          <w:b/>
          <w:bCs/>
          <w:sz w:val="22"/>
          <w:szCs w:val="22"/>
        </w:rPr>
        <w:t>Usługi ochrony fizycznej obiektów, osób i mienia w oddziale Narodowego Muzeum Techniki w Chlewiskach;</w:t>
      </w:r>
    </w:p>
    <w:p w14:paraId="000DA991" w14:textId="77777777" w:rsidR="00CE19B2" w:rsidRPr="00743B14" w:rsidRDefault="00CE19B2" w:rsidP="0015694F">
      <w:pPr>
        <w:numPr>
          <w:ilvl w:val="0"/>
          <w:numId w:val="38"/>
        </w:numPr>
        <w:spacing w:line="276" w:lineRule="auto"/>
        <w:jc w:val="both"/>
        <w:rPr>
          <w:rFonts w:ascii="Calibri" w:hAnsi="Calibri" w:cs="Calibri"/>
          <w:b/>
          <w:sz w:val="22"/>
          <w:szCs w:val="22"/>
        </w:rPr>
      </w:pPr>
      <w:r w:rsidRPr="00743B14">
        <w:rPr>
          <w:rFonts w:ascii="Calibri" w:hAnsi="Calibri" w:cs="Calibri"/>
          <w:b/>
          <w:sz w:val="22"/>
          <w:szCs w:val="22"/>
          <w:lang w:eastAsia="pl-PL"/>
        </w:rPr>
        <w:t xml:space="preserve">Część nr 2 – </w:t>
      </w:r>
      <w:r w:rsidRPr="00743B14">
        <w:rPr>
          <w:rFonts w:ascii="Calibri" w:hAnsi="Calibri" w:cs="Calibri"/>
          <w:b/>
          <w:bCs/>
          <w:sz w:val="22"/>
          <w:szCs w:val="22"/>
        </w:rPr>
        <w:t>Usługi ochrony fizycznej obiektów, osób i mienia w siedzibie głównej Narodowego Muzeum Techniki w Warszawie.</w:t>
      </w:r>
    </w:p>
    <w:p w14:paraId="3556ED66" w14:textId="04D22EF1" w:rsidR="00E5015C" w:rsidRPr="00743B14" w:rsidRDefault="00CE19B2" w:rsidP="0015694F">
      <w:pPr>
        <w:pStyle w:val="Akapitzlist"/>
        <w:numPr>
          <w:ilvl w:val="0"/>
          <w:numId w:val="37"/>
        </w:numPr>
        <w:tabs>
          <w:tab w:val="left" w:pos="426"/>
        </w:tabs>
        <w:autoSpaceDE w:val="0"/>
        <w:autoSpaceDN w:val="0"/>
        <w:adjustRightInd w:val="0"/>
        <w:spacing w:line="276" w:lineRule="auto"/>
        <w:ind w:left="426" w:hanging="426"/>
        <w:contextualSpacing/>
        <w:jc w:val="both"/>
        <w:rPr>
          <w:rFonts w:ascii="Calibri" w:hAnsi="Calibri" w:cs="Calibri"/>
          <w:b/>
          <w:sz w:val="22"/>
          <w:szCs w:val="22"/>
        </w:rPr>
      </w:pPr>
      <w:r w:rsidRPr="00743B14">
        <w:rPr>
          <w:rFonts w:ascii="Calibri" w:hAnsi="Calibri" w:cs="Calibri"/>
          <w:sz w:val="22"/>
          <w:szCs w:val="22"/>
        </w:rPr>
        <w:t xml:space="preserve">Szczegółowy opis przedmiotu zamówienia stanowi </w:t>
      </w:r>
      <w:r w:rsidRPr="00743B14">
        <w:rPr>
          <w:rFonts w:ascii="Calibri" w:hAnsi="Calibri" w:cs="Calibri"/>
          <w:b/>
          <w:sz w:val="22"/>
          <w:szCs w:val="22"/>
        </w:rPr>
        <w:t xml:space="preserve">załącznik nr </w:t>
      </w:r>
      <w:r w:rsidR="00DC5BD5" w:rsidRPr="00743B14">
        <w:rPr>
          <w:rFonts w:ascii="Calibri" w:hAnsi="Calibri" w:cs="Calibri"/>
          <w:b/>
          <w:sz w:val="22"/>
          <w:szCs w:val="22"/>
          <w:lang w:val="pl-PL"/>
        </w:rPr>
        <w:t>6</w:t>
      </w:r>
      <w:r w:rsidRPr="00743B14">
        <w:rPr>
          <w:rFonts w:ascii="Calibri" w:hAnsi="Calibri" w:cs="Calibri"/>
          <w:b/>
          <w:sz w:val="22"/>
          <w:szCs w:val="22"/>
        </w:rPr>
        <w:t xml:space="preserve"> do SWZ.</w:t>
      </w:r>
    </w:p>
    <w:p w14:paraId="4B0454FF" w14:textId="77777777" w:rsidR="002248AC" w:rsidRPr="00743B14" w:rsidRDefault="00CE19B2" w:rsidP="00675834">
      <w:pPr>
        <w:pStyle w:val="Akapitzlist"/>
        <w:numPr>
          <w:ilvl w:val="0"/>
          <w:numId w:val="37"/>
        </w:numPr>
        <w:tabs>
          <w:tab w:val="left" w:pos="426"/>
        </w:tabs>
        <w:autoSpaceDE w:val="0"/>
        <w:autoSpaceDN w:val="0"/>
        <w:adjustRightInd w:val="0"/>
        <w:spacing w:line="276" w:lineRule="auto"/>
        <w:ind w:left="426" w:hanging="426"/>
        <w:contextualSpacing/>
        <w:jc w:val="both"/>
        <w:rPr>
          <w:rFonts w:ascii="Calibri" w:hAnsi="Calibri" w:cs="Calibri"/>
          <w:b/>
          <w:bCs/>
          <w:sz w:val="22"/>
          <w:szCs w:val="22"/>
          <w:lang w:eastAsia="pl-PL"/>
        </w:rPr>
      </w:pPr>
      <w:r w:rsidRPr="00743B14">
        <w:rPr>
          <w:rFonts w:ascii="Calibri" w:hAnsi="Calibri" w:cs="Calibri"/>
          <w:sz w:val="22"/>
          <w:szCs w:val="22"/>
        </w:rPr>
        <w:t>Zamawiający</w:t>
      </w:r>
      <w:r w:rsidR="00E5015C" w:rsidRPr="00743B14">
        <w:rPr>
          <w:rFonts w:ascii="Calibri" w:hAnsi="Calibri" w:cs="Calibri"/>
          <w:sz w:val="22"/>
          <w:szCs w:val="22"/>
        </w:rPr>
        <w:t xml:space="preserve"> </w:t>
      </w:r>
      <w:r w:rsidRPr="00743B14">
        <w:rPr>
          <w:rFonts w:ascii="Calibri" w:hAnsi="Calibri" w:cs="Calibri"/>
          <w:b/>
          <w:bCs/>
          <w:sz w:val="22"/>
          <w:szCs w:val="22"/>
          <w:u w:val="single"/>
        </w:rPr>
        <w:t xml:space="preserve">przewiduje w ramach </w:t>
      </w:r>
      <w:r w:rsidRPr="00743B14">
        <w:rPr>
          <w:rFonts w:ascii="Calibri" w:hAnsi="Calibri" w:cs="Calibri"/>
          <w:b/>
          <w:bCs/>
          <w:sz w:val="22"/>
          <w:szCs w:val="22"/>
          <w:u w:val="single"/>
          <w:lang w:val="pl-PL"/>
        </w:rPr>
        <w:t>niniejszego postępowania</w:t>
      </w:r>
      <w:r w:rsidRPr="00743B14">
        <w:rPr>
          <w:rFonts w:ascii="Calibri" w:hAnsi="Calibri" w:cs="Calibri"/>
          <w:b/>
          <w:bCs/>
          <w:sz w:val="22"/>
          <w:szCs w:val="22"/>
          <w:u w:val="single"/>
        </w:rPr>
        <w:t xml:space="preserve"> możliwość skorzystania z prawa opcji</w:t>
      </w:r>
      <w:r w:rsidRPr="00743B14">
        <w:rPr>
          <w:rFonts w:ascii="Calibri" w:hAnsi="Calibri" w:cs="Calibri"/>
          <w:sz w:val="22"/>
          <w:szCs w:val="22"/>
          <w:lang w:val="pl-PL"/>
        </w:rPr>
        <w:t xml:space="preserve"> </w:t>
      </w:r>
      <w:r w:rsidR="00E5015C" w:rsidRPr="00743B14">
        <w:rPr>
          <w:rFonts w:ascii="Calibri" w:hAnsi="Calibri" w:cs="Calibri"/>
          <w:sz w:val="22"/>
          <w:szCs w:val="22"/>
          <w:lang w:val="pl-PL"/>
        </w:rPr>
        <w:t>-</w:t>
      </w:r>
      <w:r w:rsidR="00E5015C" w:rsidRPr="00743B14">
        <w:rPr>
          <w:rFonts w:ascii="Calibri" w:hAnsi="Calibri" w:cs="Calibri"/>
          <w:sz w:val="22"/>
          <w:szCs w:val="22"/>
        </w:rPr>
        <w:t xml:space="preserve"> </w:t>
      </w:r>
      <w:r w:rsidR="00E5015C" w:rsidRPr="00743B14">
        <w:rPr>
          <w:rFonts w:ascii="Calibri" w:hAnsi="Calibri" w:cs="Calibri"/>
          <w:sz w:val="22"/>
          <w:szCs w:val="22"/>
          <w:lang w:val="pl-PL"/>
        </w:rPr>
        <w:t>polegającego na</w:t>
      </w:r>
      <w:r w:rsidR="002248AC" w:rsidRPr="00743B14">
        <w:rPr>
          <w:rFonts w:ascii="Calibri" w:hAnsi="Calibri" w:cs="Calibri"/>
          <w:sz w:val="22"/>
          <w:szCs w:val="22"/>
          <w:lang w:val="pl-PL"/>
        </w:rPr>
        <w:t>:</w:t>
      </w:r>
    </w:p>
    <w:p w14:paraId="6EF5639C" w14:textId="4D42D976" w:rsidR="00E5015C" w:rsidRPr="00743B14" w:rsidRDefault="00E5015C" w:rsidP="002248AC">
      <w:pPr>
        <w:pStyle w:val="Akapitzlist"/>
        <w:numPr>
          <w:ilvl w:val="2"/>
          <w:numId w:val="15"/>
        </w:numPr>
        <w:tabs>
          <w:tab w:val="left" w:pos="426"/>
        </w:tabs>
        <w:autoSpaceDE w:val="0"/>
        <w:autoSpaceDN w:val="0"/>
        <w:adjustRightInd w:val="0"/>
        <w:spacing w:line="276" w:lineRule="auto"/>
        <w:ind w:left="426"/>
        <w:contextualSpacing/>
        <w:jc w:val="both"/>
        <w:rPr>
          <w:rFonts w:ascii="Calibri" w:hAnsi="Calibri" w:cs="Calibri"/>
          <w:bCs/>
          <w:sz w:val="22"/>
          <w:szCs w:val="22"/>
          <w:lang w:eastAsia="pl-PL"/>
        </w:rPr>
      </w:pPr>
      <w:r w:rsidRPr="00743B14">
        <w:rPr>
          <w:rFonts w:ascii="Calibri" w:hAnsi="Calibri" w:cs="Calibri"/>
          <w:sz w:val="22"/>
          <w:szCs w:val="22"/>
          <w:lang w:val="pl-PL"/>
        </w:rPr>
        <w:t>wydłużeniu okresu realizacji umowy o 12 miesięcy (to jest</w:t>
      </w:r>
      <w:r w:rsidRPr="00743B14">
        <w:rPr>
          <w:rFonts w:ascii="Calibri" w:hAnsi="Calibri" w:cs="Calibri"/>
          <w:sz w:val="22"/>
          <w:szCs w:val="22"/>
        </w:rPr>
        <w:t xml:space="preserve"> od</w:t>
      </w:r>
      <w:r w:rsidRPr="00743B14">
        <w:rPr>
          <w:rFonts w:ascii="Calibri" w:hAnsi="Calibri" w:cs="Calibri"/>
          <w:sz w:val="22"/>
          <w:szCs w:val="22"/>
          <w:lang w:val="pl-PL"/>
        </w:rPr>
        <w:t xml:space="preserve"> </w:t>
      </w:r>
      <w:r w:rsidRPr="00743B14">
        <w:rPr>
          <w:rFonts w:ascii="Calibri" w:hAnsi="Calibri" w:cs="Calibri"/>
          <w:bCs/>
          <w:sz w:val="22"/>
          <w:szCs w:val="22"/>
          <w:lang w:eastAsia="pl-PL"/>
        </w:rPr>
        <w:t>30 grudnia 2026 r. godz. 12:00 do dnia 30 grudnia 2027 r. do godz. 12:00)</w:t>
      </w:r>
    </w:p>
    <w:p w14:paraId="5FEB012E" w14:textId="6FFB7D3C" w:rsidR="002248AC" w:rsidRPr="00743B14" w:rsidRDefault="002248AC" w:rsidP="002248AC">
      <w:pPr>
        <w:pStyle w:val="Akapitzlist"/>
        <w:tabs>
          <w:tab w:val="left" w:pos="426"/>
        </w:tabs>
        <w:autoSpaceDE w:val="0"/>
        <w:autoSpaceDN w:val="0"/>
        <w:adjustRightInd w:val="0"/>
        <w:spacing w:line="276" w:lineRule="auto"/>
        <w:ind w:left="426"/>
        <w:contextualSpacing/>
        <w:jc w:val="both"/>
        <w:rPr>
          <w:rFonts w:ascii="Calibri" w:hAnsi="Calibri" w:cs="Calibri"/>
          <w:bCs/>
          <w:sz w:val="22"/>
          <w:szCs w:val="22"/>
          <w:lang w:eastAsia="pl-PL"/>
        </w:rPr>
      </w:pPr>
      <w:r w:rsidRPr="00743B14">
        <w:rPr>
          <w:rFonts w:ascii="Calibri" w:hAnsi="Calibri" w:cs="Calibri"/>
          <w:bCs/>
          <w:sz w:val="22"/>
          <w:szCs w:val="22"/>
          <w:lang w:eastAsia="pl-PL"/>
        </w:rPr>
        <w:lastRenderedPageBreak/>
        <w:t>lub</w:t>
      </w:r>
    </w:p>
    <w:p w14:paraId="563A6209" w14:textId="30B726B0" w:rsidR="002248AC" w:rsidRPr="00743B14" w:rsidRDefault="002248AC" w:rsidP="002248AC">
      <w:pPr>
        <w:pStyle w:val="Akapitzlist"/>
        <w:numPr>
          <w:ilvl w:val="2"/>
          <w:numId w:val="15"/>
        </w:numPr>
        <w:tabs>
          <w:tab w:val="left" w:pos="426"/>
        </w:tabs>
        <w:autoSpaceDE w:val="0"/>
        <w:autoSpaceDN w:val="0"/>
        <w:adjustRightInd w:val="0"/>
        <w:spacing w:line="276" w:lineRule="auto"/>
        <w:ind w:left="426"/>
        <w:contextualSpacing/>
        <w:jc w:val="both"/>
        <w:rPr>
          <w:rFonts w:ascii="Calibri" w:hAnsi="Calibri" w:cs="Calibri"/>
          <w:b/>
          <w:bCs/>
          <w:sz w:val="22"/>
          <w:szCs w:val="22"/>
          <w:lang w:eastAsia="pl-PL"/>
        </w:rPr>
      </w:pPr>
      <w:r w:rsidRPr="00743B14">
        <w:rPr>
          <w:rFonts w:ascii="Calibri" w:hAnsi="Calibri" w:cs="Calibri"/>
          <w:bCs/>
          <w:sz w:val="22"/>
          <w:szCs w:val="22"/>
          <w:lang w:eastAsia="pl-PL"/>
        </w:rPr>
        <w:t xml:space="preserve">ochronie pracownika Zamawiającego przenoszącego/przewożącego na terenie Warszawy gotówkę w wysokości nie wyższej niż 0,1 jednostki, przez pracownika Wykonawcy </w:t>
      </w:r>
      <w:r w:rsidRPr="00743B14">
        <w:rPr>
          <w:rFonts w:ascii="Calibri" w:hAnsi="Calibri" w:cs="Calibri"/>
          <w:sz w:val="22"/>
          <w:szCs w:val="22"/>
          <w:lang w:eastAsia="pl-PL"/>
        </w:rPr>
        <w:t>wpisanego na listę kwalifikowanych pracowników ochrony fizycznej – nie więcej niż 12 godzin rocznie.</w:t>
      </w:r>
    </w:p>
    <w:p w14:paraId="48172B7B" w14:textId="62796560" w:rsidR="00CE19B2" w:rsidRPr="00743B14" w:rsidRDefault="00E5015C" w:rsidP="002248AC">
      <w:pPr>
        <w:pStyle w:val="Akapitzlist"/>
        <w:tabs>
          <w:tab w:val="left" w:pos="426"/>
        </w:tabs>
        <w:autoSpaceDE w:val="0"/>
        <w:autoSpaceDN w:val="0"/>
        <w:adjustRightInd w:val="0"/>
        <w:spacing w:line="276" w:lineRule="auto"/>
        <w:ind w:left="426"/>
        <w:contextualSpacing/>
        <w:jc w:val="both"/>
        <w:rPr>
          <w:rFonts w:ascii="Calibri" w:hAnsi="Calibri" w:cs="Calibri"/>
          <w:b/>
          <w:bCs/>
          <w:sz w:val="22"/>
          <w:szCs w:val="22"/>
          <w:lang w:eastAsia="pl-PL"/>
        </w:rPr>
      </w:pPr>
      <w:r w:rsidRPr="00743B14">
        <w:rPr>
          <w:rFonts w:ascii="Calibri" w:hAnsi="Calibri" w:cs="Calibri"/>
          <w:sz w:val="22"/>
          <w:szCs w:val="22"/>
          <w:lang w:eastAsia="pl-PL"/>
        </w:rPr>
        <w:t>Szczegółowe z</w:t>
      </w:r>
      <w:r w:rsidR="00CE19B2" w:rsidRPr="00743B14">
        <w:rPr>
          <w:rFonts w:ascii="Calibri" w:hAnsi="Calibri" w:cs="Calibri"/>
          <w:sz w:val="22"/>
          <w:szCs w:val="22"/>
        </w:rPr>
        <w:t>asad</w:t>
      </w:r>
      <w:r w:rsidRPr="00743B14">
        <w:rPr>
          <w:rFonts w:ascii="Calibri" w:hAnsi="Calibri" w:cs="Calibri"/>
          <w:sz w:val="22"/>
          <w:szCs w:val="22"/>
        </w:rPr>
        <w:t>y skorzystania z prawa opcji</w:t>
      </w:r>
      <w:r w:rsidR="00CE19B2" w:rsidRPr="00743B14">
        <w:rPr>
          <w:rFonts w:ascii="Calibri" w:hAnsi="Calibri" w:cs="Calibri"/>
          <w:sz w:val="22"/>
          <w:szCs w:val="22"/>
        </w:rPr>
        <w:t xml:space="preserve"> określon</w:t>
      </w:r>
      <w:r w:rsidRPr="00743B14">
        <w:rPr>
          <w:rFonts w:ascii="Calibri" w:hAnsi="Calibri" w:cs="Calibri"/>
          <w:sz w:val="22"/>
          <w:szCs w:val="22"/>
        </w:rPr>
        <w:t>o</w:t>
      </w:r>
      <w:r w:rsidR="00CE19B2" w:rsidRPr="00743B14">
        <w:rPr>
          <w:rFonts w:ascii="Calibri" w:hAnsi="Calibri" w:cs="Calibri"/>
          <w:sz w:val="22"/>
          <w:szCs w:val="22"/>
        </w:rPr>
        <w:t xml:space="preserve"> w </w:t>
      </w:r>
      <w:r w:rsidR="00CE19B2" w:rsidRPr="00743B14">
        <w:rPr>
          <w:rFonts w:ascii="Calibri" w:hAnsi="Calibri" w:cs="Calibri"/>
          <w:b/>
          <w:bCs/>
          <w:sz w:val="22"/>
          <w:szCs w:val="22"/>
        </w:rPr>
        <w:t>projektowan</w:t>
      </w:r>
      <w:r w:rsidRPr="00743B14">
        <w:rPr>
          <w:rFonts w:ascii="Calibri" w:hAnsi="Calibri" w:cs="Calibri"/>
          <w:b/>
          <w:bCs/>
          <w:sz w:val="22"/>
          <w:szCs w:val="22"/>
        </w:rPr>
        <w:t>ych</w:t>
      </w:r>
      <w:r w:rsidR="00CE19B2" w:rsidRPr="00743B14">
        <w:rPr>
          <w:rFonts w:ascii="Calibri" w:hAnsi="Calibri" w:cs="Calibri"/>
          <w:b/>
          <w:bCs/>
          <w:sz w:val="22"/>
          <w:szCs w:val="22"/>
        </w:rPr>
        <w:t xml:space="preserve"> postanowieniach umowy stanowiących załącznik nr </w:t>
      </w:r>
      <w:r w:rsidR="00894236" w:rsidRPr="00743B14">
        <w:rPr>
          <w:rFonts w:ascii="Calibri" w:hAnsi="Calibri" w:cs="Calibri"/>
          <w:b/>
          <w:bCs/>
          <w:sz w:val="22"/>
          <w:szCs w:val="22"/>
        </w:rPr>
        <w:t>5</w:t>
      </w:r>
      <w:r w:rsidR="00CE19B2" w:rsidRPr="00743B14">
        <w:rPr>
          <w:rFonts w:ascii="Calibri" w:hAnsi="Calibri" w:cs="Calibri"/>
          <w:b/>
          <w:bCs/>
          <w:sz w:val="22"/>
          <w:szCs w:val="22"/>
        </w:rPr>
        <w:t xml:space="preserve"> do SWZ.</w:t>
      </w:r>
    </w:p>
    <w:p w14:paraId="3BEBF9A8" w14:textId="77777777" w:rsidR="00CE19B2" w:rsidRPr="00743B14" w:rsidRDefault="00CE19B2" w:rsidP="0015694F">
      <w:pPr>
        <w:pStyle w:val="Akapitzlist"/>
        <w:numPr>
          <w:ilvl w:val="0"/>
          <w:numId w:val="37"/>
        </w:numPr>
        <w:tabs>
          <w:tab w:val="left" w:pos="426"/>
        </w:tabs>
        <w:autoSpaceDE w:val="0"/>
        <w:autoSpaceDN w:val="0"/>
        <w:adjustRightInd w:val="0"/>
        <w:spacing w:line="276" w:lineRule="auto"/>
        <w:ind w:left="426" w:hanging="426"/>
        <w:contextualSpacing/>
        <w:jc w:val="both"/>
        <w:rPr>
          <w:rFonts w:ascii="Calibri" w:hAnsi="Calibri" w:cs="Calibri"/>
          <w:b/>
          <w:sz w:val="22"/>
          <w:szCs w:val="22"/>
        </w:rPr>
      </w:pPr>
      <w:r w:rsidRPr="00743B14">
        <w:rPr>
          <w:rFonts w:ascii="Calibri" w:hAnsi="Calibri" w:cs="Calibri"/>
          <w:sz w:val="22"/>
          <w:szCs w:val="22"/>
        </w:rPr>
        <w:t xml:space="preserve">Zamawiający </w:t>
      </w:r>
      <w:r w:rsidRPr="00743B14">
        <w:rPr>
          <w:rFonts w:ascii="Calibri" w:hAnsi="Calibri" w:cs="Calibri"/>
          <w:sz w:val="22"/>
          <w:szCs w:val="22"/>
          <w:u w:val="single"/>
        </w:rPr>
        <w:t>nie dopuszcza</w:t>
      </w:r>
      <w:r w:rsidRPr="00743B14">
        <w:rPr>
          <w:rFonts w:ascii="Calibri" w:hAnsi="Calibri" w:cs="Calibri"/>
          <w:sz w:val="22"/>
          <w:szCs w:val="22"/>
        </w:rPr>
        <w:t xml:space="preserve"> złożenia oferty przewidującej odmienny niż określony przez zamawiającego sposób wykonania </w:t>
      </w:r>
      <w:r w:rsidRPr="00743B14">
        <w:rPr>
          <w:rStyle w:val="Uwydatnienie"/>
          <w:rFonts w:ascii="Calibri" w:hAnsi="Calibri" w:cs="Calibri"/>
          <w:i w:val="0"/>
          <w:sz w:val="22"/>
          <w:szCs w:val="22"/>
        </w:rPr>
        <w:t>zamówienia publicznego.</w:t>
      </w:r>
    </w:p>
    <w:p w14:paraId="66D5720D" w14:textId="77777777" w:rsidR="00CE19B2" w:rsidRPr="00743B14" w:rsidRDefault="00CE19B2" w:rsidP="0015694F">
      <w:pPr>
        <w:pStyle w:val="Akapitzlist"/>
        <w:numPr>
          <w:ilvl w:val="0"/>
          <w:numId w:val="37"/>
        </w:numPr>
        <w:tabs>
          <w:tab w:val="left" w:pos="426"/>
        </w:tabs>
        <w:autoSpaceDE w:val="0"/>
        <w:autoSpaceDN w:val="0"/>
        <w:adjustRightInd w:val="0"/>
        <w:spacing w:line="276" w:lineRule="auto"/>
        <w:ind w:left="426" w:hanging="426"/>
        <w:contextualSpacing/>
        <w:jc w:val="both"/>
        <w:rPr>
          <w:rFonts w:ascii="Calibri" w:hAnsi="Calibri" w:cs="Calibri"/>
          <w:b/>
          <w:sz w:val="22"/>
          <w:szCs w:val="22"/>
        </w:rPr>
      </w:pPr>
      <w:r w:rsidRPr="00743B14">
        <w:rPr>
          <w:rFonts w:ascii="Calibri" w:hAnsi="Calibri" w:cs="Calibri"/>
          <w:sz w:val="22"/>
          <w:szCs w:val="22"/>
        </w:rPr>
        <w:t xml:space="preserve">Zmawiający </w:t>
      </w:r>
      <w:r w:rsidRPr="00743B14">
        <w:rPr>
          <w:rFonts w:ascii="Calibri" w:hAnsi="Calibri" w:cs="Calibri"/>
          <w:sz w:val="22"/>
          <w:szCs w:val="22"/>
          <w:u w:val="single"/>
        </w:rPr>
        <w:t>nie przewiduje</w:t>
      </w:r>
      <w:r w:rsidRPr="00743B14">
        <w:rPr>
          <w:rFonts w:ascii="Calibri" w:hAnsi="Calibri" w:cs="Calibri"/>
          <w:sz w:val="22"/>
          <w:szCs w:val="22"/>
        </w:rPr>
        <w:t xml:space="preserve"> możliwości udzielenie zamówień uzupełniających.</w:t>
      </w:r>
    </w:p>
    <w:p w14:paraId="25855CA1" w14:textId="77777777" w:rsidR="00CE19B2" w:rsidRPr="00743B14" w:rsidRDefault="00CE19B2" w:rsidP="0015694F">
      <w:pPr>
        <w:pStyle w:val="Akapitzlist"/>
        <w:numPr>
          <w:ilvl w:val="0"/>
          <w:numId w:val="37"/>
        </w:numPr>
        <w:tabs>
          <w:tab w:val="left" w:pos="426"/>
        </w:tabs>
        <w:autoSpaceDE w:val="0"/>
        <w:autoSpaceDN w:val="0"/>
        <w:adjustRightInd w:val="0"/>
        <w:spacing w:line="276" w:lineRule="auto"/>
        <w:ind w:left="426" w:hanging="426"/>
        <w:contextualSpacing/>
        <w:jc w:val="both"/>
        <w:rPr>
          <w:rFonts w:ascii="Calibri" w:hAnsi="Calibri" w:cs="Calibri"/>
          <w:b/>
          <w:sz w:val="22"/>
          <w:szCs w:val="22"/>
        </w:rPr>
      </w:pPr>
      <w:r w:rsidRPr="00743B14">
        <w:rPr>
          <w:rFonts w:ascii="Calibri" w:hAnsi="Calibri" w:cs="Calibri"/>
          <w:sz w:val="22"/>
          <w:szCs w:val="22"/>
        </w:rPr>
        <w:t xml:space="preserve">Zamawiający </w:t>
      </w:r>
      <w:r w:rsidRPr="00743B14">
        <w:rPr>
          <w:rFonts w:ascii="Calibri" w:hAnsi="Calibri" w:cs="Calibri"/>
          <w:sz w:val="22"/>
          <w:szCs w:val="22"/>
          <w:u w:val="single"/>
        </w:rPr>
        <w:t>nie przewiduje</w:t>
      </w:r>
      <w:r w:rsidRPr="00743B14">
        <w:rPr>
          <w:rFonts w:ascii="Calibri" w:hAnsi="Calibri" w:cs="Calibri"/>
          <w:sz w:val="22"/>
          <w:szCs w:val="22"/>
        </w:rPr>
        <w:t xml:space="preserve"> zawarcia umowy ramowej.</w:t>
      </w:r>
    </w:p>
    <w:p w14:paraId="30CEF9D1" w14:textId="01A473D8" w:rsidR="00B056B7" w:rsidRPr="00743B14" w:rsidRDefault="00CE19B2" w:rsidP="0015694F">
      <w:pPr>
        <w:pStyle w:val="Akapitzlist"/>
        <w:numPr>
          <w:ilvl w:val="0"/>
          <w:numId w:val="37"/>
        </w:numPr>
        <w:tabs>
          <w:tab w:val="left" w:pos="426"/>
        </w:tabs>
        <w:autoSpaceDE w:val="0"/>
        <w:autoSpaceDN w:val="0"/>
        <w:adjustRightInd w:val="0"/>
        <w:spacing w:line="276" w:lineRule="auto"/>
        <w:ind w:left="426" w:hanging="426"/>
        <w:contextualSpacing/>
        <w:jc w:val="both"/>
        <w:rPr>
          <w:rFonts w:ascii="Calibri" w:hAnsi="Calibri" w:cs="Calibri"/>
          <w:b/>
          <w:sz w:val="22"/>
          <w:szCs w:val="22"/>
        </w:rPr>
      </w:pPr>
      <w:r w:rsidRPr="00743B14">
        <w:rPr>
          <w:rFonts w:ascii="Calibri" w:hAnsi="Calibri" w:cs="Calibri"/>
          <w:sz w:val="22"/>
          <w:szCs w:val="22"/>
        </w:rPr>
        <w:t xml:space="preserve">Zamawiający wymaga, aby </w:t>
      </w:r>
      <w:r w:rsidRPr="00743B14">
        <w:rPr>
          <w:rFonts w:ascii="Calibri" w:hAnsi="Calibri" w:cs="Calibri"/>
          <w:b/>
          <w:sz w:val="22"/>
          <w:szCs w:val="22"/>
        </w:rPr>
        <w:t>wszystkie osoby zatrudnione przez Wykonawcę, świadczące u Zamawiającego usługę w zakresie fizycznej, bezpośredniej ochrony obiektów były w okresie realizacji umowy zatrudnione przez Wykonawcę na podstawie umowy o pracę w pełnym wymiarze czasu pracy</w:t>
      </w:r>
      <w:r w:rsidRPr="00743B14">
        <w:rPr>
          <w:rFonts w:ascii="Calibri" w:hAnsi="Calibri" w:cs="Calibri"/>
          <w:sz w:val="22"/>
          <w:szCs w:val="22"/>
        </w:rPr>
        <w:t xml:space="preserve"> w rozumieniu przepisów art. 22 § 1 ustawy z 26 czerwca 1974 r. – Kodeks pracy . Szczegółowe wymagania dotyczące zatrudnienia na podstawie umowy o pracę oraz zasady kontroli spełniania wymagań Zamawiającego określa </w:t>
      </w:r>
      <w:r w:rsidRPr="00743B14">
        <w:rPr>
          <w:rFonts w:ascii="Calibri" w:hAnsi="Calibri" w:cs="Calibri"/>
          <w:b/>
          <w:sz w:val="22"/>
          <w:szCs w:val="22"/>
        </w:rPr>
        <w:t xml:space="preserve">załącznik nr </w:t>
      </w:r>
      <w:r w:rsidR="00894236" w:rsidRPr="00743B14">
        <w:rPr>
          <w:rFonts w:ascii="Calibri" w:hAnsi="Calibri" w:cs="Calibri"/>
          <w:b/>
          <w:sz w:val="22"/>
          <w:szCs w:val="22"/>
        </w:rPr>
        <w:t xml:space="preserve">5 </w:t>
      </w:r>
      <w:r w:rsidRPr="00743B14">
        <w:rPr>
          <w:rFonts w:ascii="Calibri" w:hAnsi="Calibri" w:cs="Calibri"/>
          <w:b/>
          <w:sz w:val="22"/>
          <w:szCs w:val="22"/>
        </w:rPr>
        <w:t>do SWZ – projektowane postanowienia umowy</w:t>
      </w:r>
      <w:r w:rsidRPr="00743B14">
        <w:rPr>
          <w:rFonts w:asciiTheme="minorHAnsi" w:hAnsiTheme="minorHAnsi" w:cstheme="minorHAnsi"/>
          <w:b/>
          <w:sz w:val="22"/>
          <w:szCs w:val="22"/>
        </w:rPr>
        <w:t>.</w:t>
      </w:r>
    </w:p>
    <w:p w14:paraId="083F424A" w14:textId="753D8DE2" w:rsidR="00CE19B2" w:rsidRPr="00743B14" w:rsidRDefault="00B056B7" w:rsidP="0015694F">
      <w:pPr>
        <w:pStyle w:val="Akapitzlist"/>
        <w:numPr>
          <w:ilvl w:val="0"/>
          <w:numId w:val="37"/>
        </w:numPr>
        <w:tabs>
          <w:tab w:val="left" w:pos="426"/>
        </w:tabs>
        <w:autoSpaceDE w:val="0"/>
        <w:autoSpaceDN w:val="0"/>
        <w:adjustRightInd w:val="0"/>
        <w:spacing w:line="276" w:lineRule="auto"/>
        <w:ind w:left="426" w:hanging="426"/>
        <w:contextualSpacing/>
        <w:jc w:val="both"/>
        <w:rPr>
          <w:rFonts w:ascii="Calibri" w:hAnsi="Calibri" w:cs="Calibri"/>
          <w:b/>
          <w:sz w:val="22"/>
          <w:szCs w:val="22"/>
        </w:rPr>
      </w:pPr>
      <w:r w:rsidRPr="00743B14">
        <w:rPr>
          <w:rFonts w:asciiTheme="minorHAnsi" w:hAnsiTheme="minorHAnsi" w:cstheme="minorHAnsi"/>
          <w:sz w:val="22"/>
          <w:szCs w:val="22"/>
        </w:rPr>
        <w:t xml:space="preserve">Zamawiający </w:t>
      </w:r>
      <w:r w:rsidRPr="00743B14">
        <w:rPr>
          <w:rFonts w:asciiTheme="minorHAnsi" w:hAnsiTheme="minorHAnsi" w:cstheme="minorHAnsi"/>
          <w:b/>
          <w:bCs/>
          <w:sz w:val="22"/>
          <w:szCs w:val="22"/>
        </w:rPr>
        <w:t>nie dopuszcza do realizacji zadań osób posiadających orzeczenie o niepełnosprawności lub ograniczonej sprawności psychofizycznej</w:t>
      </w:r>
      <w:r w:rsidRPr="00743B14">
        <w:rPr>
          <w:rFonts w:asciiTheme="minorHAnsi" w:hAnsiTheme="minorHAnsi" w:cstheme="minorHAnsi"/>
          <w:b/>
          <w:bCs/>
          <w:sz w:val="22"/>
          <w:szCs w:val="22"/>
          <w:lang w:val="pl-PL"/>
        </w:rPr>
        <w:t>.</w:t>
      </w:r>
    </w:p>
    <w:p w14:paraId="31A84E6E" w14:textId="77777777" w:rsidR="0000519A" w:rsidRPr="00743B14" w:rsidRDefault="0000519A" w:rsidP="0015694F">
      <w:pPr>
        <w:tabs>
          <w:tab w:val="left" w:pos="0"/>
        </w:tabs>
        <w:spacing w:line="276" w:lineRule="auto"/>
        <w:ind w:hanging="284"/>
        <w:jc w:val="both"/>
        <w:rPr>
          <w:rFonts w:asciiTheme="minorHAnsi" w:hAnsiTheme="minorHAnsi" w:cstheme="minorHAnsi"/>
          <w:sz w:val="22"/>
          <w:szCs w:val="22"/>
          <w:lang w:eastAsia="pl-PL"/>
        </w:rPr>
      </w:pPr>
    </w:p>
    <w:p w14:paraId="5A3DBF56" w14:textId="2215874D" w:rsidR="00B056B7" w:rsidRPr="00743B14" w:rsidRDefault="000F56E8" w:rsidP="0015694F">
      <w:pPr>
        <w:tabs>
          <w:tab w:val="left" w:pos="0"/>
        </w:tabs>
        <w:spacing w:line="276" w:lineRule="auto"/>
        <w:ind w:hanging="284"/>
        <w:jc w:val="both"/>
        <w:rPr>
          <w:rFonts w:asciiTheme="minorHAnsi" w:hAnsiTheme="minorHAnsi" w:cstheme="minorHAnsi"/>
          <w:sz w:val="22"/>
          <w:szCs w:val="22"/>
          <w:lang w:eastAsia="pl-PL"/>
        </w:rPr>
      </w:pPr>
      <w:bookmarkStart w:id="1" w:name="_Hlk89334868"/>
      <w:r w:rsidRPr="00743B14">
        <w:rPr>
          <w:rFonts w:ascii="Calibri" w:hAnsi="Calibri" w:cs="Calibri"/>
          <w:sz w:val="22"/>
          <w:szCs w:val="22"/>
        </w:rPr>
        <w:t xml:space="preserve">. </w:t>
      </w:r>
      <w:bookmarkEnd w:id="1"/>
    </w:p>
    <w:p w14:paraId="154746BD" w14:textId="77777777" w:rsidR="00E23517" w:rsidRPr="00743B14" w:rsidRDefault="00E23517" w:rsidP="0015694F">
      <w:pPr>
        <w:pStyle w:val="Nagwek"/>
        <w:numPr>
          <w:ilvl w:val="0"/>
          <w:numId w:val="1"/>
        </w:numPr>
        <w:spacing w:line="276" w:lineRule="auto"/>
        <w:jc w:val="both"/>
        <w:rPr>
          <w:rFonts w:asciiTheme="minorHAnsi" w:hAnsiTheme="minorHAnsi" w:cstheme="minorHAnsi"/>
          <w:b/>
          <w:sz w:val="22"/>
          <w:szCs w:val="22"/>
        </w:rPr>
      </w:pPr>
      <w:r w:rsidRPr="00743B14">
        <w:rPr>
          <w:rFonts w:asciiTheme="minorHAnsi" w:hAnsiTheme="minorHAnsi" w:cstheme="minorHAnsi"/>
          <w:b/>
          <w:sz w:val="22"/>
          <w:szCs w:val="22"/>
          <w:lang w:val="pl-PL"/>
        </w:rPr>
        <w:t>Podwykonawstwo:</w:t>
      </w:r>
    </w:p>
    <w:p w14:paraId="6A71709D" w14:textId="77777777" w:rsidR="00E23517" w:rsidRPr="00743B14" w:rsidRDefault="00E23517" w:rsidP="0015694F">
      <w:pPr>
        <w:pStyle w:val="Nagwek"/>
        <w:spacing w:line="276" w:lineRule="auto"/>
        <w:jc w:val="both"/>
        <w:rPr>
          <w:rFonts w:asciiTheme="minorHAnsi" w:hAnsiTheme="minorHAnsi" w:cstheme="minorHAnsi"/>
          <w:b/>
          <w:sz w:val="22"/>
          <w:szCs w:val="22"/>
        </w:rPr>
      </w:pPr>
    </w:p>
    <w:p w14:paraId="1CFA1A78" w14:textId="77777777" w:rsidR="00E23517" w:rsidRPr="00743B14" w:rsidRDefault="00E23517" w:rsidP="0015694F">
      <w:pPr>
        <w:pStyle w:val="pkt"/>
        <w:numPr>
          <w:ilvl w:val="0"/>
          <w:numId w:val="16"/>
        </w:numPr>
        <w:spacing w:before="0" w:after="0" w:line="276" w:lineRule="auto"/>
        <w:ind w:left="284" w:hanging="284"/>
        <w:rPr>
          <w:rFonts w:asciiTheme="minorHAnsi" w:hAnsiTheme="minorHAnsi" w:cstheme="minorHAnsi"/>
          <w:sz w:val="22"/>
          <w:szCs w:val="22"/>
        </w:rPr>
      </w:pPr>
      <w:r w:rsidRPr="00743B14">
        <w:rPr>
          <w:rFonts w:asciiTheme="minorHAnsi" w:hAnsiTheme="minorHAnsi" w:cstheme="minorHAnsi"/>
          <w:sz w:val="22"/>
          <w:szCs w:val="22"/>
        </w:rPr>
        <w:t xml:space="preserve">Wykonawca może powierzyć wykonanie części zamówienia podwykonawcy (podwykonawcom). </w:t>
      </w:r>
    </w:p>
    <w:p w14:paraId="41D6227E" w14:textId="77777777" w:rsidR="00E23517" w:rsidRPr="00743B14" w:rsidRDefault="00E23517" w:rsidP="0015694F">
      <w:pPr>
        <w:pStyle w:val="pkt"/>
        <w:numPr>
          <w:ilvl w:val="0"/>
          <w:numId w:val="16"/>
        </w:numPr>
        <w:spacing w:before="0" w:after="0" w:line="276" w:lineRule="auto"/>
        <w:ind w:left="284" w:hanging="284"/>
        <w:rPr>
          <w:rFonts w:asciiTheme="minorHAnsi" w:hAnsiTheme="minorHAnsi" w:cstheme="minorHAnsi"/>
          <w:sz w:val="22"/>
          <w:szCs w:val="22"/>
        </w:rPr>
      </w:pPr>
      <w:r w:rsidRPr="00743B14">
        <w:rPr>
          <w:rFonts w:asciiTheme="minorHAnsi" w:hAnsiTheme="minorHAnsi" w:cstheme="minorHAnsi"/>
          <w:sz w:val="22"/>
          <w:szCs w:val="22"/>
        </w:rPr>
        <w:t xml:space="preserve">Zamawiający </w:t>
      </w:r>
      <w:r w:rsidRPr="00743B14">
        <w:rPr>
          <w:rFonts w:asciiTheme="minorHAnsi" w:hAnsiTheme="minorHAnsi" w:cstheme="minorHAnsi"/>
          <w:b/>
          <w:sz w:val="22"/>
          <w:szCs w:val="22"/>
        </w:rPr>
        <w:t>nie zastrzega</w:t>
      </w:r>
      <w:r w:rsidRPr="00743B14">
        <w:rPr>
          <w:rFonts w:asciiTheme="minorHAnsi" w:hAnsiTheme="minorHAnsi" w:cstheme="minorHAnsi"/>
          <w:sz w:val="22"/>
          <w:szCs w:val="22"/>
        </w:rPr>
        <w:t xml:space="preserve"> obowiązku osobistego wykonania przez Wykonawcę kluczowych części zamówienia.</w:t>
      </w:r>
    </w:p>
    <w:p w14:paraId="4EF61EC1" w14:textId="77777777" w:rsidR="00E23517" w:rsidRPr="00743B14" w:rsidRDefault="00E23517" w:rsidP="0015694F">
      <w:pPr>
        <w:pStyle w:val="pkt"/>
        <w:numPr>
          <w:ilvl w:val="0"/>
          <w:numId w:val="16"/>
        </w:numPr>
        <w:spacing w:before="0" w:after="0" w:line="276" w:lineRule="auto"/>
        <w:ind w:left="284" w:hanging="284"/>
        <w:rPr>
          <w:rFonts w:asciiTheme="minorHAnsi" w:hAnsiTheme="minorHAnsi" w:cstheme="minorHAnsi"/>
          <w:sz w:val="22"/>
          <w:szCs w:val="22"/>
        </w:rPr>
      </w:pPr>
      <w:r w:rsidRPr="00743B14">
        <w:rPr>
          <w:rFonts w:asciiTheme="minorHAnsi" w:hAnsiTheme="minorHAnsi" w:cstheme="minorHAnsi"/>
          <w:sz w:val="22"/>
          <w:szCs w:val="22"/>
        </w:rPr>
        <w:t xml:space="preserve">Zamawiający wymaga, aby w przypadku powierzenia części zamówienia podwykonawcom, Wykonawca wskazał w ofercie części zamówienia, których wykonanie zamierza powierzyć podwykonawcom oraz podał </w:t>
      </w:r>
      <w:bookmarkStart w:id="2" w:name="_Hlk64405383"/>
      <w:r w:rsidRPr="00743B14">
        <w:rPr>
          <w:rFonts w:asciiTheme="minorHAnsi" w:hAnsiTheme="minorHAnsi" w:cstheme="minorHAnsi"/>
          <w:sz w:val="22"/>
          <w:szCs w:val="22"/>
        </w:rPr>
        <w:t>(o ile są mu wiadome na tym etapie) nazwy (firmy) tych podwykonawców</w:t>
      </w:r>
      <w:bookmarkEnd w:id="2"/>
      <w:r w:rsidRPr="00743B14">
        <w:rPr>
          <w:rFonts w:asciiTheme="minorHAnsi" w:hAnsiTheme="minorHAnsi" w:cstheme="minorHAnsi"/>
          <w:sz w:val="22"/>
          <w:szCs w:val="22"/>
        </w:rPr>
        <w:t>.</w:t>
      </w:r>
    </w:p>
    <w:p w14:paraId="5306A9EE" w14:textId="77777777" w:rsidR="00E23517" w:rsidRPr="00743B14" w:rsidRDefault="00E23517" w:rsidP="0015694F">
      <w:pPr>
        <w:tabs>
          <w:tab w:val="left" w:pos="0"/>
        </w:tabs>
        <w:spacing w:line="276" w:lineRule="auto"/>
        <w:jc w:val="both"/>
        <w:rPr>
          <w:rFonts w:asciiTheme="minorHAnsi" w:hAnsiTheme="minorHAnsi" w:cstheme="minorHAnsi"/>
          <w:sz w:val="22"/>
          <w:szCs w:val="22"/>
          <w:lang w:eastAsia="pl-PL"/>
        </w:rPr>
      </w:pPr>
    </w:p>
    <w:p w14:paraId="41B1E4CE" w14:textId="77777777" w:rsidR="00B62CEE" w:rsidRPr="00743B14" w:rsidRDefault="00B62CEE" w:rsidP="0015694F">
      <w:pPr>
        <w:pStyle w:val="Nagwek"/>
        <w:numPr>
          <w:ilvl w:val="0"/>
          <w:numId w:val="1"/>
        </w:numPr>
        <w:spacing w:line="276" w:lineRule="auto"/>
        <w:jc w:val="both"/>
        <w:rPr>
          <w:rFonts w:asciiTheme="minorHAnsi" w:hAnsiTheme="minorHAnsi" w:cstheme="minorHAnsi"/>
          <w:b/>
          <w:sz w:val="22"/>
          <w:szCs w:val="22"/>
        </w:rPr>
      </w:pPr>
      <w:r w:rsidRPr="00743B14">
        <w:rPr>
          <w:rFonts w:asciiTheme="minorHAnsi" w:hAnsiTheme="minorHAnsi" w:cstheme="minorHAnsi"/>
          <w:b/>
          <w:sz w:val="22"/>
          <w:szCs w:val="22"/>
        </w:rPr>
        <w:t>Termin wykonania zamówienia:</w:t>
      </w:r>
    </w:p>
    <w:p w14:paraId="60A38867" w14:textId="77777777" w:rsidR="00B62CEE" w:rsidRPr="00743B14" w:rsidRDefault="00B62CEE" w:rsidP="0015694F">
      <w:pPr>
        <w:spacing w:line="276" w:lineRule="auto"/>
        <w:rPr>
          <w:rFonts w:asciiTheme="minorHAnsi" w:hAnsiTheme="minorHAnsi" w:cstheme="minorHAnsi"/>
          <w:sz w:val="22"/>
          <w:szCs w:val="22"/>
          <w:lang w:eastAsia="pl-PL"/>
        </w:rPr>
      </w:pPr>
    </w:p>
    <w:p w14:paraId="757C76A5" w14:textId="77777777" w:rsidR="00B056B7" w:rsidRPr="00743B14" w:rsidRDefault="00B056B7" w:rsidP="0015694F">
      <w:pPr>
        <w:autoSpaceDE w:val="0"/>
        <w:autoSpaceDN w:val="0"/>
        <w:adjustRightInd w:val="0"/>
        <w:spacing w:line="276" w:lineRule="auto"/>
        <w:jc w:val="both"/>
        <w:rPr>
          <w:rFonts w:ascii="Calibri" w:hAnsi="Calibri" w:cs="Calibri"/>
          <w:sz w:val="22"/>
          <w:szCs w:val="22"/>
        </w:rPr>
      </w:pPr>
      <w:r w:rsidRPr="00743B14">
        <w:rPr>
          <w:rFonts w:ascii="Calibri" w:hAnsi="Calibri" w:cs="Calibri"/>
          <w:sz w:val="22"/>
          <w:szCs w:val="22"/>
        </w:rPr>
        <w:t xml:space="preserve">Termin wykonania zamówienia </w:t>
      </w:r>
      <w:r w:rsidRPr="00743B14">
        <w:rPr>
          <w:rFonts w:ascii="Calibri" w:hAnsi="Calibri" w:cs="Calibri"/>
          <w:b/>
          <w:bCs/>
          <w:sz w:val="22"/>
          <w:szCs w:val="22"/>
        </w:rPr>
        <w:t>w zakresie wszystkich części zamówienia</w:t>
      </w:r>
      <w:r w:rsidRPr="00743B14">
        <w:rPr>
          <w:rFonts w:ascii="Calibri" w:hAnsi="Calibri" w:cs="Calibri"/>
          <w:sz w:val="22"/>
          <w:szCs w:val="22"/>
        </w:rPr>
        <w:t xml:space="preserve">: </w:t>
      </w:r>
    </w:p>
    <w:p w14:paraId="42E092D3" w14:textId="71039417" w:rsidR="00B056B7" w:rsidRPr="00743B14" w:rsidRDefault="00B056B7" w:rsidP="0015694F">
      <w:pPr>
        <w:numPr>
          <w:ilvl w:val="1"/>
          <w:numId w:val="16"/>
        </w:numPr>
        <w:autoSpaceDE w:val="0"/>
        <w:autoSpaceDN w:val="0"/>
        <w:adjustRightInd w:val="0"/>
        <w:spacing w:line="276" w:lineRule="auto"/>
        <w:ind w:left="851" w:hanging="284"/>
        <w:jc w:val="both"/>
        <w:rPr>
          <w:rFonts w:ascii="Calibri" w:hAnsi="Calibri" w:cs="Calibri"/>
          <w:b/>
          <w:bCs/>
          <w:sz w:val="22"/>
          <w:szCs w:val="22"/>
          <w:lang w:eastAsia="pl-PL"/>
        </w:rPr>
      </w:pPr>
      <w:r w:rsidRPr="00743B14">
        <w:rPr>
          <w:rFonts w:ascii="Calibri" w:hAnsi="Calibri" w:cs="Calibri"/>
          <w:b/>
          <w:bCs/>
          <w:sz w:val="22"/>
          <w:szCs w:val="22"/>
        </w:rPr>
        <w:t>ZAKRES PODSTAWOWY</w:t>
      </w:r>
      <w:r w:rsidRPr="00743B14">
        <w:rPr>
          <w:rFonts w:ascii="Calibri" w:hAnsi="Calibri" w:cs="Calibri"/>
          <w:sz w:val="22"/>
          <w:szCs w:val="22"/>
        </w:rPr>
        <w:t xml:space="preserve">: </w:t>
      </w:r>
      <w:r w:rsidRPr="00743B14">
        <w:rPr>
          <w:rFonts w:ascii="Calibri" w:hAnsi="Calibri" w:cs="Calibri"/>
          <w:b/>
          <w:sz w:val="22"/>
          <w:szCs w:val="22"/>
          <w:lang w:eastAsia="pl-PL"/>
        </w:rPr>
        <w:t>30 grudnia 20</w:t>
      </w:r>
      <w:r w:rsidR="00EF2489" w:rsidRPr="00743B14">
        <w:rPr>
          <w:rFonts w:ascii="Calibri" w:hAnsi="Calibri" w:cs="Calibri"/>
          <w:b/>
          <w:sz w:val="22"/>
          <w:szCs w:val="22"/>
          <w:lang w:eastAsia="pl-PL"/>
        </w:rPr>
        <w:t>25</w:t>
      </w:r>
      <w:r w:rsidRPr="00743B14">
        <w:rPr>
          <w:rFonts w:ascii="Calibri" w:hAnsi="Calibri" w:cs="Calibri"/>
          <w:b/>
          <w:sz w:val="22"/>
          <w:szCs w:val="22"/>
          <w:lang w:eastAsia="pl-PL"/>
        </w:rPr>
        <w:t xml:space="preserve"> r. </w:t>
      </w:r>
      <w:r w:rsidRPr="00743B14">
        <w:rPr>
          <w:rFonts w:ascii="Calibri" w:hAnsi="Calibri" w:cs="Calibri"/>
          <w:sz w:val="22"/>
          <w:szCs w:val="22"/>
          <w:lang w:eastAsia="pl-PL"/>
        </w:rPr>
        <w:t xml:space="preserve">godz. 12:00 do dnia </w:t>
      </w:r>
      <w:r w:rsidRPr="00743B14">
        <w:rPr>
          <w:rFonts w:ascii="Calibri" w:hAnsi="Calibri" w:cs="Calibri"/>
          <w:b/>
          <w:sz w:val="22"/>
          <w:szCs w:val="22"/>
          <w:lang w:eastAsia="pl-PL"/>
        </w:rPr>
        <w:t>30 grudnia 20</w:t>
      </w:r>
      <w:r w:rsidR="00EF2489" w:rsidRPr="00743B14">
        <w:rPr>
          <w:rFonts w:ascii="Calibri" w:hAnsi="Calibri" w:cs="Calibri"/>
          <w:b/>
          <w:sz w:val="22"/>
          <w:szCs w:val="22"/>
          <w:lang w:eastAsia="pl-PL"/>
        </w:rPr>
        <w:t>26</w:t>
      </w:r>
      <w:r w:rsidRPr="00743B14">
        <w:rPr>
          <w:rFonts w:ascii="Calibri" w:hAnsi="Calibri" w:cs="Calibri"/>
          <w:b/>
          <w:sz w:val="22"/>
          <w:szCs w:val="22"/>
          <w:lang w:eastAsia="pl-PL"/>
        </w:rPr>
        <w:t xml:space="preserve"> r.</w:t>
      </w:r>
      <w:r w:rsidRPr="00743B14">
        <w:rPr>
          <w:rFonts w:ascii="Calibri" w:hAnsi="Calibri" w:cs="Calibri"/>
          <w:sz w:val="22"/>
          <w:szCs w:val="22"/>
          <w:lang w:eastAsia="pl-PL"/>
        </w:rPr>
        <w:t xml:space="preserve"> do godz. 12:00;</w:t>
      </w:r>
    </w:p>
    <w:p w14:paraId="3C6D7E4C" w14:textId="29C2443D" w:rsidR="00B056B7" w:rsidRPr="00743B14" w:rsidRDefault="00B056B7" w:rsidP="0015694F">
      <w:pPr>
        <w:numPr>
          <w:ilvl w:val="1"/>
          <w:numId w:val="16"/>
        </w:numPr>
        <w:autoSpaceDE w:val="0"/>
        <w:autoSpaceDN w:val="0"/>
        <w:adjustRightInd w:val="0"/>
        <w:spacing w:line="276" w:lineRule="auto"/>
        <w:ind w:left="851" w:hanging="284"/>
        <w:jc w:val="both"/>
        <w:rPr>
          <w:rFonts w:ascii="Calibri" w:hAnsi="Calibri" w:cs="Calibri"/>
          <w:b/>
          <w:bCs/>
          <w:sz w:val="22"/>
          <w:szCs w:val="22"/>
          <w:lang w:eastAsia="pl-PL"/>
        </w:rPr>
      </w:pPr>
      <w:r w:rsidRPr="00743B14">
        <w:rPr>
          <w:rFonts w:ascii="Calibri" w:hAnsi="Calibri" w:cs="Calibri"/>
          <w:b/>
          <w:bCs/>
          <w:sz w:val="22"/>
          <w:szCs w:val="22"/>
        </w:rPr>
        <w:t>ZAKRES OPCJONALNY</w:t>
      </w:r>
      <w:r w:rsidRPr="00743B14">
        <w:rPr>
          <w:rFonts w:ascii="Calibri" w:hAnsi="Calibri" w:cs="Calibri"/>
          <w:sz w:val="22"/>
          <w:szCs w:val="22"/>
        </w:rPr>
        <w:t xml:space="preserve">: </w:t>
      </w:r>
      <w:r w:rsidRPr="00743B14">
        <w:rPr>
          <w:rFonts w:ascii="Calibri" w:hAnsi="Calibri" w:cs="Calibri"/>
          <w:b/>
          <w:sz w:val="22"/>
          <w:szCs w:val="22"/>
          <w:lang w:eastAsia="pl-PL"/>
        </w:rPr>
        <w:t>30 grudnia 202</w:t>
      </w:r>
      <w:r w:rsidR="00EF2489" w:rsidRPr="00743B14">
        <w:rPr>
          <w:rFonts w:ascii="Calibri" w:hAnsi="Calibri" w:cs="Calibri"/>
          <w:b/>
          <w:sz w:val="22"/>
          <w:szCs w:val="22"/>
          <w:lang w:eastAsia="pl-PL"/>
        </w:rPr>
        <w:t>6</w:t>
      </w:r>
      <w:r w:rsidRPr="00743B14">
        <w:rPr>
          <w:rFonts w:ascii="Calibri" w:hAnsi="Calibri" w:cs="Calibri"/>
          <w:b/>
          <w:sz w:val="22"/>
          <w:szCs w:val="22"/>
          <w:lang w:eastAsia="pl-PL"/>
        </w:rPr>
        <w:t xml:space="preserve"> r. </w:t>
      </w:r>
      <w:r w:rsidRPr="00743B14">
        <w:rPr>
          <w:rFonts w:ascii="Calibri" w:hAnsi="Calibri" w:cs="Calibri"/>
          <w:sz w:val="22"/>
          <w:szCs w:val="22"/>
          <w:lang w:eastAsia="pl-PL"/>
        </w:rPr>
        <w:t xml:space="preserve">godz. 12:00 do dnia </w:t>
      </w:r>
      <w:r w:rsidRPr="00743B14">
        <w:rPr>
          <w:rFonts w:ascii="Calibri" w:hAnsi="Calibri" w:cs="Calibri"/>
          <w:b/>
          <w:sz w:val="22"/>
          <w:szCs w:val="22"/>
          <w:lang w:eastAsia="pl-PL"/>
        </w:rPr>
        <w:t>30 grudnia 202</w:t>
      </w:r>
      <w:r w:rsidR="00EF2489" w:rsidRPr="00743B14">
        <w:rPr>
          <w:rFonts w:ascii="Calibri" w:hAnsi="Calibri" w:cs="Calibri"/>
          <w:b/>
          <w:sz w:val="22"/>
          <w:szCs w:val="22"/>
          <w:lang w:eastAsia="pl-PL"/>
        </w:rPr>
        <w:t>7</w:t>
      </w:r>
      <w:r w:rsidRPr="00743B14">
        <w:rPr>
          <w:rFonts w:ascii="Calibri" w:hAnsi="Calibri" w:cs="Calibri"/>
          <w:b/>
          <w:sz w:val="22"/>
          <w:szCs w:val="22"/>
          <w:lang w:eastAsia="pl-PL"/>
        </w:rPr>
        <w:t xml:space="preserve"> r.</w:t>
      </w:r>
      <w:r w:rsidRPr="00743B14">
        <w:rPr>
          <w:rFonts w:ascii="Calibri" w:hAnsi="Calibri" w:cs="Calibri"/>
          <w:sz w:val="22"/>
          <w:szCs w:val="22"/>
          <w:lang w:eastAsia="pl-PL"/>
        </w:rPr>
        <w:t xml:space="preserve"> do godz. 12:00.</w:t>
      </w:r>
    </w:p>
    <w:p w14:paraId="3D7F25F0" w14:textId="77777777" w:rsidR="00B21590" w:rsidRPr="00743B14" w:rsidRDefault="00B21590" w:rsidP="0015694F">
      <w:pPr>
        <w:pStyle w:val="Nagwek"/>
        <w:tabs>
          <w:tab w:val="clear" w:pos="4703"/>
          <w:tab w:val="clear" w:pos="9406"/>
          <w:tab w:val="center" w:pos="426"/>
          <w:tab w:val="right" w:pos="728"/>
        </w:tabs>
        <w:spacing w:line="276" w:lineRule="auto"/>
        <w:jc w:val="both"/>
        <w:rPr>
          <w:rFonts w:asciiTheme="minorHAnsi" w:hAnsiTheme="minorHAnsi" w:cstheme="minorHAnsi"/>
          <w:sz w:val="22"/>
          <w:szCs w:val="22"/>
          <w:lang w:val="pl-PL"/>
        </w:rPr>
      </w:pPr>
    </w:p>
    <w:p w14:paraId="51DF476C" w14:textId="77777777" w:rsidR="00E23517" w:rsidRPr="00743B14" w:rsidRDefault="00E23517" w:rsidP="0015694F">
      <w:pPr>
        <w:pStyle w:val="Nagwek"/>
        <w:numPr>
          <w:ilvl w:val="0"/>
          <w:numId w:val="1"/>
        </w:numPr>
        <w:spacing w:line="276" w:lineRule="auto"/>
        <w:jc w:val="both"/>
        <w:rPr>
          <w:rFonts w:asciiTheme="minorHAnsi" w:hAnsiTheme="minorHAnsi" w:cstheme="minorHAnsi"/>
          <w:b/>
          <w:bCs/>
          <w:sz w:val="22"/>
          <w:szCs w:val="22"/>
        </w:rPr>
      </w:pPr>
      <w:r w:rsidRPr="00743B14">
        <w:rPr>
          <w:rFonts w:asciiTheme="minorHAnsi" w:hAnsiTheme="minorHAnsi" w:cstheme="minorHAnsi"/>
          <w:b/>
          <w:bCs/>
          <w:sz w:val="22"/>
          <w:szCs w:val="22"/>
          <w:lang w:val="pl-PL" w:eastAsia="pl-PL"/>
        </w:rPr>
        <w:t>Informacje</w:t>
      </w:r>
      <w:r w:rsidRPr="00743B14">
        <w:rPr>
          <w:rFonts w:asciiTheme="minorHAnsi" w:hAnsiTheme="minorHAnsi" w:cstheme="minorHAnsi"/>
          <w:b/>
          <w:bCs/>
          <w:sz w:val="22"/>
          <w:szCs w:val="22"/>
          <w:lang w:eastAsia="pl-PL"/>
        </w:rPr>
        <w:t xml:space="preserve"> o środkach komunikacji elektronicznej, przy użyciu których zamawiający będzie komunikował się z wykonawcami, oraz informacje o wymaganiach technicznych i organizacyjnych sporządzania, wysyłania i odbierania korespondencji elektronicznej</w:t>
      </w:r>
      <w:r w:rsidRPr="00743B14">
        <w:rPr>
          <w:rFonts w:asciiTheme="minorHAnsi" w:hAnsiTheme="minorHAnsi" w:cstheme="minorHAnsi"/>
          <w:b/>
          <w:bCs/>
          <w:sz w:val="22"/>
          <w:szCs w:val="22"/>
          <w:lang w:val="pl-PL" w:eastAsia="pl-PL"/>
        </w:rPr>
        <w:t>:</w:t>
      </w:r>
    </w:p>
    <w:p w14:paraId="5614214B" w14:textId="77777777" w:rsidR="00E23517" w:rsidRPr="00743B14" w:rsidRDefault="00E23517" w:rsidP="0015694F">
      <w:pPr>
        <w:pStyle w:val="Nagwek"/>
        <w:tabs>
          <w:tab w:val="clear" w:pos="4703"/>
          <w:tab w:val="clear" w:pos="9406"/>
          <w:tab w:val="center" w:pos="426"/>
          <w:tab w:val="right" w:pos="728"/>
        </w:tabs>
        <w:spacing w:line="276" w:lineRule="auto"/>
        <w:jc w:val="both"/>
        <w:rPr>
          <w:rFonts w:asciiTheme="minorHAnsi" w:hAnsiTheme="minorHAnsi" w:cstheme="minorHAnsi"/>
          <w:sz w:val="22"/>
          <w:szCs w:val="22"/>
          <w:lang w:val="pl-PL"/>
        </w:rPr>
      </w:pPr>
    </w:p>
    <w:p w14:paraId="110726C6" w14:textId="77777777" w:rsidR="00916DCF" w:rsidRPr="00743B14" w:rsidRDefault="00916DCF" w:rsidP="00916DCF">
      <w:pPr>
        <w:numPr>
          <w:ilvl w:val="0"/>
          <w:numId w:val="29"/>
        </w:numPr>
        <w:autoSpaceDE w:val="0"/>
        <w:autoSpaceDN w:val="0"/>
        <w:adjustRightInd w:val="0"/>
        <w:spacing w:line="276" w:lineRule="auto"/>
        <w:ind w:left="284" w:hanging="284"/>
        <w:jc w:val="both"/>
        <w:rPr>
          <w:rFonts w:ascii="Calibri" w:eastAsia="Calibri" w:hAnsi="Calibri" w:cs="Calibri"/>
          <w:sz w:val="22"/>
          <w:szCs w:val="22"/>
          <w:lang w:eastAsia="pl-PL"/>
        </w:rPr>
      </w:pPr>
      <w:r w:rsidRPr="00743B14">
        <w:rPr>
          <w:rFonts w:ascii="Calibri" w:eastAsia="Calibri" w:hAnsi="Calibri" w:cs="Calibri"/>
          <w:sz w:val="22"/>
          <w:szCs w:val="22"/>
          <w:lang w:eastAsia="pl-PL"/>
        </w:rPr>
        <w:lastRenderedPageBreak/>
        <w:t>W postępowaniu o udzielenie zamówienia publicznego komunikacja między Zamawiającym a wykonawcami odbywa się przy użyciu Platformy e-Zamówienia.</w:t>
      </w:r>
    </w:p>
    <w:p w14:paraId="5A673605" w14:textId="77777777" w:rsidR="00916DCF" w:rsidRPr="00743B14" w:rsidRDefault="00916DCF" w:rsidP="00916DCF">
      <w:pPr>
        <w:numPr>
          <w:ilvl w:val="0"/>
          <w:numId w:val="29"/>
        </w:numPr>
        <w:autoSpaceDE w:val="0"/>
        <w:autoSpaceDN w:val="0"/>
        <w:adjustRightInd w:val="0"/>
        <w:spacing w:line="276" w:lineRule="auto"/>
        <w:ind w:left="284" w:hanging="284"/>
        <w:jc w:val="both"/>
        <w:rPr>
          <w:rFonts w:ascii="Calibri" w:eastAsia="Calibri" w:hAnsi="Calibri" w:cs="Calibri"/>
          <w:sz w:val="22"/>
          <w:szCs w:val="22"/>
          <w:lang w:eastAsia="pl-PL"/>
        </w:rPr>
      </w:pPr>
      <w:r w:rsidRPr="00743B14">
        <w:rPr>
          <w:rFonts w:ascii="Calibri" w:eastAsia="Calibri" w:hAnsi="Calibri" w:cs="Calibri"/>
          <w:sz w:val="22"/>
          <w:szCs w:val="22"/>
          <w:lang w:eastAsia="pl-PL"/>
        </w:rPr>
        <w:t>Korzystanie z Platformy e-Zamówienia jest bezpłatne.</w:t>
      </w:r>
    </w:p>
    <w:p w14:paraId="44905195" w14:textId="77777777" w:rsidR="00916DCF" w:rsidRPr="00743B14" w:rsidRDefault="00916DCF" w:rsidP="00916DCF">
      <w:pPr>
        <w:numPr>
          <w:ilvl w:val="0"/>
          <w:numId w:val="29"/>
        </w:numPr>
        <w:autoSpaceDE w:val="0"/>
        <w:autoSpaceDN w:val="0"/>
        <w:adjustRightInd w:val="0"/>
        <w:spacing w:line="276" w:lineRule="auto"/>
        <w:ind w:left="284" w:hanging="284"/>
        <w:jc w:val="both"/>
        <w:rPr>
          <w:rFonts w:asciiTheme="minorHAnsi" w:eastAsia="Calibri" w:hAnsiTheme="minorHAnsi" w:cstheme="minorHAnsi"/>
          <w:sz w:val="22"/>
          <w:szCs w:val="22"/>
          <w:lang w:eastAsia="pl-PL"/>
        </w:rPr>
      </w:pPr>
      <w:r w:rsidRPr="00743B14">
        <w:rPr>
          <w:rFonts w:asciiTheme="minorHAnsi" w:eastAsia="Calibri" w:hAnsiTheme="minorHAnsi" w:cstheme="minorHAnsi"/>
          <w:sz w:val="22"/>
          <w:szCs w:val="22"/>
          <w:lang w:eastAsia="pl-PL"/>
        </w:rPr>
        <w:t xml:space="preserve">Adres strony internetowej prowadzonego postępowania: </w:t>
      </w:r>
    </w:p>
    <w:p w14:paraId="50B0BE35" w14:textId="5B511F64" w:rsidR="00000930" w:rsidRPr="00743B14" w:rsidRDefault="00000930" w:rsidP="00000930">
      <w:pPr>
        <w:autoSpaceDE w:val="0"/>
        <w:autoSpaceDN w:val="0"/>
        <w:adjustRightInd w:val="0"/>
        <w:spacing w:line="276" w:lineRule="auto"/>
        <w:ind w:left="284"/>
        <w:jc w:val="both"/>
        <w:rPr>
          <w:rFonts w:asciiTheme="minorHAnsi" w:hAnsiTheme="minorHAnsi" w:cstheme="minorHAnsi"/>
          <w:sz w:val="22"/>
          <w:szCs w:val="22"/>
        </w:rPr>
      </w:pPr>
      <w:hyperlink r:id="rId8" w:history="1">
        <w:r w:rsidRPr="00743B14">
          <w:rPr>
            <w:rStyle w:val="Hipercze"/>
            <w:rFonts w:asciiTheme="minorHAnsi" w:eastAsia="Calibri" w:hAnsiTheme="minorHAnsi" w:cstheme="minorHAnsi"/>
            <w:b/>
            <w:bCs/>
            <w:color w:val="auto"/>
            <w:sz w:val="22"/>
            <w:szCs w:val="22"/>
            <w:lang w:eastAsia="pl-PL"/>
          </w:rPr>
          <w:t>https://ezamowienia.gov.pl/mp-client/tenders/</w:t>
        </w:r>
        <w:r w:rsidRPr="00743B14">
          <w:rPr>
            <w:rStyle w:val="Hipercze"/>
            <w:rFonts w:asciiTheme="minorHAnsi" w:hAnsiTheme="minorHAnsi" w:cstheme="minorHAnsi"/>
            <w:color w:val="auto"/>
            <w:sz w:val="22"/>
            <w:szCs w:val="22"/>
          </w:rPr>
          <w:t>ocds-148610-995adacb-5ff1-4e02-bdb1-bb60ce6478df</w:t>
        </w:r>
      </w:hyperlink>
    </w:p>
    <w:p w14:paraId="4C1BF6BD" w14:textId="37966CC2" w:rsidR="00000930" w:rsidRPr="00743B14" w:rsidRDefault="00916DCF" w:rsidP="00000930">
      <w:pPr>
        <w:pStyle w:val="Akapitzlist"/>
        <w:numPr>
          <w:ilvl w:val="0"/>
          <w:numId w:val="29"/>
        </w:numPr>
        <w:ind w:left="284" w:hanging="284"/>
        <w:jc w:val="both"/>
        <w:rPr>
          <w:rFonts w:asciiTheme="minorHAnsi" w:hAnsiTheme="minorHAnsi" w:cstheme="minorHAnsi"/>
          <w:sz w:val="22"/>
          <w:szCs w:val="22"/>
          <w:lang w:eastAsia="pl-PL"/>
        </w:rPr>
      </w:pPr>
      <w:r w:rsidRPr="00743B14">
        <w:rPr>
          <w:rFonts w:asciiTheme="minorHAnsi" w:eastAsia="Calibri" w:hAnsiTheme="minorHAnsi" w:cstheme="minorHAnsi"/>
          <w:sz w:val="22"/>
          <w:szCs w:val="22"/>
          <w:lang w:eastAsia="pl-PL"/>
        </w:rPr>
        <w:t xml:space="preserve">Identyfikator (ID) postępowania na Platformie e-Zamówienia: </w:t>
      </w:r>
      <w:r w:rsidR="00000930" w:rsidRPr="00743B14">
        <w:rPr>
          <w:rFonts w:asciiTheme="minorHAnsi" w:eastAsia="Calibri" w:hAnsiTheme="minorHAnsi" w:cstheme="minorHAnsi"/>
          <w:b/>
          <w:bCs/>
          <w:sz w:val="22"/>
          <w:szCs w:val="22"/>
          <w:lang w:eastAsia="pl-PL"/>
        </w:rPr>
        <w:t xml:space="preserve"> </w:t>
      </w:r>
      <w:r w:rsidR="00000930" w:rsidRPr="00743B14">
        <w:rPr>
          <w:rFonts w:asciiTheme="minorHAnsi" w:hAnsiTheme="minorHAnsi" w:cstheme="minorHAnsi"/>
          <w:sz w:val="22"/>
          <w:szCs w:val="22"/>
        </w:rPr>
        <w:br/>
        <w:t>ocds-148610-995adacb-5ff1-4e02-bdb1-bb60ce6478df</w:t>
      </w:r>
    </w:p>
    <w:p w14:paraId="0D15F81E" w14:textId="77777777" w:rsidR="00916DCF" w:rsidRPr="00743B14" w:rsidRDefault="00916DCF" w:rsidP="00916DCF">
      <w:pPr>
        <w:numPr>
          <w:ilvl w:val="0"/>
          <w:numId w:val="29"/>
        </w:numPr>
        <w:autoSpaceDE w:val="0"/>
        <w:autoSpaceDN w:val="0"/>
        <w:adjustRightInd w:val="0"/>
        <w:spacing w:line="276" w:lineRule="auto"/>
        <w:ind w:left="284" w:hanging="284"/>
        <w:jc w:val="both"/>
        <w:rPr>
          <w:rFonts w:ascii="Calibri" w:eastAsia="Calibri" w:hAnsi="Calibri" w:cs="Calibri"/>
          <w:sz w:val="22"/>
          <w:szCs w:val="22"/>
          <w:lang w:eastAsia="pl-PL"/>
        </w:rPr>
      </w:pPr>
      <w:r w:rsidRPr="00743B14">
        <w:rPr>
          <w:rFonts w:ascii="Calibri" w:eastAsia="Calibri" w:hAnsi="Calibri" w:cs="Calibri"/>
          <w:sz w:val="22"/>
          <w:szCs w:val="22"/>
          <w:lang w:eastAsia="pl-PL"/>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w:t>
      </w:r>
      <w:r w:rsidRPr="00743B14">
        <w:rPr>
          <w:rFonts w:ascii="Calibri" w:eastAsia="Calibri" w:hAnsi="Calibri" w:cs="Calibri"/>
          <w:i/>
          <w:iCs/>
          <w:sz w:val="22"/>
          <w:szCs w:val="22"/>
          <w:lang w:eastAsia="pl-PL"/>
        </w:rPr>
        <w:t xml:space="preserve">Regulamin Platformy e-Zamówienia, </w:t>
      </w:r>
      <w:r w:rsidRPr="00743B14">
        <w:rPr>
          <w:rFonts w:ascii="Calibri" w:eastAsia="Calibri" w:hAnsi="Calibri" w:cs="Calibri"/>
          <w:sz w:val="22"/>
          <w:szCs w:val="22"/>
          <w:lang w:eastAsia="pl-PL"/>
        </w:rPr>
        <w:t xml:space="preserve">dostępny na stronie internetowej https://ezamowienia.gov.pl oraz informacje zamieszczone w zakładce „Centrum Pomocy”. </w:t>
      </w:r>
    </w:p>
    <w:p w14:paraId="1EDC4C79" w14:textId="77777777" w:rsidR="00916DCF" w:rsidRPr="00743B14" w:rsidRDefault="00916DCF" w:rsidP="00916DCF">
      <w:pPr>
        <w:numPr>
          <w:ilvl w:val="0"/>
          <w:numId w:val="29"/>
        </w:numPr>
        <w:autoSpaceDE w:val="0"/>
        <w:autoSpaceDN w:val="0"/>
        <w:adjustRightInd w:val="0"/>
        <w:spacing w:line="276" w:lineRule="auto"/>
        <w:ind w:left="284" w:hanging="284"/>
        <w:jc w:val="both"/>
        <w:rPr>
          <w:rFonts w:ascii="Calibri" w:eastAsia="Calibri" w:hAnsi="Calibri" w:cs="Calibri"/>
          <w:sz w:val="22"/>
          <w:szCs w:val="22"/>
          <w:lang w:eastAsia="pl-PL"/>
        </w:rPr>
      </w:pPr>
      <w:r w:rsidRPr="00743B14">
        <w:rPr>
          <w:rFonts w:ascii="Calibri" w:eastAsia="Calibri" w:hAnsi="Calibri" w:cs="Calibri"/>
          <w:sz w:val="22"/>
          <w:szCs w:val="22"/>
          <w:lang w:eastAsia="pl-PL"/>
        </w:rPr>
        <w:t xml:space="preserve">Przeglądanie i pobieranie publicznej treści dokumentacji postępowania nie wymaga posiadania konta na Platformie e-Zamówienia ani logowania. </w:t>
      </w:r>
    </w:p>
    <w:p w14:paraId="046E92EE" w14:textId="77777777" w:rsidR="00916DCF" w:rsidRPr="00743B14" w:rsidRDefault="00916DCF" w:rsidP="00916DCF">
      <w:pPr>
        <w:numPr>
          <w:ilvl w:val="0"/>
          <w:numId w:val="29"/>
        </w:numPr>
        <w:autoSpaceDE w:val="0"/>
        <w:autoSpaceDN w:val="0"/>
        <w:adjustRightInd w:val="0"/>
        <w:spacing w:line="276" w:lineRule="auto"/>
        <w:ind w:left="284" w:hanging="284"/>
        <w:jc w:val="both"/>
        <w:rPr>
          <w:rFonts w:ascii="Calibri" w:eastAsia="Calibri" w:hAnsi="Calibri" w:cs="Calibri"/>
          <w:sz w:val="22"/>
          <w:szCs w:val="22"/>
          <w:lang w:eastAsia="pl-PL"/>
        </w:rPr>
      </w:pPr>
      <w:r w:rsidRPr="00743B14">
        <w:rPr>
          <w:rFonts w:ascii="Calibri" w:eastAsia="Calibri" w:hAnsi="Calibri" w:cs="Calibri"/>
          <w:sz w:val="22"/>
          <w:szCs w:val="22"/>
        </w:rPr>
        <w:t>Sposób sporządzenia dokumentów elektronicznych lub dokumentów elektronicznych będących kopią elektroniczną treści zapisanej w postaci papierowej (cyfrowe odwzorowania)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w konkursie (Dz. U. poz. 2452).</w:t>
      </w:r>
    </w:p>
    <w:p w14:paraId="21076731" w14:textId="77777777" w:rsidR="00916DCF" w:rsidRPr="00743B14" w:rsidRDefault="00916DCF" w:rsidP="00916DCF">
      <w:pPr>
        <w:numPr>
          <w:ilvl w:val="0"/>
          <w:numId w:val="29"/>
        </w:numPr>
        <w:autoSpaceDE w:val="0"/>
        <w:autoSpaceDN w:val="0"/>
        <w:adjustRightInd w:val="0"/>
        <w:spacing w:line="276" w:lineRule="auto"/>
        <w:ind w:left="284" w:hanging="284"/>
        <w:jc w:val="both"/>
        <w:rPr>
          <w:rFonts w:ascii="Calibri" w:eastAsia="Calibri" w:hAnsi="Calibri" w:cs="Calibri"/>
          <w:sz w:val="22"/>
          <w:szCs w:val="22"/>
          <w:lang w:eastAsia="pl-PL"/>
        </w:rPr>
      </w:pPr>
      <w:r w:rsidRPr="00743B14">
        <w:rPr>
          <w:rFonts w:ascii="Calibri" w:eastAsia="Calibri" w:hAnsi="Calibri" w:cs="Calibri"/>
          <w:sz w:val="22"/>
          <w:szCs w:val="22"/>
          <w:lang w:eastAsia="pl-PL"/>
        </w:rPr>
        <w:t xml:space="preserve">Jeżeli dokumenty elektroniczne, przekazywane przy użyciu środków komunikacji elektronicznej, zawierają informacje stanowiące tajemnicę przedsiębiorstwa w rozumieniu przepisów ustawy z dnia 16 kwietnia 1993 r. o zwalczaniu nieuczciwej konkurencji, Wykonawca, w celu utrzymania w poufności tych informacji, przekazuje je w wydzielonym i odpowiednio oznaczonym pliku, wraz z jednoczesnym zaznaczeniem w nazwie pliku „Dokument stanowiący tajemnicę przedsiębiorstwa”. </w:t>
      </w:r>
    </w:p>
    <w:p w14:paraId="340E7527" w14:textId="77777777" w:rsidR="00916DCF" w:rsidRPr="00743B14" w:rsidRDefault="00916DCF" w:rsidP="00916DCF">
      <w:pPr>
        <w:numPr>
          <w:ilvl w:val="0"/>
          <w:numId w:val="29"/>
        </w:numPr>
        <w:autoSpaceDE w:val="0"/>
        <w:autoSpaceDN w:val="0"/>
        <w:adjustRightInd w:val="0"/>
        <w:spacing w:line="276" w:lineRule="auto"/>
        <w:ind w:left="426" w:hanging="426"/>
        <w:jc w:val="both"/>
        <w:rPr>
          <w:rFonts w:ascii="Calibri" w:eastAsia="Calibri" w:hAnsi="Calibri" w:cs="Calibri"/>
          <w:sz w:val="22"/>
          <w:szCs w:val="22"/>
          <w:lang w:eastAsia="pl-PL"/>
        </w:rPr>
      </w:pPr>
      <w:r w:rsidRPr="00743B14">
        <w:rPr>
          <w:rFonts w:ascii="Calibri" w:eastAsia="Calibri" w:hAnsi="Calibri" w:cs="Calibri"/>
          <w:sz w:val="22"/>
          <w:szCs w:val="22"/>
          <w:lang w:eastAsia="pl-PL"/>
        </w:rPr>
        <w:t>Komunikacja w postępowaniu</w:t>
      </w:r>
      <w:r w:rsidRPr="00743B14">
        <w:rPr>
          <w:rFonts w:ascii="Calibri" w:eastAsia="Calibri" w:hAnsi="Calibri" w:cs="Calibri"/>
          <w:b/>
          <w:bCs/>
          <w:sz w:val="22"/>
          <w:szCs w:val="22"/>
          <w:u w:val="single"/>
          <w:lang w:eastAsia="pl-PL"/>
        </w:rPr>
        <w:t>, z wyłączeniem składania ofert,</w:t>
      </w:r>
      <w:r w:rsidRPr="00743B14">
        <w:rPr>
          <w:rFonts w:ascii="Calibri" w:eastAsia="Calibri" w:hAnsi="Calibri" w:cs="Calibri"/>
          <w:sz w:val="22"/>
          <w:szCs w:val="22"/>
          <w:lang w:eastAsia="pl-PL"/>
        </w:rPr>
        <w:t xml:space="preserve">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t>
      </w:r>
    </w:p>
    <w:p w14:paraId="29B13568" w14:textId="77777777" w:rsidR="00916DCF" w:rsidRPr="00743B14" w:rsidRDefault="00916DCF" w:rsidP="00916DCF">
      <w:pPr>
        <w:autoSpaceDE w:val="0"/>
        <w:autoSpaceDN w:val="0"/>
        <w:adjustRightInd w:val="0"/>
        <w:spacing w:line="276" w:lineRule="auto"/>
        <w:ind w:left="426"/>
        <w:jc w:val="both"/>
        <w:rPr>
          <w:rFonts w:ascii="Calibri" w:eastAsia="Calibri" w:hAnsi="Calibri" w:cs="Calibri"/>
          <w:sz w:val="22"/>
          <w:szCs w:val="22"/>
          <w:lang w:eastAsia="pl-PL"/>
        </w:rPr>
      </w:pPr>
      <w:r w:rsidRPr="00743B14">
        <w:rPr>
          <w:rFonts w:ascii="Calibri" w:eastAsia="Calibri" w:hAnsi="Calibri" w:cs="Calibri"/>
          <w:sz w:val="22"/>
          <w:szCs w:val="22"/>
          <w:lang w:eastAsia="pl-PL"/>
        </w:rPr>
        <w:t xml:space="preserve">W przypadku załączników, które są zgodnie z ustawą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14:paraId="0E5AA143" w14:textId="77777777" w:rsidR="00916DCF" w:rsidRPr="00743B14" w:rsidRDefault="00916DCF" w:rsidP="00916DCF">
      <w:pPr>
        <w:numPr>
          <w:ilvl w:val="0"/>
          <w:numId w:val="29"/>
        </w:numPr>
        <w:autoSpaceDE w:val="0"/>
        <w:autoSpaceDN w:val="0"/>
        <w:adjustRightInd w:val="0"/>
        <w:spacing w:line="276" w:lineRule="auto"/>
        <w:ind w:left="426" w:hanging="426"/>
        <w:jc w:val="both"/>
        <w:rPr>
          <w:rFonts w:ascii="Calibri" w:eastAsia="Calibri" w:hAnsi="Calibri" w:cs="Calibri"/>
          <w:sz w:val="22"/>
          <w:szCs w:val="22"/>
          <w:lang w:eastAsia="pl-PL"/>
        </w:rPr>
      </w:pPr>
      <w:r w:rsidRPr="00743B14">
        <w:rPr>
          <w:rFonts w:ascii="Calibri" w:eastAsia="Calibri" w:hAnsi="Calibri" w:cs="Calibri"/>
          <w:sz w:val="22"/>
          <w:szCs w:val="22"/>
          <w:lang w:eastAsia="pl-PL"/>
        </w:rPr>
        <w:t xml:space="preserve">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 </w:t>
      </w:r>
    </w:p>
    <w:p w14:paraId="45E94FF2" w14:textId="77777777" w:rsidR="00916DCF" w:rsidRPr="00743B14" w:rsidRDefault="00916DCF" w:rsidP="00916DCF">
      <w:pPr>
        <w:numPr>
          <w:ilvl w:val="0"/>
          <w:numId w:val="29"/>
        </w:numPr>
        <w:autoSpaceDE w:val="0"/>
        <w:autoSpaceDN w:val="0"/>
        <w:adjustRightInd w:val="0"/>
        <w:spacing w:line="276" w:lineRule="auto"/>
        <w:ind w:left="426" w:hanging="426"/>
        <w:jc w:val="both"/>
        <w:rPr>
          <w:rFonts w:ascii="Calibri" w:eastAsia="Calibri" w:hAnsi="Calibri" w:cs="Calibri"/>
          <w:sz w:val="22"/>
          <w:szCs w:val="22"/>
          <w:lang w:eastAsia="pl-PL"/>
        </w:rPr>
      </w:pPr>
      <w:r w:rsidRPr="00743B14">
        <w:rPr>
          <w:rFonts w:ascii="Calibri" w:eastAsia="Calibri" w:hAnsi="Calibri" w:cs="Calibri"/>
          <w:sz w:val="22"/>
          <w:szCs w:val="22"/>
          <w:lang w:eastAsia="pl-PL"/>
        </w:rPr>
        <w:lastRenderedPageBreak/>
        <w:t xml:space="preserve">Wszystkie wysłane i odebrane w postępowaniu przez wykonawcę wiadomości widoczne są po zalogowaniu w podglądzie postępowania w zakładce „Komunikacja”. </w:t>
      </w:r>
    </w:p>
    <w:p w14:paraId="22ACD121" w14:textId="77777777" w:rsidR="00916DCF" w:rsidRPr="00743B14" w:rsidRDefault="00916DCF" w:rsidP="00916DCF">
      <w:pPr>
        <w:numPr>
          <w:ilvl w:val="0"/>
          <w:numId w:val="29"/>
        </w:numPr>
        <w:autoSpaceDE w:val="0"/>
        <w:autoSpaceDN w:val="0"/>
        <w:adjustRightInd w:val="0"/>
        <w:spacing w:line="276" w:lineRule="auto"/>
        <w:ind w:left="426" w:hanging="426"/>
        <w:jc w:val="both"/>
        <w:rPr>
          <w:rFonts w:ascii="Calibri" w:eastAsia="Calibri" w:hAnsi="Calibri" w:cs="Calibri"/>
          <w:sz w:val="22"/>
          <w:szCs w:val="22"/>
          <w:lang w:eastAsia="pl-PL"/>
        </w:rPr>
      </w:pPr>
      <w:r w:rsidRPr="00743B14">
        <w:rPr>
          <w:rFonts w:ascii="Calibri" w:eastAsia="Calibri" w:hAnsi="Calibri" w:cs="Calibri"/>
          <w:sz w:val="22"/>
          <w:szCs w:val="22"/>
          <w:lang w:eastAsia="pl-PL"/>
        </w:rPr>
        <w:t xml:space="preserve">Maksymalny rozmiar plików przesyłanych za pośrednictwem „Formularzy do komunikacji” wynosi 25 MB (wielkość ta dotyczy plików przesyłanych jako załączniki do jednego formularza). </w:t>
      </w:r>
    </w:p>
    <w:p w14:paraId="5ADFAD23" w14:textId="77777777" w:rsidR="00916DCF" w:rsidRPr="00743B14" w:rsidRDefault="00916DCF" w:rsidP="00916DCF">
      <w:pPr>
        <w:numPr>
          <w:ilvl w:val="0"/>
          <w:numId w:val="29"/>
        </w:numPr>
        <w:autoSpaceDE w:val="0"/>
        <w:autoSpaceDN w:val="0"/>
        <w:adjustRightInd w:val="0"/>
        <w:spacing w:line="276" w:lineRule="auto"/>
        <w:ind w:left="426" w:hanging="426"/>
        <w:jc w:val="both"/>
        <w:rPr>
          <w:rFonts w:ascii="Calibri" w:eastAsia="Calibri" w:hAnsi="Calibri" w:cs="Calibri"/>
          <w:sz w:val="22"/>
          <w:szCs w:val="22"/>
          <w:lang w:eastAsia="pl-PL"/>
        </w:rPr>
      </w:pPr>
      <w:r w:rsidRPr="00743B14">
        <w:rPr>
          <w:rFonts w:ascii="Calibri" w:eastAsia="Calibri" w:hAnsi="Calibri" w:cs="Calibri"/>
          <w:sz w:val="22"/>
          <w:szCs w:val="22"/>
          <w:lang w:eastAsia="pl-PL"/>
        </w:rPr>
        <w:t xml:space="preserve">Minimalne wymagania techniczne dotyczące sprzętu używanego w celu korzystania z usług Platformy e-Zamówienia oraz informacje dotyczące specyfikacji połączenia określa </w:t>
      </w:r>
      <w:r w:rsidRPr="00743B14">
        <w:rPr>
          <w:rFonts w:ascii="Calibri" w:eastAsia="Calibri" w:hAnsi="Calibri" w:cs="Calibri"/>
          <w:i/>
          <w:iCs/>
          <w:sz w:val="22"/>
          <w:szCs w:val="22"/>
          <w:lang w:eastAsia="pl-PL"/>
        </w:rPr>
        <w:t>Regulamin Platformy e-Zamówienia.</w:t>
      </w:r>
    </w:p>
    <w:p w14:paraId="520202DD" w14:textId="77777777" w:rsidR="00916DCF" w:rsidRPr="00743B14" w:rsidRDefault="00916DCF" w:rsidP="00916DCF">
      <w:pPr>
        <w:numPr>
          <w:ilvl w:val="0"/>
          <w:numId w:val="29"/>
        </w:numPr>
        <w:autoSpaceDE w:val="0"/>
        <w:autoSpaceDN w:val="0"/>
        <w:adjustRightInd w:val="0"/>
        <w:spacing w:line="276" w:lineRule="auto"/>
        <w:ind w:left="426" w:hanging="426"/>
        <w:jc w:val="both"/>
        <w:rPr>
          <w:rFonts w:ascii="Calibri" w:eastAsia="Calibri" w:hAnsi="Calibri" w:cs="Calibri"/>
          <w:sz w:val="22"/>
          <w:szCs w:val="22"/>
          <w:lang w:eastAsia="pl-PL"/>
        </w:rPr>
      </w:pPr>
      <w:r w:rsidRPr="00743B14">
        <w:rPr>
          <w:rFonts w:ascii="Calibri" w:eastAsia="Calibri" w:hAnsi="Calibri" w:cs="Calibri"/>
          <w:sz w:val="22"/>
          <w:szCs w:val="22"/>
          <w:lang w:eastAsia="pl-PL"/>
        </w:rPr>
        <w:t xml:space="preserve">W przypadku problemów technicznych i awarii związanych z funkcjonowaniem platformy e-Zamówienia użytkownicy mogą skorzystać ze wsparcia technicznego dostępnego przez formularz udostępniony na stronie internetowej </w:t>
      </w:r>
      <w:hyperlink r:id="rId9" w:history="1">
        <w:r w:rsidRPr="00743B14">
          <w:rPr>
            <w:rStyle w:val="Hipercze"/>
            <w:rFonts w:ascii="Calibri" w:eastAsia="Calibri" w:hAnsi="Calibri" w:cs="Calibri"/>
            <w:b/>
            <w:bCs/>
            <w:color w:val="auto"/>
            <w:sz w:val="22"/>
            <w:szCs w:val="22"/>
            <w:lang w:eastAsia="pl-PL"/>
          </w:rPr>
          <w:t>https://ezamowienia.gov.pl</w:t>
        </w:r>
      </w:hyperlink>
      <w:r w:rsidRPr="00743B14">
        <w:rPr>
          <w:rFonts w:ascii="Calibri" w:eastAsia="Calibri" w:hAnsi="Calibri" w:cs="Calibri"/>
          <w:b/>
          <w:bCs/>
          <w:sz w:val="22"/>
          <w:szCs w:val="22"/>
          <w:lang w:eastAsia="pl-PL"/>
        </w:rPr>
        <w:t xml:space="preserve"> </w:t>
      </w:r>
      <w:r w:rsidRPr="00743B14">
        <w:rPr>
          <w:rFonts w:ascii="Calibri" w:eastAsia="Calibri" w:hAnsi="Calibri" w:cs="Calibri"/>
          <w:sz w:val="22"/>
          <w:szCs w:val="22"/>
          <w:lang w:eastAsia="pl-PL"/>
        </w:rPr>
        <w:t>w zakładce „Zgłoś problem”.</w:t>
      </w:r>
    </w:p>
    <w:p w14:paraId="54295F65" w14:textId="77777777" w:rsidR="00916DCF" w:rsidRPr="00743B14" w:rsidRDefault="00916DCF" w:rsidP="0015694F">
      <w:pPr>
        <w:pStyle w:val="Nagwek"/>
        <w:tabs>
          <w:tab w:val="clear" w:pos="4703"/>
          <w:tab w:val="clear" w:pos="9406"/>
          <w:tab w:val="center" w:pos="426"/>
          <w:tab w:val="right" w:pos="728"/>
        </w:tabs>
        <w:spacing w:line="276" w:lineRule="auto"/>
        <w:jc w:val="both"/>
        <w:rPr>
          <w:rFonts w:asciiTheme="minorHAnsi" w:hAnsiTheme="minorHAnsi" w:cstheme="minorHAnsi"/>
          <w:sz w:val="22"/>
          <w:szCs w:val="22"/>
          <w:lang w:val="pl-PL"/>
        </w:rPr>
      </w:pPr>
    </w:p>
    <w:p w14:paraId="2681AB14" w14:textId="77777777" w:rsidR="00933D56" w:rsidRPr="00743B14" w:rsidRDefault="00933D56" w:rsidP="0015694F">
      <w:pPr>
        <w:pStyle w:val="Nagwek"/>
        <w:numPr>
          <w:ilvl w:val="0"/>
          <w:numId w:val="1"/>
        </w:numPr>
        <w:spacing w:line="276" w:lineRule="auto"/>
        <w:jc w:val="both"/>
        <w:rPr>
          <w:rFonts w:asciiTheme="minorHAnsi" w:hAnsiTheme="minorHAnsi" w:cstheme="minorHAnsi"/>
          <w:b/>
          <w:sz w:val="22"/>
          <w:szCs w:val="22"/>
        </w:rPr>
      </w:pPr>
      <w:r w:rsidRPr="00743B14">
        <w:rPr>
          <w:rFonts w:asciiTheme="minorHAnsi" w:hAnsiTheme="minorHAnsi" w:cstheme="minorHAnsi"/>
          <w:b/>
          <w:sz w:val="22"/>
          <w:szCs w:val="22"/>
        </w:rPr>
        <w:t>Termin związania ofertą</w:t>
      </w:r>
    </w:p>
    <w:p w14:paraId="578CE107" w14:textId="77777777" w:rsidR="00933D56" w:rsidRPr="00743B14" w:rsidRDefault="00933D56" w:rsidP="0015694F">
      <w:pPr>
        <w:pStyle w:val="Nagwek"/>
        <w:tabs>
          <w:tab w:val="left" w:pos="708"/>
        </w:tabs>
        <w:spacing w:line="276" w:lineRule="auto"/>
        <w:jc w:val="both"/>
        <w:rPr>
          <w:rFonts w:asciiTheme="minorHAnsi" w:hAnsiTheme="minorHAnsi" w:cstheme="minorHAnsi"/>
          <w:b/>
          <w:sz w:val="22"/>
          <w:szCs w:val="22"/>
        </w:rPr>
      </w:pPr>
    </w:p>
    <w:p w14:paraId="52A19D50" w14:textId="20418330" w:rsidR="00933D56" w:rsidRPr="00743B14" w:rsidRDefault="00933D56" w:rsidP="0015694F">
      <w:pPr>
        <w:pStyle w:val="Nagwek"/>
        <w:numPr>
          <w:ilvl w:val="0"/>
          <w:numId w:val="5"/>
        </w:numPr>
        <w:tabs>
          <w:tab w:val="left" w:pos="284"/>
        </w:tabs>
        <w:spacing w:line="276" w:lineRule="auto"/>
        <w:ind w:left="284" w:hanging="284"/>
        <w:jc w:val="both"/>
        <w:rPr>
          <w:rFonts w:asciiTheme="minorHAnsi" w:hAnsiTheme="minorHAnsi" w:cstheme="minorHAnsi"/>
          <w:sz w:val="22"/>
          <w:szCs w:val="22"/>
        </w:rPr>
      </w:pPr>
      <w:r w:rsidRPr="00743B14">
        <w:rPr>
          <w:rFonts w:asciiTheme="minorHAnsi" w:hAnsiTheme="minorHAnsi" w:cstheme="minorHAnsi"/>
          <w:sz w:val="22"/>
          <w:szCs w:val="22"/>
        </w:rPr>
        <w:t xml:space="preserve">Wykonawca pozostaje związany złożoną ofertą </w:t>
      </w:r>
      <w:r w:rsidRPr="00743B14">
        <w:rPr>
          <w:rFonts w:asciiTheme="minorHAnsi" w:hAnsiTheme="minorHAnsi" w:cstheme="minorHAnsi"/>
          <w:sz w:val="22"/>
          <w:szCs w:val="22"/>
          <w:lang w:val="pl-PL"/>
        </w:rPr>
        <w:t xml:space="preserve">do dnia </w:t>
      </w:r>
      <w:r w:rsidR="00FA29E0" w:rsidRPr="00743B14">
        <w:rPr>
          <w:rFonts w:asciiTheme="minorHAnsi" w:hAnsiTheme="minorHAnsi" w:cstheme="minorHAnsi"/>
          <w:b/>
          <w:bCs/>
          <w:sz w:val="22"/>
          <w:szCs w:val="22"/>
          <w:lang w:val="pl-PL"/>
        </w:rPr>
        <w:t>1</w:t>
      </w:r>
      <w:r w:rsidR="00AF71FF" w:rsidRPr="00743B14">
        <w:rPr>
          <w:rFonts w:asciiTheme="minorHAnsi" w:hAnsiTheme="minorHAnsi" w:cstheme="minorHAnsi"/>
          <w:b/>
          <w:bCs/>
          <w:sz w:val="22"/>
          <w:szCs w:val="22"/>
          <w:lang w:val="pl-PL"/>
        </w:rPr>
        <w:t>7</w:t>
      </w:r>
      <w:r w:rsidR="00347010" w:rsidRPr="00743B14">
        <w:rPr>
          <w:rFonts w:asciiTheme="minorHAnsi" w:hAnsiTheme="minorHAnsi" w:cstheme="minorHAnsi"/>
          <w:b/>
          <w:bCs/>
          <w:sz w:val="22"/>
          <w:szCs w:val="22"/>
          <w:lang w:val="pl-PL"/>
        </w:rPr>
        <w:t xml:space="preserve"> </w:t>
      </w:r>
      <w:r w:rsidR="00B056B7" w:rsidRPr="00743B14">
        <w:rPr>
          <w:rFonts w:asciiTheme="minorHAnsi" w:hAnsiTheme="minorHAnsi" w:cstheme="minorHAnsi"/>
          <w:b/>
          <w:bCs/>
          <w:sz w:val="22"/>
          <w:szCs w:val="22"/>
          <w:lang w:val="pl-PL"/>
        </w:rPr>
        <w:t>stycznia</w:t>
      </w:r>
      <w:r w:rsidR="00330D06" w:rsidRPr="00743B14">
        <w:rPr>
          <w:rFonts w:asciiTheme="minorHAnsi" w:hAnsiTheme="minorHAnsi" w:cstheme="minorHAnsi"/>
          <w:b/>
          <w:bCs/>
          <w:sz w:val="22"/>
          <w:szCs w:val="22"/>
          <w:lang w:val="pl-PL"/>
        </w:rPr>
        <w:t xml:space="preserve"> </w:t>
      </w:r>
      <w:r w:rsidRPr="00743B14">
        <w:rPr>
          <w:rFonts w:asciiTheme="minorHAnsi" w:hAnsiTheme="minorHAnsi" w:cstheme="minorHAnsi"/>
          <w:b/>
          <w:bCs/>
          <w:sz w:val="22"/>
          <w:szCs w:val="22"/>
          <w:lang w:val="pl-PL"/>
        </w:rPr>
        <w:t>202</w:t>
      </w:r>
      <w:r w:rsidR="00147D9D" w:rsidRPr="00743B14">
        <w:rPr>
          <w:rFonts w:asciiTheme="minorHAnsi" w:hAnsiTheme="minorHAnsi" w:cstheme="minorHAnsi"/>
          <w:b/>
          <w:bCs/>
          <w:sz w:val="22"/>
          <w:szCs w:val="22"/>
          <w:lang w:val="pl-PL"/>
        </w:rPr>
        <w:t>6</w:t>
      </w:r>
      <w:r w:rsidRPr="00743B14">
        <w:rPr>
          <w:rFonts w:asciiTheme="minorHAnsi" w:hAnsiTheme="minorHAnsi" w:cstheme="minorHAnsi"/>
          <w:b/>
          <w:bCs/>
          <w:sz w:val="22"/>
          <w:szCs w:val="22"/>
          <w:lang w:val="pl-PL"/>
        </w:rPr>
        <w:t xml:space="preserve"> r.</w:t>
      </w:r>
    </w:p>
    <w:p w14:paraId="1D1CE2C0" w14:textId="77777777" w:rsidR="00933D56" w:rsidRPr="00743B14" w:rsidRDefault="00933D56" w:rsidP="0015694F">
      <w:pPr>
        <w:pStyle w:val="Nagwek"/>
        <w:numPr>
          <w:ilvl w:val="0"/>
          <w:numId w:val="5"/>
        </w:numPr>
        <w:tabs>
          <w:tab w:val="left" w:pos="284"/>
        </w:tabs>
        <w:spacing w:line="276" w:lineRule="auto"/>
        <w:ind w:left="284" w:hanging="284"/>
        <w:jc w:val="both"/>
        <w:rPr>
          <w:rFonts w:asciiTheme="minorHAnsi" w:hAnsiTheme="minorHAnsi" w:cstheme="minorHAnsi"/>
          <w:sz w:val="22"/>
          <w:szCs w:val="22"/>
        </w:rPr>
      </w:pPr>
      <w:r w:rsidRPr="00743B14">
        <w:rPr>
          <w:rFonts w:asciiTheme="minorHAnsi" w:hAnsiTheme="minorHAnsi" w:cstheme="minorHAnsi"/>
          <w:sz w:val="22"/>
          <w:szCs w:val="22"/>
        </w:rPr>
        <w:t>Bieg terminu związania ofertą rozpoczyna się wraz z upływem terminu składania ofert.</w:t>
      </w:r>
    </w:p>
    <w:p w14:paraId="7833ADAC" w14:textId="77777777" w:rsidR="00330D06" w:rsidRPr="00743B14" w:rsidRDefault="00330D06" w:rsidP="0015694F">
      <w:pPr>
        <w:pStyle w:val="Nagwek"/>
        <w:tabs>
          <w:tab w:val="left" w:pos="284"/>
        </w:tabs>
        <w:spacing w:line="276" w:lineRule="auto"/>
        <w:jc w:val="both"/>
        <w:rPr>
          <w:rFonts w:asciiTheme="minorHAnsi" w:hAnsiTheme="minorHAnsi" w:cstheme="minorHAnsi"/>
          <w:sz w:val="22"/>
          <w:szCs w:val="22"/>
        </w:rPr>
      </w:pPr>
    </w:p>
    <w:p w14:paraId="719A9C16" w14:textId="77777777" w:rsidR="00933D56" w:rsidRPr="00743B14" w:rsidRDefault="00933D56" w:rsidP="0015694F">
      <w:pPr>
        <w:pStyle w:val="Nagwek"/>
        <w:numPr>
          <w:ilvl w:val="0"/>
          <w:numId w:val="1"/>
        </w:numPr>
        <w:spacing w:line="276" w:lineRule="auto"/>
        <w:jc w:val="both"/>
        <w:rPr>
          <w:rFonts w:asciiTheme="minorHAnsi" w:hAnsiTheme="minorHAnsi" w:cstheme="minorHAnsi"/>
          <w:b/>
          <w:sz w:val="22"/>
          <w:szCs w:val="22"/>
        </w:rPr>
      </w:pPr>
      <w:r w:rsidRPr="00743B14">
        <w:rPr>
          <w:rFonts w:asciiTheme="minorHAnsi" w:hAnsiTheme="minorHAnsi" w:cstheme="minorHAnsi"/>
          <w:b/>
          <w:snapToGrid w:val="0"/>
          <w:sz w:val="22"/>
          <w:szCs w:val="22"/>
        </w:rPr>
        <w:t>W</w:t>
      </w:r>
      <w:r w:rsidRPr="00743B14">
        <w:rPr>
          <w:rFonts w:asciiTheme="minorHAnsi" w:hAnsiTheme="minorHAnsi" w:cstheme="minorHAnsi"/>
          <w:b/>
          <w:sz w:val="22"/>
          <w:szCs w:val="22"/>
        </w:rPr>
        <w:t>arunki udziału w postępowaniu:</w:t>
      </w:r>
    </w:p>
    <w:p w14:paraId="5362FAE4" w14:textId="77777777" w:rsidR="00933D56" w:rsidRPr="00743B14" w:rsidRDefault="00933D56" w:rsidP="0015694F">
      <w:pPr>
        <w:spacing w:line="276" w:lineRule="auto"/>
        <w:rPr>
          <w:rFonts w:asciiTheme="minorHAnsi" w:hAnsiTheme="minorHAnsi" w:cstheme="minorHAnsi"/>
          <w:sz w:val="22"/>
          <w:szCs w:val="22"/>
          <w:lang w:eastAsia="pl-PL"/>
        </w:rPr>
      </w:pPr>
    </w:p>
    <w:p w14:paraId="173FE342" w14:textId="31AD09C9" w:rsidR="00933D56" w:rsidRPr="00743B14" w:rsidRDefault="00933D56" w:rsidP="0015694F">
      <w:pPr>
        <w:pStyle w:val="Nagwek"/>
        <w:numPr>
          <w:ilvl w:val="0"/>
          <w:numId w:val="4"/>
        </w:numPr>
        <w:tabs>
          <w:tab w:val="left" w:pos="426"/>
        </w:tabs>
        <w:spacing w:line="276" w:lineRule="auto"/>
        <w:ind w:left="426" w:hanging="426"/>
        <w:jc w:val="both"/>
        <w:rPr>
          <w:rStyle w:val="TeksttreciPogrubienie"/>
          <w:rFonts w:asciiTheme="minorHAnsi" w:hAnsiTheme="minorHAnsi" w:cstheme="minorHAnsi"/>
          <w:b w:val="0"/>
          <w:bCs w:val="0"/>
          <w:sz w:val="22"/>
          <w:szCs w:val="22"/>
          <w:shd w:val="clear" w:color="auto" w:fill="auto"/>
        </w:rPr>
      </w:pPr>
      <w:r w:rsidRPr="00743B14">
        <w:rPr>
          <w:rFonts w:asciiTheme="minorHAnsi" w:hAnsiTheme="minorHAnsi" w:cstheme="minorHAnsi"/>
          <w:sz w:val="22"/>
          <w:szCs w:val="22"/>
        </w:rPr>
        <w:t xml:space="preserve">O udzielenie zamówienia mogą ubiegać się Wykonawcy, którzy nie podlegają wykluczeniu na zasadach określonych w Rozdziale </w:t>
      </w:r>
      <w:r w:rsidR="00F80D66" w:rsidRPr="00743B14">
        <w:rPr>
          <w:rFonts w:asciiTheme="minorHAnsi" w:hAnsiTheme="minorHAnsi" w:cstheme="minorHAnsi"/>
          <w:sz w:val="22"/>
          <w:szCs w:val="22"/>
          <w:lang w:val="pl-PL"/>
        </w:rPr>
        <w:t>IX</w:t>
      </w:r>
      <w:r w:rsidRPr="00743B14">
        <w:rPr>
          <w:rFonts w:asciiTheme="minorHAnsi" w:hAnsiTheme="minorHAnsi" w:cstheme="minorHAnsi"/>
          <w:sz w:val="22"/>
          <w:szCs w:val="22"/>
        </w:rPr>
        <w:t xml:space="preserve"> SWZ, oraz spełniają określone przez Zamawiającego warunki</w:t>
      </w:r>
      <w:r w:rsidRPr="00743B14">
        <w:rPr>
          <w:rStyle w:val="TeksttreciPogrubienie"/>
          <w:rFonts w:asciiTheme="minorHAnsi" w:hAnsiTheme="minorHAnsi" w:cstheme="minorHAnsi"/>
          <w:sz w:val="22"/>
          <w:szCs w:val="22"/>
        </w:rPr>
        <w:t xml:space="preserve"> </w:t>
      </w:r>
      <w:r w:rsidRPr="00743B14">
        <w:rPr>
          <w:rStyle w:val="TeksttreciPogrubienie"/>
          <w:rFonts w:asciiTheme="minorHAnsi" w:hAnsiTheme="minorHAnsi" w:cstheme="minorHAnsi"/>
          <w:b w:val="0"/>
          <w:sz w:val="22"/>
          <w:szCs w:val="22"/>
        </w:rPr>
        <w:t>udziału w postępowaniu.</w:t>
      </w:r>
    </w:p>
    <w:p w14:paraId="08FE1A12" w14:textId="2A91B26B" w:rsidR="00933D56" w:rsidRPr="00743B14" w:rsidRDefault="00933D56" w:rsidP="0015694F">
      <w:pPr>
        <w:pStyle w:val="Nagwek"/>
        <w:numPr>
          <w:ilvl w:val="0"/>
          <w:numId w:val="4"/>
        </w:numPr>
        <w:tabs>
          <w:tab w:val="left" w:pos="426"/>
        </w:tabs>
        <w:spacing w:line="276" w:lineRule="auto"/>
        <w:ind w:left="426" w:hanging="426"/>
        <w:jc w:val="both"/>
        <w:rPr>
          <w:rFonts w:asciiTheme="minorHAnsi" w:hAnsiTheme="minorHAnsi" w:cstheme="minorHAnsi"/>
          <w:sz w:val="22"/>
          <w:szCs w:val="22"/>
        </w:rPr>
      </w:pPr>
      <w:r w:rsidRPr="00743B14">
        <w:rPr>
          <w:rFonts w:asciiTheme="minorHAnsi" w:hAnsiTheme="minorHAnsi" w:cstheme="minorHAnsi"/>
          <w:sz w:val="22"/>
          <w:szCs w:val="22"/>
        </w:rPr>
        <w:t>O udzielenie zamówienia</w:t>
      </w:r>
      <w:r w:rsidR="006443E7" w:rsidRPr="00743B14">
        <w:rPr>
          <w:rFonts w:asciiTheme="minorHAnsi" w:hAnsiTheme="minorHAnsi" w:cstheme="minorHAnsi"/>
          <w:sz w:val="22"/>
          <w:szCs w:val="22"/>
          <w:lang w:val="pl-PL"/>
        </w:rPr>
        <w:t xml:space="preserve"> </w:t>
      </w:r>
      <w:r w:rsidR="00467778" w:rsidRPr="00743B14">
        <w:rPr>
          <w:rFonts w:asciiTheme="minorHAnsi" w:hAnsiTheme="minorHAnsi" w:cstheme="minorHAnsi"/>
          <w:b/>
          <w:bCs/>
          <w:sz w:val="22"/>
          <w:szCs w:val="22"/>
          <w:u w:val="single"/>
          <w:lang w:val="pl-PL"/>
        </w:rPr>
        <w:t>w zakresie obydwu części zamówienia</w:t>
      </w:r>
      <w:r w:rsidR="00467778" w:rsidRPr="00743B14">
        <w:rPr>
          <w:rFonts w:asciiTheme="minorHAnsi" w:hAnsiTheme="minorHAnsi" w:cstheme="minorHAnsi"/>
          <w:sz w:val="22"/>
          <w:szCs w:val="22"/>
          <w:lang w:val="pl-PL"/>
        </w:rPr>
        <w:t xml:space="preserve"> </w:t>
      </w:r>
      <w:r w:rsidRPr="00743B14">
        <w:rPr>
          <w:rFonts w:asciiTheme="minorHAnsi" w:hAnsiTheme="minorHAnsi" w:cstheme="minorHAnsi"/>
          <w:sz w:val="22"/>
          <w:szCs w:val="22"/>
        </w:rPr>
        <w:t xml:space="preserve">mogą ubiegać się Wykonawcy, którzy spełniają warunki dotyczące: </w:t>
      </w:r>
    </w:p>
    <w:p w14:paraId="173AD5C5" w14:textId="77777777" w:rsidR="00933D56" w:rsidRPr="00743B14" w:rsidRDefault="00933D56" w:rsidP="0015694F">
      <w:pPr>
        <w:pStyle w:val="Teksttreci0"/>
        <w:shd w:val="clear" w:color="auto" w:fill="auto"/>
        <w:spacing w:line="276" w:lineRule="auto"/>
        <w:ind w:left="567" w:right="20" w:hanging="283"/>
        <w:jc w:val="both"/>
        <w:rPr>
          <w:rFonts w:asciiTheme="minorHAnsi" w:hAnsiTheme="minorHAnsi" w:cstheme="minorHAnsi"/>
          <w:sz w:val="22"/>
          <w:szCs w:val="22"/>
        </w:rPr>
      </w:pPr>
      <w:r w:rsidRPr="00743B14">
        <w:rPr>
          <w:rFonts w:asciiTheme="minorHAnsi" w:hAnsiTheme="minorHAnsi" w:cstheme="minorHAnsi"/>
          <w:b/>
          <w:sz w:val="22"/>
          <w:szCs w:val="22"/>
        </w:rPr>
        <w:t>1)</w:t>
      </w:r>
      <w:r w:rsidRPr="00743B14">
        <w:rPr>
          <w:rFonts w:asciiTheme="minorHAnsi" w:hAnsiTheme="minorHAnsi" w:cstheme="minorHAnsi"/>
          <w:b/>
          <w:sz w:val="22"/>
          <w:szCs w:val="22"/>
        </w:rPr>
        <w:tab/>
        <w:t>zdolności do występowania w obrocie gospodarczym:</w:t>
      </w:r>
    </w:p>
    <w:p w14:paraId="4727A701" w14:textId="77777777" w:rsidR="00933D56" w:rsidRPr="00743B14" w:rsidRDefault="00933D56" w:rsidP="0015694F">
      <w:pPr>
        <w:pStyle w:val="Teksttreci0"/>
        <w:shd w:val="clear" w:color="auto" w:fill="auto"/>
        <w:spacing w:line="276" w:lineRule="auto"/>
        <w:ind w:left="720" w:right="20" w:firstLine="0"/>
        <w:jc w:val="both"/>
        <w:rPr>
          <w:rFonts w:asciiTheme="minorHAnsi" w:hAnsiTheme="minorHAnsi" w:cstheme="minorHAnsi"/>
          <w:sz w:val="22"/>
          <w:szCs w:val="22"/>
        </w:rPr>
      </w:pPr>
      <w:r w:rsidRPr="00743B14">
        <w:rPr>
          <w:rFonts w:asciiTheme="minorHAnsi" w:hAnsiTheme="minorHAnsi" w:cstheme="minorHAnsi"/>
          <w:sz w:val="22"/>
          <w:szCs w:val="22"/>
        </w:rPr>
        <w:t>Zamawiający nie stawia warunku w powyższym zakresie.</w:t>
      </w:r>
    </w:p>
    <w:p w14:paraId="573EB34B" w14:textId="77777777" w:rsidR="00933D56" w:rsidRPr="00743B14" w:rsidRDefault="00933D56" w:rsidP="0015694F">
      <w:pPr>
        <w:pStyle w:val="Teksttreci0"/>
        <w:shd w:val="clear" w:color="auto" w:fill="auto"/>
        <w:spacing w:line="276" w:lineRule="auto"/>
        <w:ind w:left="567" w:right="20" w:hanging="283"/>
        <w:jc w:val="both"/>
        <w:rPr>
          <w:rFonts w:asciiTheme="minorHAnsi" w:hAnsiTheme="minorHAnsi" w:cstheme="minorHAnsi"/>
          <w:b/>
          <w:sz w:val="22"/>
          <w:szCs w:val="22"/>
        </w:rPr>
      </w:pPr>
      <w:r w:rsidRPr="00743B14">
        <w:rPr>
          <w:rFonts w:asciiTheme="minorHAnsi" w:hAnsiTheme="minorHAnsi" w:cstheme="minorHAnsi"/>
          <w:b/>
          <w:sz w:val="22"/>
          <w:szCs w:val="22"/>
        </w:rPr>
        <w:t>2)</w:t>
      </w:r>
      <w:r w:rsidRPr="00743B14">
        <w:rPr>
          <w:rFonts w:asciiTheme="minorHAnsi" w:hAnsiTheme="minorHAnsi" w:cstheme="minorHAnsi"/>
          <w:b/>
          <w:sz w:val="22"/>
          <w:szCs w:val="22"/>
        </w:rPr>
        <w:tab/>
        <w:t>uprawnień do prowadzenia określonej działalności gospodarczej lub zawodowej, o ile wynika to z odrębnych przepisów:</w:t>
      </w:r>
    </w:p>
    <w:p w14:paraId="3D63EAF6" w14:textId="1D6F8481" w:rsidR="00B056B7" w:rsidRPr="00743B14" w:rsidRDefault="00B056B7" w:rsidP="0015694F">
      <w:pPr>
        <w:pStyle w:val="Nagwek"/>
        <w:tabs>
          <w:tab w:val="clear" w:pos="4703"/>
          <w:tab w:val="clear" w:pos="9406"/>
        </w:tabs>
        <w:spacing w:line="276" w:lineRule="auto"/>
        <w:ind w:left="425"/>
        <w:jc w:val="both"/>
        <w:rPr>
          <w:rFonts w:ascii="Calibri" w:hAnsi="Calibri" w:cs="Calibri"/>
          <w:sz w:val="22"/>
          <w:szCs w:val="22"/>
          <w:lang w:val="pl-PL"/>
        </w:rPr>
      </w:pPr>
      <w:r w:rsidRPr="00743B14">
        <w:rPr>
          <w:rFonts w:ascii="Calibri" w:hAnsi="Calibri" w:cs="Calibri"/>
          <w:sz w:val="22"/>
          <w:szCs w:val="22"/>
        </w:rPr>
        <w:t>Warunek ten zostanie uznany za spełniony, jeżeli Wykonawca składający ofertę wykaże, że</w:t>
      </w:r>
      <w:r w:rsidRPr="00743B14">
        <w:rPr>
          <w:rFonts w:ascii="Calibri" w:hAnsi="Calibri" w:cs="Calibri"/>
          <w:sz w:val="22"/>
          <w:szCs w:val="22"/>
          <w:lang w:val="pl-PL"/>
        </w:rPr>
        <w:t xml:space="preserve"> </w:t>
      </w:r>
      <w:r w:rsidRPr="00743B14">
        <w:rPr>
          <w:rFonts w:ascii="Calibri" w:eastAsia="Calibri" w:hAnsi="Calibri" w:cs="Calibri"/>
          <w:sz w:val="22"/>
          <w:szCs w:val="22"/>
          <w:lang w:val="pl-PL"/>
        </w:rPr>
        <w:t xml:space="preserve">posiada </w:t>
      </w:r>
      <w:r w:rsidRPr="00743B14">
        <w:rPr>
          <w:rFonts w:ascii="Calibri" w:hAnsi="Calibri" w:cs="Calibri"/>
          <w:sz w:val="22"/>
          <w:szCs w:val="22"/>
        </w:rPr>
        <w:t>aktualn</w:t>
      </w:r>
      <w:r w:rsidRPr="00743B14">
        <w:rPr>
          <w:rFonts w:ascii="Calibri" w:hAnsi="Calibri" w:cs="Calibri"/>
          <w:sz w:val="22"/>
          <w:szCs w:val="22"/>
          <w:lang w:val="pl-PL"/>
        </w:rPr>
        <w:t>ą</w:t>
      </w:r>
      <w:r w:rsidRPr="00743B14">
        <w:rPr>
          <w:rFonts w:ascii="Calibri" w:hAnsi="Calibri" w:cs="Calibri"/>
          <w:sz w:val="22"/>
          <w:szCs w:val="22"/>
        </w:rPr>
        <w:t xml:space="preserve"> koncesj</w:t>
      </w:r>
      <w:r w:rsidRPr="00743B14">
        <w:rPr>
          <w:rFonts w:ascii="Calibri" w:hAnsi="Calibri" w:cs="Calibri"/>
          <w:sz w:val="22"/>
          <w:szCs w:val="22"/>
          <w:lang w:val="pl-PL"/>
        </w:rPr>
        <w:t>ę</w:t>
      </w:r>
      <w:r w:rsidRPr="00743B14">
        <w:rPr>
          <w:rFonts w:ascii="Calibri" w:hAnsi="Calibri" w:cs="Calibri"/>
          <w:sz w:val="22"/>
          <w:szCs w:val="22"/>
        </w:rPr>
        <w:t xml:space="preserve"> na </w:t>
      </w:r>
      <w:r w:rsidRPr="00743B14">
        <w:rPr>
          <w:rFonts w:ascii="Calibri" w:hAnsi="Calibri" w:cs="Calibri"/>
          <w:sz w:val="22"/>
          <w:szCs w:val="22"/>
          <w:lang w:val="pl-PL"/>
        </w:rPr>
        <w:t xml:space="preserve">prowadzenie </w:t>
      </w:r>
      <w:r w:rsidRPr="00743B14">
        <w:rPr>
          <w:rFonts w:ascii="Calibri" w:hAnsi="Calibri" w:cs="Calibri"/>
          <w:sz w:val="22"/>
          <w:szCs w:val="22"/>
        </w:rPr>
        <w:t>działalnoś</w:t>
      </w:r>
      <w:r w:rsidRPr="00743B14">
        <w:rPr>
          <w:rFonts w:ascii="Calibri" w:hAnsi="Calibri" w:cs="Calibri"/>
          <w:sz w:val="22"/>
          <w:szCs w:val="22"/>
          <w:lang w:val="pl-PL"/>
        </w:rPr>
        <w:t>ci</w:t>
      </w:r>
      <w:r w:rsidRPr="00743B14">
        <w:rPr>
          <w:rFonts w:ascii="Calibri" w:hAnsi="Calibri" w:cs="Calibri"/>
          <w:sz w:val="22"/>
          <w:szCs w:val="22"/>
        </w:rPr>
        <w:t xml:space="preserve"> gospodarcz</w:t>
      </w:r>
      <w:r w:rsidRPr="00743B14">
        <w:rPr>
          <w:rFonts w:ascii="Calibri" w:hAnsi="Calibri" w:cs="Calibri"/>
          <w:sz w:val="22"/>
          <w:szCs w:val="22"/>
          <w:lang w:val="pl-PL"/>
        </w:rPr>
        <w:t>ej</w:t>
      </w:r>
      <w:r w:rsidRPr="00743B14">
        <w:rPr>
          <w:rFonts w:ascii="Calibri" w:hAnsi="Calibri" w:cs="Calibri"/>
          <w:sz w:val="22"/>
          <w:szCs w:val="22"/>
        </w:rPr>
        <w:t xml:space="preserve"> w zakresie </w:t>
      </w:r>
      <w:r w:rsidRPr="00743B14">
        <w:rPr>
          <w:rFonts w:ascii="Calibri" w:hAnsi="Calibri" w:cs="Calibri"/>
          <w:sz w:val="22"/>
          <w:szCs w:val="22"/>
          <w:lang w:val="pl-PL"/>
        </w:rPr>
        <w:t xml:space="preserve">usług </w:t>
      </w:r>
      <w:r w:rsidRPr="00743B14">
        <w:rPr>
          <w:rFonts w:ascii="Calibri" w:hAnsi="Calibri" w:cs="Calibri"/>
          <w:sz w:val="22"/>
          <w:szCs w:val="22"/>
        </w:rPr>
        <w:t xml:space="preserve">ochrony osób i mienia, o której mowa w art. 15 ust. 1 ustawy z dnia 22 sierpnia 1997 r. </w:t>
      </w:r>
      <w:r w:rsidRPr="00743B14">
        <w:rPr>
          <w:rFonts w:ascii="Calibri" w:hAnsi="Calibri" w:cs="Calibri"/>
          <w:sz w:val="22"/>
          <w:szCs w:val="22"/>
          <w:lang w:val="pl-PL"/>
        </w:rPr>
        <w:br/>
      </w:r>
      <w:r w:rsidRPr="00743B14">
        <w:rPr>
          <w:rFonts w:ascii="Calibri" w:hAnsi="Calibri" w:cs="Calibri"/>
          <w:sz w:val="22"/>
          <w:szCs w:val="22"/>
        </w:rPr>
        <w:t>o ochronie osób i mienia</w:t>
      </w:r>
      <w:r w:rsidR="00153F67" w:rsidRPr="00743B14">
        <w:rPr>
          <w:rFonts w:ascii="Calibri" w:hAnsi="Calibri" w:cs="Calibri"/>
          <w:sz w:val="22"/>
          <w:szCs w:val="22"/>
        </w:rPr>
        <w:t xml:space="preserve">, </w:t>
      </w:r>
      <w:r w:rsidRPr="00743B14">
        <w:rPr>
          <w:rFonts w:ascii="Calibri" w:hAnsi="Calibri" w:cs="Calibri"/>
          <w:sz w:val="22"/>
          <w:szCs w:val="22"/>
          <w:lang w:val="pl-PL"/>
        </w:rPr>
        <w:t xml:space="preserve"> wydaną przez ministra właściwego do spraw wewnętrznych.</w:t>
      </w:r>
    </w:p>
    <w:p w14:paraId="5FEF08E4" w14:textId="77777777" w:rsidR="00933D56" w:rsidRPr="00743B14" w:rsidRDefault="00933D56" w:rsidP="0015694F">
      <w:pPr>
        <w:pStyle w:val="Teksttreci0"/>
        <w:shd w:val="clear" w:color="auto" w:fill="auto"/>
        <w:spacing w:line="276" w:lineRule="auto"/>
        <w:ind w:left="567" w:right="20" w:hanging="283"/>
        <w:jc w:val="both"/>
        <w:rPr>
          <w:rFonts w:asciiTheme="minorHAnsi" w:hAnsiTheme="minorHAnsi" w:cstheme="minorHAnsi"/>
          <w:sz w:val="22"/>
          <w:szCs w:val="22"/>
        </w:rPr>
      </w:pPr>
      <w:r w:rsidRPr="00743B14">
        <w:rPr>
          <w:rFonts w:asciiTheme="minorHAnsi" w:hAnsiTheme="minorHAnsi" w:cstheme="minorHAnsi"/>
          <w:b/>
          <w:sz w:val="22"/>
          <w:szCs w:val="22"/>
        </w:rPr>
        <w:t>3)</w:t>
      </w:r>
      <w:r w:rsidRPr="00743B14">
        <w:rPr>
          <w:rFonts w:asciiTheme="minorHAnsi" w:hAnsiTheme="minorHAnsi" w:cstheme="minorHAnsi"/>
          <w:b/>
          <w:sz w:val="22"/>
          <w:szCs w:val="22"/>
        </w:rPr>
        <w:tab/>
        <w:t>sytuacji ekonomicznej lub finansowej:</w:t>
      </w:r>
    </w:p>
    <w:p w14:paraId="6A574CB6" w14:textId="77777777" w:rsidR="003D6B1A" w:rsidRPr="00743B14" w:rsidRDefault="00933D56" w:rsidP="003D6B1A">
      <w:pPr>
        <w:pStyle w:val="Nagwek"/>
        <w:tabs>
          <w:tab w:val="left" w:pos="708"/>
        </w:tabs>
        <w:spacing w:line="276" w:lineRule="auto"/>
        <w:ind w:left="426"/>
        <w:jc w:val="both"/>
        <w:rPr>
          <w:rFonts w:asciiTheme="minorHAnsi" w:hAnsiTheme="minorHAnsi" w:cstheme="minorHAnsi"/>
          <w:sz w:val="22"/>
          <w:szCs w:val="22"/>
          <w:lang w:val="pl-PL"/>
        </w:rPr>
      </w:pPr>
      <w:r w:rsidRPr="00743B14">
        <w:rPr>
          <w:rFonts w:asciiTheme="minorHAnsi" w:hAnsiTheme="minorHAnsi" w:cstheme="minorHAnsi"/>
          <w:sz w:val="22"/>
          <w:szCs w:val="22"/>
          <w:lang w:val="pl-PL"/>
        </w:rPr>
        <w:t xml:space="preserve">Warunek </w:t>
      </w:r>
      <w:r w:rsidRPr="00743B14">
        <w:rPr>
          <w:rFonts w:asciiTheme="minorHAnsi" w:hAnsiTheme="minorHAnsi" w:cstheme="minorHAnsi"/>
          <w:sz w:val="22"/>
          <w:szCs w:val="22"/>
        </w:rPr>
        <w:t xml:space="preserve">zostanie uznany za spełniony w przypadku przedstawienia dokumentów potwierdzających, że wykonawca jest ubezpieczony od odpowiedzialności cywilnej </w:t>
      </w:r>
      <w:r w:rsidR="006F0D1D" w:rsidRPr="00743B14">
        <w:rPr>
          <w:rFonts w:asciiTheme="minorHAnsi" w:hAnsiTheme="minorHAnsi" w:cstheme="minorHAnsi"/>
          <w:sz w:val="22"/>
          <w:szCs w:val="22"/>
        </w:rPr>
        <w:br/>
      </w:r>
      <w:r w:rsidRPr="00743B14">
        <w:rPr>
          <w:rFonts w:asciiTheme="minorHAnsi" w:hAnsiTheme="minorHAnsi" w:cstheme="minorHAnsi"/>
          <w:sz w:val="22"/>
          <w:szCs w:val="22"/>
        </w:rPr>
        <w:t xml:space="preserve">w zakresie prowadzonej działalności związanej z przedmiotem zamówienia na sumę gwarancyjną o wartości co najmniej </w:t>
      </w:r>
      <w:proofErr w:type="gramStart"/>
      <w:r w:rsidR="00B056B7" w:rsidRPr="00743B14">
        <w:rPr>
          <w:rFonts w:asciiTheme="minorHAnsi" w:hAnsiTheme="minorHAnsi" w:cstheme="minorHAnsi"/>
          <w:b/>
          <w:sz w:val="22"/>
          <w:szCs w:val="22"/>
          <w:lang w:val="pl-PL"/>
        </w:rPr>
        <w:t>1.000</w:t>
      </w:r>
      <w:r w:rsidRPr="00743B14">
        <w:rPr>
          <w:rFonts w:asciiTheme="minorHAnsi" w:hAnsiTheme="minorHAnsi" w:cstheme="minorHAnsi"/>
          <w:b/>
          <w:sz w:val="22"/>
          <w:szCs w:val="22"/>
        </w:rPr>
        <w:t>.000,-</w:t>
      </w:r>
      <w:proofErr w:type="gramEnd"/>
      <w:r w:rsidRPr="00743B14">
        <w:rPr>
          <w:rFonts w:asciiTheme="minorHAnsi" w:hAnsiTheme="minorHAnsi" w:cstheme="minorHAnsi"/>
          <w:sz w:val="22"/>
          <w:szCs w:val="22"/>
        </w:rPr>
        <w:t xml:space="preserve"> zł</w:t>
      </w:r>
      <w:r w:rsidRPr="00743B14">
        <w:rPr>
          <w:rFonts w:asciiTheme="minorHAnsi" w:hAnsiTheme="minorHAnsi" w:cstheme="minorHAnsi"/>
          <w:sz w:val="22"/>
          <w:szCs w:val="22"/>
          <w:lang w:val="pl-PL"/>
        </w:rPr>
        <w:t xml:space="preserve"> </w:t>
      </w:r>
      <w:r w:rsidRPr="00743B14">
        <w:rPr>
          <w:rFonts w:asciiTheme="minorHAnsi" w:hAnsiTheme="minorHAnsi" w:cstheme="minorHAnsi"/>
          <w:sz w:val="22"/>
          <w:szCs w:val="22"/>
        </w:rPr>
        <w:t xml:space="preserve">(słownie: </w:t>
      </w:r>
      <w:r w:rsidR="00B056B7" w:rsidRPr="00743B14">
        <w:rPr>
          <w:rFonts w:asciiTheme="minorHAnsi" w:hAnsiTheme="minorHAnsi" w:cstheme="minorHAnsi"/>
          <w:sz w:val="22"/>
          <w:szCs w:val="22"/>
          <w:lang w:val="pl-PL"/>
        </w:rPr>
        <w:t>jeden milion</w:t>
      </w:r>
      <w:r w:rsidRPr="00743B14">
        <w:rPr>
          <w:rFonts w:asciiTheme="minorHAnsi" w:hAnsiTheme="minorHAnsi" w:cstheme="minorHAnsi"/>
          <w:sz w:val="22"/>
          <w:szCs w:val="22"/>
        </w:rPr>
        <w:t xml:space="preserve"> złotych)</w:t>
      </w:r>
      <w:r w:rsidRPr="00743B14">
        <w:rPr>
          <w:rFonts w:asciiTheme="minorHAnsi" w:hAnsiTheme="minorHAnsi" w:cstheme="minorHAnsi"/>
          <w:sz w:val="22"/>
          <w:szCs w:val="22"/>
          <w:lang w:val="pl-PL"/>
        </w:rPr>
        <w:t>.</w:t>
      </w:r>
    </w:p>
    <w:p w14:paraId="7907FD25" w14:textId="75FA9C95" w:rsidR="003D6B1A" w:rsidRPr="00743B14" w:rsidRDefault="003D6B1A" w:rsidP="003D6B1A">
      <w:pPr>
        <w:pStyle w:val="Nagwek"/>
        <w:tabs>
          <w:tab w:val="left" w:pos="708"/>
        </w:tabs>
        <w:spacing w:line="276" w:lineRule="auto"/>
        <w:ind w:left="426"/>
        <w:jc w:val="both"/>
        <w:rPr>
          <w:rFonts w:asciiTheme="minorHAnsi" w:hAnsiTheme="minorHAnsi" w:cstheme="minorHAnsi"/>
          <w:b/>
          <w:sz w:val="22"/>
          <w:szCs w:val="22"/>
          <w:lang w:val="pl-PL"/>
        </w:rPr>
      </w:pPr>
      <w:r w:rsidRPr="00743B14">
        <w:rPr>
          <w:rFonts w:ascii="Calibri" w:hAnsi="Calibri" w:cs="Calibri"/>
          <w:b/>
          <w:sz w:val="22"/>
          <w:szCs w:val="22"/>
        </w:rPr>
        <w:t xml:space="preserve">W przypadku ubiegania się o udzielenie dwóch części zamówienia Wykonawca zobowiązany jest do przedstawienia </w:t>
      </w:r>
      <w:r w:rsidRPr="00743B14">
        <w:rPr>
          <w:rFonts w:asciiTheme="minorHAnsi" w:hAnsiTheme="minorHAnsi" w:cstheme="minorHAnsi"/>
          <w:b/>
          <w:sz w:val="22"/>
          <w:szCs w:val="22"/>
        </w:rPr>
        <w:t>dokumentów potwierdzających, że wykonawca jest ubezpieczony od odpowiedzialności cywilnej w zakresie prowadzonej działalności związanej z przedmiotem zamówienia na sumę gwarancyjną o wartości co najmniej 2</w:t>
      </w:r>
      <w:r w:rsidRPr="00743B14">
        <w:rPr>
          <w:rFonts w:asciiTheme="minorHAnsi" w:hAnsiTheme="minorHAnsi" w:cstheme="minorHAnsi"/>
          <w:b/>
          <w:sz w:val="22"/>
          <w:szCs w:val="22"/>
          <w:lang w:val="pl-PL"/>
        </w:rPr>
        <w:t>.000</w:t>
      </w:r>
      <w:r w:rsidRPr="00743B14">
        <w:rPr>
          <w:rFonts w:asciiTheme="minorHAnsi" w:hAnsiTheme="minorHAnsi" w:cstheme="minorHAnsi"/>
          <w:b/>
          <w:sz w:val="22"/>
          <w:szCs w:val="22"/>
        </w:rPr>
        <w:t>.000,- zł</w:t>
      </w:r>
      <w:r w:rsidRPr="00743B14">
        <w:rPr>
          <w:rFonts w:asciiTheme="minorHAnsi" w:hAnsiTheme="minorHAnsi" w:cstheme="minorHAnsi"/>
          <w:b/>
          <w:sz w:val="22"/>
          <w:szCs w:val="22"/>
          <w:lang w:val="pl-PL"/>
        </w:rPr>
        <w:t xml:space="preserve"> </w:t>
      </w:r>
      <w:r w:rsidRPr="00743B14">
        <w:rPr>
          <w:rFonts w:asciiTheme="minorHAnsi" w:hAnsiTheme="minorHAnsi" w:cstheme="minorHAnsi"/>
          <w:b/>
          <w:sz w:val="22"/>
          <w:szCs w:val="22"/>
        </w:rPr>
        <w:t>(słownie: dwóch</w:t>
      </w:r>
      <w:r w:rsidRPr="00743B14">
        <w:rPr>
          <w:rFonts w:asciiTheme="minorHAnsi" w:hAnsiTheme="minorHAnsi" w:cstheme="minorHAnsi"/>
          <w:b/>
          <w:sz w:val="22"/>
          <w:szCs w:val="22"/>
          <w:lang w:val="pl-PL"/>
        </w:rPr>
        <w:t xml:space="preserve"> milionów</w:t>
      </w:r>
      <w:r w:rsidRPr="00743B14">
        <w:rPr>
          <w:rFonts w:asciiTheme="minorHAnsi" w:hAnsiTheme="minorHAnsi" w:cstheme="minorHAnsi"/>
          <w:b/>
          <w:sz w:val="22"/>
          <w:szCs w:val="22"/>
        </w:rPr>
        <w:t xml:space="preserve"> złotych)</w:t>
      </w:r>
      <w:r w:rsidRPr="00743B14">
        <w:rPr>
          <w:rFonts w:asciiTheme="minorHAnsi" w:hAnsiTheme="minorHAnsi" w:cstheme="minorHAnsi"/>
          <w:b/>
          <w:sz w:val="22"/>
          <w:szCs w:val="22"/>
          <w:lang w:val="pl-PL"/>
        </w:rPr>
        <w:t>.</w:t>
      </w:r>
    </w:p>
    <w:p w14:paraId="094C93FF" w14:textId="42875B2B" w:rsidR="003D6B1A" w:rsidRPr="00743B14" w:rsidRDefault="003D6B1A" w:rsidP="00E035D5">
      <w:pPr>
        <w:pStyle w:val="Nagwek"/>
        <w:tabs>
          <w:tab w:val="left" w:pos="708"/>
        </w:tabs>
        <w:spacing w:line="276" w:lineRule="auto"/>
        <w:ind w:left="426"/>
        <w:jc w:val="both"/>
        <w:rPr>
          <w:rFonts w:asciiTheme="minorHAnsi" w:hAnsiTheme="minorHAnsi" w:cstheme="minorHAnsi"/>
          <w:sz w:val="22"/>
          <w:szCs w:val="22"/>
        </w:rPr>
      </w:pPr>
    </w:p>
    <w:p w14:paraId="0C5A9ED0" w14:textId="77777777" w:rsidR="003D6B1A" w:rsidRPr="00743B14" w:rsidRDefault="003D6B1A" w:rsidP="0015694F">
      <w:pPr>
        <w:pStyle w:val="Nagwek"/>
        <w:tabs>
          <w:tab w:val="left" w:pos="708"/>
        </w:tabs>
        <w:spacing w:line="276" w:lineRule="auto"/>
        <w:ind w:left="426"/>
        <w:jc w:val="both"/>
        <w:rPr>
          <w:rFonts w:asciiTheme="minorHAnsi" w:hAnsiTheme="minorHAnsi" w:cstheme="minorHAnsi"/>
          <w:sz w:val="22"/>
          <w:szCs w:val="22"/>
          <w:lang w:val="pl-PL"/>
        </w:rPr>
      </w:pPr>
    </w:p>
    <w:p w14:paraId="3DBADC01" w14:textId="77777777" w:rsidR="00933D56" w:rsidRPr="00743B14" w:rsidRDefault="00933D56" w:rsidP="0015694F">
      <w:pPr>
        <w:pStyle w:val="Nagwek30"/>
        <w:keepNext/>
        <w:keepLines/>
        <w:shd w:val="clear" w:color="auto" w:fill="auto"/>
        <w:spacing w:line="276" w:lineRule="auto"/>
        <w:ind w:left="567" w:right="20" w:hanging="283"/>
        <w:rPr>
          <w:rFonts w:asciiTheme="minorHAnsi" w:hAnsiTheme="minorHAnsi" w:cstheme="minorHAnsi"/>
          <w:b/>
          <w:sz w:val="22"/>
          <w:szCs w:val="22"/>
        </w:rPr>
      </w:pPr>
      <w:r w:rsidRPr="00743B14">
        <w:rPr>
          <w:rFonts w:asciiTheme="minorHAnsi" w:hAnsiTheme="minorHAnsi" w:cstheme="minorHAnsi"/>
          <w:b/>
          <w:sz w:val="22"/>
          <w:szCs w:val="22"/>
        </w:rPr>
        <w:lastRenderedPageBreak/>
        <w:t>4)</w:t>
      </w:r>
      <w:r w:rsidRPr="00743B14">
        <w:rPr>
          <w:rFonts w:asciiTheme="minorHAnsi" w:hAnsiTheme="minorHAnsi" w:cstheme="minorHAnsi"/>
          <w:b/>
          <w:sz w:val="22"/>
          <w:szCs w:val="22"/>
        </w:rPr>
        <w:tab/>
        <w:t>zdolności technicznej lub zawodowej:</w:t>
      </w:r>
    </w:p>
    <w:p w14:paraId="74392022" w14:textId="5B4F4034" w:rsidR="00B056B7" w:rsidRPr="00743B14" w:rsidRDefault="00B056B7" w:rsidP="0015694F">
      <w:pPr>
        <w:pStyle w:val="Nagwek"/>
        <w:numPr>
          <w:ilvl w:val="0"/>
          <w:numId w:val="41"/>
        </w:numPr>
        <w:tabs>
          <w:tab w:val="clear" w:pos="4703"/>
          <w:tab w:val="clear" w:pos="9406"/>
        </w:tabs>
        <w:spacing w:line="276" w:lineRule="auto"/>
        <w:ind w:left="567" w:hanging="283"/>
        <w:jc w:val="both"/>
        <w:rPr>
          <w:rFonts w:ascii="Calibri" w:hAnsi="Calibri" w:cs="Calibri"/>
          <w:sz w:val="22"/>
          <w:szCs w:val="22"/>
          <w:lang w:val="pl-PL"/>
        </w:rPr>
      </w:pPr>
      <w:r w:rsidRPr="00743B14">
        <w:rPr>
          <w:rFonts w:ascii="Calibri" w:hAnsi="Calibri" w:cs="Calibri"/>
          <w:sz w:val="22"/>
          <w:szCs w:val="22"/>
          <w:lang w:val="pl-PL"/>
        </w:rPr>
        <w:t xml:space="preserve">W zakresie </w:t>
      </w:r>
      <w:r w:rsidRPr="00743B14">
        <w:rPr>
          <w:rFonts w:ascii="Calibri" w:hAnsi="Calibri" w:cs="Calibri"/>
          <w:b/>
          <w:bCs/>
          <w:sz w:val="22"/>
          <w:szCs w:val="22"/>
          <w:lang w:val="pl-PL"/>
        </w:rPr>
        <w:t>każdej</w:t>
      </w:r>
      <w:r w:rsidRPr="00743B14">
        <w:rPr>
          <w:rFonts w:ascii="Calibri" w:hAnsi="Calibri" w:cs="Calibri"/>
          <w:sz w:val="22"/>
          <w:szCs w:val="22"/>
          <w:lang w:val="pl-PL"/>
        </w:rPr>
        <w:t xml:space="preserve"> </w:t>
      </w:r>
      <w:r w:rsidRPr="00743B14">
        <w:rPr>
          <w:rFonts w:ascii="Calibri" w:hAnsi="Calibri" w:cs="Calibri"/>
          <w:b/>
          <w:sz w:val="22"/>
          <w:szCs w:val="22"/>
          <w:lang w:val="pl-PL"/>
        </w:rPr>
        <w:t xml:space="preserve">części </w:t>
      </w:r>
      <w:r w:rsidRPr="00743B14">
        <w:rPr>
          <w:rFonts w:ascii="Calibri" w:hAnsi="Calibri" w:cs="Calibri"/>
          <w:sz w:val="22"/>
          <w:szCs w:val="22"/>
          <w:lang w:val="pl-PL"/>
        </w:rPr>
        <w:t>zamówienia warunek</w:t>
      </w:r>
      <w:r w:rsidRPr="00743B14">
        <w:rPr>
          <w:rFonts w:ascii="Calibri" w:hAnsi="Calibri" w:cs="Calibri"/>
          <w:sz w:val="22"/>
          <w:szCs w:val="22"/>
        </w:rPr>
        <w:t xml:space="preserve"> ten zostanie uznany za spełniony</w:t>
      </w:r>
      <w:r w:rsidRPr="00743B14">
        <w:rPr>
          <w:rFonts w:ascii="Calibri" w:hAnsi="Calibri" w:cs="Calibri"/>
          <w:sz w:val="22"/>
          <w:szCs w:val="22"/>
          <w:lang w:val="pl-PL"/>
        </w:rPr>
        <w:t xml:space="preserve"> </w:t>
      </w:r>
      <w:r w:rsidRPr="00743B14">
        <w:rPr>
          <w:rFonts w:ascii="Calibri" w:hAnsi="Calibri" w:cs="Calibri"/>
          <w:sz w:val="22"/>
          <w:szCs w:val="22"/>
          <w:lang w:val="pl-PL"/>
        </w:rPr>
        <w:br/>
        <w:t xml:space="preserve">w przypadku </w:t>
      </w:r>
      <w:r w:rsidR="007C0724" w:rsidRPr="00743B14">
        <w:rPr>
          <w:rFonts w:ascii="Calibri" w:hAnsi="Calibri" w:cs="Calibri"/>
          <w:sz w:val="22"/>
          <w:szCs w:val="22"/>
          <w:lang w:val="pl-PL"/>
        </w:rPr>
        <w:t xml:space="preserve">wykazania przez </w:t>
      </w:r>
      <w:r w:rsidRPr="00743B14">
        <w:rPr>
          <w:rFonts w:ascii="Calibri" w:hAnsi="Calibri" w:cs="Calibri"/>
          <w:sz w:val="22"/>
          <w:szCs w:val="22"/>
          <w:lang w:val="pl-PL"/>
        </w:rPr>
        <w:t>Wykonawc</w:t>
      </w:r>
      <w:r w:rsidR="007C0724" w:rsidRPr="00743B14">
        <w:rPr>
          <w:rFonts w:ascii="Calibri" w:hAnsi="Calibri" w:cs="Calibri"/>
          <w:sz w:val="22"/>
          <w:szCs w:val="22"/>
          <w:lang w:val="pl-PL"/>
        </w:rPr>
        <w:t>ę że</w:t>
      </w:r>
      <w:r w:rsidRPr="00743B14">
        <w:rPr>
          <w:rFonts w:ascii="Calibri" w:hAnsi="Calibri" w:cs="Calibri"/>
          <w:sz w:val="22"/>
          <w:szCs w:val="22"/>
        </w:rPr>
        <w:t xml:space="preserve"> wykona</w:t>
      </w:r>
      <w:r w:rsidRPr="00743B14">
        <w:rPr>
          <w:rFonts w:ascii="Calibri" w:hAnsi="Calibri" w:cs="Calibri"/>
          <w:sz w:val="22"/>
          <w:szCs w:val="22"/>
          <w:lang w:val="pl-PL"/>
        </w:rPr>
        <w:t>ł</w:t>
      </w:r>
      <w:r w:rsidRPr="00743B14">
        <w:rPr>
          <w:rFonts w:ascii="Calibri" w:hAnsi="Calibri" w:cs="Calibri"/>
          <w:sz w:val="22"/>
          <w:szCs w:val="22"/>
        </w:rPr>
        <w:t xml:space="preserve">, a w przypadku świadczeń okresowych lub ciągłych również </w:t>
      </w:r>
      <w:r w:rsidRPr="00743B14">
        <w:rPr>
          <w:rFonts w:ascii="Calibri" w:hAnsi="Calibri" w:cs="Calibri"/>
          <w:sz w:val="22"/>
          <w:szCs w:val="22"/>
          <w:lang w:val="pl-PL"/>
        </w:rPr>
        <w:t>wykonuje</w:t>
      </w:r>
      <w:r w:rsidRPr="00743B14">
        <w:rPr>
          <w:rFonts w:ascii="Calibri" w:hAnsi="Calibri" w:cs="Calibri"/>
          <w:sz w:val="22"/>
          <w:szCs w:val="22"/>
        </w:rPr>
        <w:t xml:space="preserve">, w okresie ostatnich 3 lat przed upływem terminu składania ofert, a jeżeli okres prowadzenia działalności jest krótszy - w tym okresie, </w:t>
      </w:r>
      <w:r w:rsidRPr="00743B14">
        <w:rPr>
          <w:rFonts w:ascii="Calibri" w:hAnsi="Calibri" w:cs="Calibri"/>
          <w:sz w:val="22"/>
          <w:szCs w:val="22"/>
          <w:lang w:val="pl-PL"/>
        </w:rPr>
        <w:t xml:space="preserve">co najmniej </w:t>
      </w:r>
      <w:r w:rsidR="007C0724" w:rsidRPr="00743B14">
        <w:rPr>
          <w:rFonts w:ascii="Calibri" w:hAnsi="Calibri" w:cs="Calibri"/>
          <w:b/>
          <w:bCs/>
          <w:sz w:val="22"/>
          <w:szCs w:val="22"/>
          <w:lang w:val="pl-PL"/>
        </w:rPr>
        <w:t xml:space="preserve">dwie </w:t>
      </w:r>
      <w:r w:rsidRPr="00743B14">
        <w:rPr>
          <w:rFonts w:ascii="Calibri" w:hAnsi="Calibri" w:cs="Calibri"/>
          <w:sz w:val="22"/>
          <w:szCs w:val="22"/>
          <w:lang w:val="pl-PL"/>
        </w:rPr>
        <w:t>usług</w:t>
      </w:r>
      <w:r w:rsidR="007C0724" w:rsidRPr="00743B14">
        <w:rPr>
          <w:rFonts w:ascii="Calibri" w:hAnsi="Calibri" w:cs="Calibri"/>
          <w:sz w:val="22"/>
          <w:szCs w:val="22"/>
          <w:lang w:val="pl-PL"/>
        </w:rPr>
        <w:t>i</w:t>
      </w:r>
      <w:r w:rsidRPr="00743B14">
        <w:rPr>
          <w:rFonts w:ascii="Calibri" w:hAnsi="Calibri" w:cs="Calibri"/>
          <w:sz w:val="22"/>
          <w:szCs w:val="22"/>
          <w:lang w:val="pl-PL"/>
        </w:rPr>
        <w:t xml:space="preserve"> ochrony osób i mienia</w:t>
      </w:r>
      <w:r w:rsidR="007C0724" w:rsidRPr="00743B14">
        <w:rPr>
          <w:rFonts w:ascii="Calibri" w:hAnsi="Calibri" w:cs="Calibri"/>
          <w:sz w:val="22"/>
          <w:szCs w:val="22"/>
          <w:lang w:val="pl-PL"/>
        </w:rPr>
        <w:t xml:space="preserve">, każda usługa: </w:t>
      </w:r>
      <w:r w:rsidR="00680B01" w:rsidRPr="00743B14">
        <w:rPr>
          <w:rFonts w:ascii="Calibri" w:hAnsi="Calibri" w:cs="Calibri"/>
          <w:sz w:val="22"/>
          <w:szCs w:val="22"/>
          <w:lang w:val="pl-PL"/>
        </w:rPr>
        <w:t xml:space="preserve"> </w:t>
      </w:r>
      <w:r w:rsidRPr="00743B14">
        <w:rPr>
          <w:rFonts w:ascii="Calibri" w:hAnsi="Calibri" w:cs="Calibri"/>
          <w:b/>
          <w:sz w:val="22"/>
          <w:szCs w:val="22"/>
        </w:rPr>
        <w:t xml:space="preserve">o wartości nie mniejszej niż </w:t>
      </w:r>
      <w:r w:rsidRPr="00743B14">
        <w:rPr>
          <w:rFonts w:ascii="Calibri" w:hAnsi="Calibri" w:cs="Calibri"/>
          <w:b/>
          <w:sz w:val="22"/>
          <w:szCs w:val="22"/>
          <w:lang w:val="pl-PL"/>
        </w:rPr>
        <w:t>300</w:t>
      </w:r>
      <w:r w:rsidRPr="00743B14">
        <w:rPr>
          <w:rFonts w:ascii="Calibri" w:hAnsi="Calibri" w:cs="Calibri"/>
          <w:b/>
          <w:sz w:val="22"/>
          <w:szCs w:val="22"/>
        </w:rPr>
        <w:t>.000,- zł brutto</w:t>
      </w:r>
      <w:r w:rsidRPr="00743B14">
        <w:rPr>
          <w:rFonts w:ascii="Calibri" w:hAnsi="Calibri" w:cs="Calibri"/>
          <w:sz w:val="22"/>
          <w:szCs w:val="22"/>
        </w:rPr>
        <w:t xml:space="preserve"> (</w:t>
      </w:r>
      <w:r w:rsidRPr="00743B14">
        <w:rPr>
          <w:rFonts w:ascii="Calibri" w:hAnsi="Calibri" w:cs="Calibri"/>
          <w:sz w:val="22"/>
          <w:szCs w:val="22"/>
          <w:lang w:val="pl-PL"/>
        </w:rPr>
        <w:t>słownie: trzysta</w:t>
      </w:r>
      <w:r w:rsidRPr="00743B14">
        <w:rPr>
          <w:rFonts w:ascii="Calibri" w:hAnsi="Calibri" w:cs="Calibri"/>
          <w:sz w:val="22"/>
          <w:szCs w:val="22"/>
        </w:rPr>
        <w:t xml:space="preserve"> tysięcy złotych)</w:t>
      </w:r>
      <w:r w:rsidR="007C0724" w:rsidRPr="00743B14">
        <w:rPr>
          <w:rFonts w:ascii="Calibri" w:hAnsi="Calibri" w:cs="Calibri"/>
          <w:sz w:val="22"/>
          <w:szCs w:val="22"/>
        </w:rPr>
        <w:t>,</w:t>
      </w:r>
      <w:r w:rsidRPr="00743B14">
        <w:rPr>
          <w:rFonts w:ascii="Calibri" w:hAnsi="Calibri" w:cs="Calibri"/>
          <w:sz w:val="22"/>
          <w:szCs w:val="22"/>
        </w:rPr>
        <w:t xml:space="preserve"> </w:t>
      </w:r>
      <w:r w:rsidR="00E91725" w:rsidRPr="00743B14">
        <w:rPr>
          <w:rFonts w:ascii="Calibri" w:hAnsi="Calibri" w:cs="Calibri"/>
          <w:b/>
          <w:sz w:val="22"/>
          <w:szCs w:val="22"/>
        </w:rPr>
        <w:t xml:space="preserve">i świadczona </w:t>
      </w:r>
      <w:r w:rsidR="007C0724" w:rsidRPr="00743B14">
        <w:rPr>
          <w:rFonts w:ascii="Calibri" w:hAnsi="Calibri" w:cs="Calibri"/>
          <w:sz w:val="22"/>
          <w:szCs w:val="22"/>
          <w:lang w:val="pl-PL"/>
        </w:rPr>
        <w:t xml:space="preserve">w budynku użyteczności publicznej* </w:t>
      </w:r>
      <w:r w:rsidR="007C0724" w:rsidRPr="00743B14">
        <w:rPr>
          <w:rFonts w:ascii="Calibri" w:hAnsi="Calibri" w:cs="Calibri"/>
          <w:b/>
          <w:sz w:val="22"/>
          <w:szCs w:val="22"/>
        </w:rPr>
        <w:t xml:space="preserve"> przez okres</w:t>
      </w:r>
      <w:r w:rsidR="00680B01" w:rsidRPr="00743B14">
        <w:rPr>
          <w:rFonts w:ascii="Calibri" w:hAnsi="Calibri" w:cs="Calibri"/>
          <w:b/>
          <w:sz w:val="22"/>
          <w:szCs w:val="22"/>
        </w:rPr>
        <w:t xml:space="preserve"> nie krótszym niż </w:t>
      </w:r>
      <w:r w:rsidRPr="00743B14">
        <w:rPr>
          <w:rFonts w:ascii="Calibri" w:hAnsi="Calibri" w:cs="Calibri"/>
          <w:b/>
          <w:sz w:val="22"/>
          <w:szCs w:val="22"/>
          <w:lang w:val="pl-PL"/>
        </w:rPr>
        <w:t>12 miesięcy</w:t>
      </w:r>
      <w:r w:rsidRPr="00743B14">
        <w:rPr>
          <w:rFonts w:ascii="Calibri" w:hAnsi="Calibri" w:cs="Calibri"/>
          <w:b/>
          <w:sz w:val="22"/>
          <w:szCs w:val="22"/>
        </w:rPr>
        <w:t>,</w:t>
      </w:r>
      <w:r w:rsidRPr="00743B14">
        <w:rPr>
          <w:rFonts w:ascii="Calibri" w:hAnsi="Calibri" w:cs="Calibri"/>
          <w:sz w:val="22"/>
          <w:szCs w:val="22"/>
        </w:rPr>
        <w:t xml:space="preserve"> </w:t>
      </w:r>
      <w:r w:rsidRPr="00743B14">
        <w:rPr>
          <w:rFonts w:ascii="Calibri" w:hAnsi="Calibri" w:cs="Calibri"/>
          <w:sz w:val="22"/>
          <w:szCs w:val="22"/>
          <w:lang w:val="pl-PL"/>
        </w:rPr>
        <w:t xml:space="preserve">w tym co najmniej </w:t>
      </w:r>
      <w:r w:rsidRPr="00743B14">
        <w:rPr>
          <w:rFonts w:ascii="Calibri" w:hAnsi="Calibri" w:cs="Calibri"/>
          <w:b/>
          <w:sz w:val="22"/>
          <w:szCs w:val="22"/>
          <w:u w:val="single"/>
          <w:lang w:val="pl-PL"/>
        </w:rPr>
        <w:t>jedn</w:t>
      </w:r>
      <w:r w:rsidR="00E91725" w:rsidRPr="00743B14">
        <w:rPr>
          <w:rFonts w:ascii="Calibri" w:hAnsi="Calibri" w:cs="Calibri"/>
          <w:b/>
          <w:sz w:val="22"/>
          <w:szCs w:val="22"/>
          <w:u w:val="single"/>
          <w:lang w:val="pl-PL"/>
        </w:rPr>
        <w:t>a</w:t>
      </w:r>
      <w:r w:rsidRPr="00743B14">
        <w:rPr>
          <w:rFonts w:ascii="Calibri" w:hAnsi="Calibri" w:cs="Calibri"/>
          <w:sz w:val="22"/>
          <w:szCs w:val="22"/>
          <w:lang w:val="pl-PL"/>
        </w:rPr>
        <w:t xml:space="preserve"> usług</w:t>
      </w:r>
      <w:r w:rsidR="00E91725" w:rsidRPr="00743B14">
        <w:rPr>
          <w:rFonts w:ascii="Calibri" w:hAnsi="Calibri" w:cs="Calibri"/>
          <w:sz w:val="22"/>
          <w:szCs w:val="22"/>
          <w:lang w:val="pl-PL"/>
        </w:rPr>
        <w:t>a</w:t>
      </w:r>
      <w:r w:rsidRPr="00743B14">
        <w:rPr>
          <w:rFonts w:ascii="Calibri" w:hAnsi="Calibri" w:cs="Calibri"/>
          <w:sz w:val="22"/>
          <w:szCs w:val="22"/>
          <w:lang w:val="pl-PL"/>
        </w:rPr>
        <w:t xml:space="preserve"> ochrony osób i mienia </w:t>
      </w:r>
      <w:r w:rsidR="00E91725" w:rsidRPr="00743B14">
        <w:rPr>
          <w:rFonts w:ascii="Calibri" w:hAnsi="Calibri" w:cs="Calibri"/>
          <w:sz w:val="22"/>
          <w:szCs w:val="22"/>
          <w:lang w:val="pl-PL"/>
        </w:rPr>
        <w:t xml:space="preserve">świadczona </w:t>
      </w:r>
      <w:r w:rsidRPr="00743B14">
        <w:rPr>
          <w:rFonts w:ascii="Calibri" w:hAnsi="Calibri" w:cs="Calibri"/>
          <w:sz w:val="22"/>
          <w:szCs w:val="22"/>
          <w:lang w:val="pl-PL"/>
        </w:rPr>
        <w:t xml:space="preserve">w </w:t>
      </w:r>
      <w:r w:rsidRPr="00743B14">
        <w:rPr>
          <w:rFonts w:ascii="Calibri" w:hAnsi="Calibri" w:cs="Calibri"/>
          <w:b/>
          <w:sz w:val="22"/>
          <w:szCs w:val="22"/>
          <w:lang w:val="pl-PL"/>
        </w:rPr>
        <w:t>muzeum rejestrowanym wpisanym do Państwowego Rejestru Muzeów, o którym mowa w art. 13 i nast. ustawy z dnia 21 listopada 1996 r. o muzeach</w:t>
      </w:r>
      <w:r w:rsidRPr="00743B14">
        <w:rPr>
          <w:rFonts w:ascii="Calibri" w:hAnsi="Calibri" w:cs="Calibri"/>
          <w:sz w:val="22"/>
          <w:szCs w:val="22"/>
          <w:lang w:val="pl-PL"/>
        </w:rPr>
        <w:t xml:space="preserve"> (Dz. U. z 2022 r. poz. 385</w:t>
      </w:r>
      <w:r w:rsidR="004F0DA5" w:rsidRPr="00743B14">
        <w:rPr>
          <w:rFonts w:ascii="Calibri" w:hAnsi="Calibri" w:cs="Calibri"/>
          <w:sz w:val="22"/>
          <w:szCs w:val="22"/>
          <w:lang w:val="pl-PL"/>
        </w:rPr>
        <w:t xml:space="preserve">) </w:t>
      </w:r>
      <w:r w:rsidRPr="00743B14">
        <w:rPr>
          <w:rFonts w:ascii="Calibri" w:hAnsi="Calibri" w:cs="Calibri"/>
          <w:sz w:val="22"/>
          <w:szCs w:val="22"/>
          <w:lang w:val="pl-PL"/>
        </w:rPr>
        <w:t xml:space="preserve"> </w:t>
      </w:r>
      <w:r w:rsidRPr="00743B14">
        <w:rPr>
          <w:rFonts w:ascii="Calibri" w:hAnsi="Calibri" w:cs="Calibri"/>
          <w:sz w:val="22"/>
          <w:szCs w:val="22"/>
        </w:rPr>
        <w:t xml:space="preserve">oraz </w:t>
      </w:r>
      <w:r w:rsidRPr="00743B14">
        <w:rPr>
          <w:rFonts w:ascii="Calibri" w:hAnsi="Calibri" w:cs="Calibri"/>
          <w:sz w:val="22"/>
          <w:szCs w:val="22"/>
          <w:lang w:val="pl-PL"/>
        </w:rPr>
        <w:t>załącz</w:t>
      </w:r>
      <w:proofErr w:type="spellStart"/>
      <w:r w:rsidR="00E91725" w:rsidRPr="00743B14">
        <w:rPr>
          <w:rFonts w:ascii="Calibri" w:hAnsi="Calibri" w:cs="Calibri"/>
          <w:sz w:val="22"/>
          <w:szCs w:val="22"/>
        </w:rPr>
        <w:t>enia</w:t>
      </w:r>
      <w:proofErr w:type="spellEnd"/>
      <w:r w:rsidR="00E91725" w:rsidRPr="00743B14">
        <w:rPr>
          <w:rFonts w:ascii="Calibri" w:hAnsi="Calibri" w:cs="Calibri"/>
          <w:sz w:val="22"/>
          <w:szCs w:val="22"/>
        </w:rPr>
        <w:t xml:space="preserve"> </w:t>
      </w:r>
      <w:r w:rsidRPr="00743B14">
        <w:rPr>
          <w:rFonts w:ascii="Calibri" w:hAnsi="Calibri" w:cs="Calibri"/>
          <w:sz w:val="22"/>
          <w:szCs w:val="22"/>
        </w:rPr>
        <w:t>dow</w:t>
      </w:r>
      <w:r w:rsidR="00E91725" w:rsidRPr="00743B14">
        <w:rPr>
          <w:rFonts w:ascii="Calibri" w:hAnsi="Calibri" w:cs="Calibri"/>
          <w:sz w:val="22"/>
          <w:szCs w:val="22"/>
        </w:rPr>
        <w:t>od</w:t>
      </w:r>
      <w:r w:rsidR="00E91725" w:rsidRPr="00743B14">
        <w:rPr>
          <w:rFonts w:ascii="Calibri" w:hAnsi="Calibri" w:cs="Calibri"/>
          <w:sz w:val="22"/>
          <w:szCs w:val="22"/>
          <w:lang w:val="pl-PL"/>
        </w:rPr>
        <w:t>ów</w:t>
      </w:r>
      <w:r w:rsidRPr="00743B14">
        <w:rPr>
          <w:rFonts w:ascii="Calibri" w:hAnsi="Calibri" w:cs="Calibri"/>
          <w:sz w:val="22"/>
          <w:szCs w:val="22"/>
        </w:rPr>
        <w:t xml:space="preserve"> </w:t>
      </w:r>
      <w:r w:rsidR="00E91725" w:rsidRPr="00743B14">
        <w:rPr>
          <w:rFonts w:ascii="Calibri" w:hAnsi="Calibri" w:cs="Calibri"/>
          <w:sz w:val="22"/>
          <w:szCs w:val="22"/>
          <w:lang w:val="pl-PL"/>
        </w:rPr>
        <w:t>potwierdzających</w:t>
      </w:r>
      <w:r w:rsidRPr="00743B14">
        <w:rPr>
          <w:rFonts w:ascii="Calibri" w:hAnsi="Calibri" w:cs="Calibri"/>
          <w:sz w:val="22"/>
          <w:szCs w:val="22"/>
          <w:lang w:val="pl-PL"/>
        </w:rPr>
        <w:t>, że</w:t>
      </w:r>
      <w:r w:rsidRPr="00743B14">
        <w:rPr>
          <w:rFonts w:ascii="Calibri" w:hAnsi="Calibri" w:cs="Calibri"/>
          <w:sz w:val="22"/>
          <w:szCs w:val="22"/>
        </w:rPr>
        <w:t xml:space="preserve"> usługi zostały wykonane lub są wykonywane należycie, przy czym dowodami, o których mowa, są referencje bądź inne dokumenty wystawione przez podmiot, na rzecz którego dostawy lub usługi były wykonywane, a w przypadku świadczeń okresowych lub ciągłych są wykonywane, a jeżeli z uzasadnionej przyczyny o obiektywnym charakterze wykonawca nie jest w stanie uzyskać tych dokumentów - oświadczenie wykonawcy; w przypadku świadczeń okresowych lub ciągłych nadal wykonywanych referencje bądź inne dokumenty potwierdzające ich należyte wykonywanie powinny być wydane nie wcześniej niż 3 miesiące przed upływem terminu składania ofert albo wniosków o dopuszczenie do udziału w postępowaniu</w:t>
      </w:r>
      <w:r w:rsidR="007C0724" w:rsidRPr="00743B14">
        <w:rPr>
          <w:rFonts w:ascii="Calibri" w:hAnsi="Calibri" w:cs="Calibri"/>
          <w:sz w:val="22"/>
          <w:szCs w:val="22"/>
          <w:lang w:val="pl-PL"/>
        </w:rPr>
        <w:t>.</w:t>
      </w:r>
    </w:p>
    <w:p w14:paraId="22E1101A" w14:textId="77777777" w:rsidR="007C0724" w:rsidRPr="00743B14" w:rsidRDefault="007C0724" w:rsidP="007C0724">
      <w:pPr>
        <w:pStyle w:val="Nagwek"/>
        <w:tabs>
          <w:tab w:val="clear" w:pos="4703"/>
          <w:tab w:val="clear" w:pos="9406"/>
        </w:tabs>
        <w:spacing w:line="276" w:lineRule="auto"/>
        <w:ind w:left="567"/>
        <w:jc w:val="both"/>
        <w:rPr>
          <w:rFonts w:ascii="Calibri" w:hAnsi="Calibri" w:cs="Calibri"/>
          <w:b/>
          <w:bCs/>
          <w:sz w:val="22"/>
          <w:szCs w:val="22"/>
          <w:lang w:val="pl-PL"/>
        </w:rPr>
      </w:pPr>
      <w:r w:rsidRPr="00743B14">
        <w:rPr>
          <w:rFonts w:ascii="Calibri" w:hAnsi="Calibri" w:cs="Calibri"/>
          <w:b/>
          <w:bCs/>
          <w:sz w:val="22"/>
          <w:szCs w:val="22"/>
          <w:lang w:val="pl-PL"/>
        </w:rPr>
        <w:t>Uwaga:</w:t>
      </w:r>
    </w:p>
    <w:p w14:paraId="72EA114E" w14:textId="30CB343A" w:rsidR="007C0724" w:rsidRPr="00743B14" w:rsidRDefault="007C0724" w:rsidP="007C0724">
      <w:pPr>
        <w:pStyle w:val="Nagwek"/>
        <w:tabs>
          <w:tab w:val="clear" w:pos="4703"/>
          <w:tab w:val="clear" w:pos="9406"/>
        </w:tabs>
        <w:spacing w:line="276" w:lineRule="auto"/>
        <w:ind w:left="567"/>
        <w:jc w:val="both"/>
        <w:rPr>
          <w:rFonts w:asciiTheme="minorHAnsi" w:hAnsiTheme="minorHAnsi" w:cstheme="minorHAnsi"/>
        </w:rPr>
      </w:pPr>
      <w:r w:rsidRPr="00743B14">
        <w:rPr>
          <w:rFonts w:asciiTheme="minorHAnsi" w:hAnsiTheme="minorHAnsi" w:cstheme="minorHAnsi"/>
        </w:rPr>
        <w:t xml:space="preserve">*Zgodnie z § 3 pkt 6 Rozporządzenia Ministra Infrastruktury z dnia 12 kwietnia 2002  w sprawie warunków technicznych, jakim powinny odpowiadać budynki i ich usytuowanie (tj. Dz.U z 2022 r., poz. 1225 ze </w:t>
      </w:r>
      <w:proofErr w:type="spellStart"/>
      <w:r w:rsidRPr="00743B14">
        <w:rPr>
          <w:rFonts w:asciiTheme="minorHAnsi" w:hAnsiTheme="minorHAnsi" w:cstheme="minorHAnsi"/>
        </w:rPr>
        <w:t>zm</w:t>
      </w:r>
      <w:proofErr w:type="spellEnd"/>
      <w:r w:rsidRPr="00743B14">
        <w:rPr>
          <w:rFonts w:asciiTheme="minorHAnsi" w:hAnsiTheme="minorHAnsi" w:cstheme="minorHAnsi"/>
        </w:rPr>
        <w:t>).</w:t>
      </w:r>
    </w:p>
    <w:p w14:paraId="5EEDD1EE" w14:textId="0295EAC7" w:rsidR="00E91725" w:rsidRPr="00743B14" w:rsidRDefault="00E91725" w:rsidP="007C0724">
      <w:pPr>
        <w:pStyle w:val="Nagwek"/>
        <w:tabs>
          <w:tab w:val="clear" w:pos="4703"/>
          <w:tab w:val="clear" w:pos="9406"/>
        </w:tabs>
        <w:spacing w:line="276" w:lineRule="auto"/>
        <w:ind w:left="567"/>
        <w:jc w:val="both"/>
        <w:rPr>
          <w:rFonts w:ascii="Calibri" w:hAnsi="Calibri" w:cs="Calibri"/>
          <w:sz w:val="22"/>
          <w:szCs w:val="22"/>
          <w:lang w:val="pl-PL"/>
        </w:rPr>
      </w:pPr>
      <w:r w:rsidRPr="00743B14">
        <w:rPr>
          <w:rFonts w:ascii="Calibri" w:hAnsi="Calibri" w:cs="Calibri"/>
          <w:b/>
          <w:sz w:val="22"/>
          <w:szCs w:val="22"/>
        </w:rPr>
        <w:t>W przypadku ubiegania się o udzielenie obu części zamówienia Wykonawca może na potwierdzenie spełniania warunku  wykazać to samo doświadczenie.</w:t>
      </w:r>
    </w:p>
    <w:p w14:paraId="4E92BACD" w14:textId="77777777" w:rsidR="00B056B7" w:rsidRPr="00743B14" w:rsidRDefault="00B056B7" w:rsidP="0015694F">
      <w:pPr>
        <w:pStyle w:val="Nagwek"/>
        <w:tabs>
          <w:tab w:val="clear" w:pos="4703"/>
          <w:tab w:val="clear" w:pos="9406"/>
        </w:tabs>
        <w:spacing w:line="276" w:lineRule="auto"/>
        <w:ind w:left="567" w:hanging="283"/>
        <w:jc w:val="both"/>
        <w:rPr>
          <w:rFonts w:ascii="Calibri" w:hAnsi="Calibri" w:cs="Calibri"/>
          <w:sz w:val="22"/>
          <w:szCs w:val="22"/>
          <w:lang w:val="pl-PL"/>
        </w:rPr>
      </w:pPr>
      <w:r w:rsidRPr="00743B14">
        <w:rPr>
          <w:rFonts w:ascii="Calibri" w:hAnsi="Calibri" w:cs="Calibri"/>
          <w:sz w:val="22"/>
          <w:szCs w:val="22"/>
          <w:lang w:val="pl-PL"/>
        </w:rPr>
        <w:t xml:space="preserve">oraz </w:t>
      </w:r>
    </w:p>
    <w:p w14:paraId="6E152D73" w14:textId="77777777" w:rsidR="00B056B7" w:rsidRPr="00743B14" w:rsidRDefault="00B056B7" w:rsidP="0015694F">
      <w:pPr>
        <w:pStyle w:val="Akapitzlist"/>
        <w:numPr>
          <w:ilvl w:val="0"/>
          <w:numId w:val="41"/>
        </w:numPr>
        <w:autoSpaceDE w:val="0"/>
        <w:autoSpaceDN w:val="0"/>
        <w:adjustRightInd w:val="0"/>
        <w:spacing w:line="276" w:lineRule="auto"/>
        <w:contextualSpacing/>
        <w:jc w:val="both"/>
        <w:rPr>
          <w:rFonts w:ascii="Calibri" w:hAnsi="Calibri" w:cs="Calibri"/>
          <w:sz w:val="22"/>
          <w:szCs w:val="22"/>
        </w:rPr>
      </w:pPr>
      <w:r w:rsidRPr="00743B14">
        <w:rPr>
          <w:rFonts w:ascii="Calibri" w:hAnsi="Calibri" w:cs="Calibri"/>
          <w:sz w:val="22"/>
          <w:szCs w:val="22"/>
        </w:rPr>
        <w:t xml:space="preserve">W zakresie </w:t>
      </w:r>
      <w:r w:rsidRPr="00743B14">
        <w:rPr>
          <w:rFonts w:ascii="Calibri" w:hAnsi="Calibri" w:cs="Calibri"/>
          <w:b/>
          <w:bCs/>
          <w:sz w:val="22"/>
          <w:szCs w:val="22"/>
        </w:rPr>
        <w:t>każdej</w:t>
      </w:r>
      <w:r w:rsidRPr="00743B14">
        <w:rPr>
          <w:rFonts w:ascii="Calibri" w:hAnsi="Calibri" w:cs="Calibri"/>
          <w:sz w:val="22"/>
          <w:szCs w:val="22"/>
        </w:rPr>
        <w:t xml:space="preserve"> </w:t>
      </w:r>
      <w:r w:rsidRPr="00743B14">
        <w:rPr>
          <w:rFonts w:ascii="Calibri" w:hAnsi="Calibri" w:cs="Calibri"/>
          <w:b/>
          <w:sz w:val="22"/>
          <w:szCs w:val="22"/>
        </w:rPr>
        <w:t xml:space="preserve">części </w:t>
      </w:r>
      <w:r w:rsidRPr="00743B14">
        <w:rPr>
          <w:rFonts w:ascii="Calibri" w:hAnsi="Calibri" w:cs="Calibri"/>
          <w:sz w:val="22"/>
          <w:szCs w:val="22"/>
        </w:rPr>
        <w:t>zamówienia warunek ten zostanie uznany za spełniony w przypadku wykazania, że Wykonawca dysponuje dysponują oraz przeznaczą do realizacji usług:</w:t>
      </w:r>
    </w:p>
    <w:p w14:paraId="3D7D92F5" w14:textId="13F4039E" w:rsidR="00B056B7" w:rsidRPr="00743B14" w:rsidRDefault="00B056B7" w:rsidP="0015694F">
      <w:pPr>
        <w:numPr>
          <w:ilvl w:val="0"/>
          <w:numId w:val="42"/>
        </w:numPr>
        <w:autoSpaceDE w:val="0"/>
        <w:autoSpaceDN w:val="0"/>
        <w:adjustRightInd w:val="0"/>
        <w:spacing w:line="276" w:lineRule="auto"/>
        <w:ind w:left="993" w:hanging="426"/>
        <w:contextualSpacing/>
        <w:jc w:val="both"/>
        <w:rPr>
          <w:rFonts w:ascii="Calibri" w:hAnsi="Calibri" w:cs="Calibri"/>
          <w:sz w:val="22"/>
          <w:szCs w:val="22"/>
          <w:lang w:eastAsia="pl-PL"/>
        </w:rPr>
      </w:pPr>
      <w:r w:rsidRPr="00743B14">
        <w:rPr>
          <w:rFonts w:ascii="Calibri" w:hAnsi="Calibri" w:cs="Calibri"/>
          <w:sz w:val="22"/>
          <w:szCs w:val="22"/>
          <w:lang w:eastAsia="pl-PL"/>
        </w:rPr>
        <w:t xml:space="preserve">co najmniej – </w:t>
      </w:r>
      <w:r w:rsidRPr="00743B14">
        <w:rPr>
          <w:rFonts w:ascii="Calibri" w:hAnsi="Calibri" w:cs="Calibri"/>
          <w:b/>
          <w:bCs/>
          <w:sz w:val="22"/>
          <w:szCs w:val="22"/>
          <w:lang w:eastAsia="pl-PL"/>
        </w:rPr>
        <w:t>6 osób</w:t>
      </w:r>
      <w:r w:rsidRPr="00743B14">
        <w:rPr>
          <w:rFonts w:ascii="Calibri" w:hAnsi="Calibri" w:cs="Calibri"/>
          <w:sz w:val="22"/>
          <w:szCs w:val="22"/>
          <w:lang w:eastAsia="pl-PL"/>
        </w:rPr>
        <w:t xml:space="preserve"> posiadających </w:t>
      </w:r>
      <w:r w:rsidRPr="00743B14">
        <w:rPr>
          <w:rFonts w:ascii="Calibri" w:hAnsi="Calibri" w:cs="Calibri"/>
          <w:sz w:val="22"/>
          <w:szCs w:val="22"/>
        </w:rPr>
        <w:t xml:space="preserve">co najmniej dwuletnie doświadczenie pracy w </w:t>
      </w:r>
      <w:r w:rsidRPr="00743B14">
        <w:rPr>
          <w:rFonts w:ascii="Calibri" w:hAnsi="Calibri" w:cs="Calibri"/>
          <w:b/>
          <w:sz w:val="22"/>
          <w:szCs w:val="22"/>
        </w:rPr>
        <w:t>muzeum rejestrowanym wpisanym do Państwowego Rejestru Muzeów, o którym mowa w art. 13 i nast. ustawy o muzeach</w:t>
      </w:r>
      <w:r w:rsidRPr="00743B14">
        <w:rPr>
          <w:rFonts w:ascii="Calibri" w:hAnsi="Calibri" w:cs="Calibri"/>
          <w:sz w:val="22"/>
          <w:szCs w:val="22"/>
          <w:lang w:eastAsia="pl-PL"/>
        </w:rPr>
        <w:t>;</w:t>
      </w:r>
    </w:p>
    <w:p w14:paraId="1E39B113" w14:textId="651A4908" w:rsidR="007C0724" w:rsidRPr="00743B14" w:rsidRDefault="00B056B7" w:rsidP="007C0724">
      <w:pPr>
        <w:numPr>
          <w:ilvl w:val="0"/>
          <w:numId w:val="42"/>
        </w:numPr>
        <w:autoSpaceDE w:val="0"/>
        <w:autoSpaceDN w:val="0"/>
        <w:adjustRightInd w:val="0"/>
        <w:spacing w:line="276" w:lineRule="auto"/>
        <w:ind w:left="993" w:hanging="426"/>
        <w:contextualSpacing/>
        <w:jc w:val="both"/>
        <w:rPr>
          <w:rFonts w:ascii="Calibri" w:hAnsi="Calibri" w:cs="Calibri"/>
          <w:sz w:val="22"/>
          <w:szCs w:val="22"/>
          <w:lang w:eastAsia="pl-PL"/>
        </w:rPr>
      </w:pPr>
      <w:r w:rsidRPr="00743B14">
        <w:rPr>
          <w:rFonts w:ascii="Calibri" w:hAnsi="Calibri" w:cs="Calibri"/>
          <w:sz w:val="22"/>
          <w:szCs w:val="22"/>
          <w:lang w:eastAsia="pl-PL"/>
        </w:rPr>
        <w:t xml:space="preserve">co najmniej </w:t>
      </w:r>
      <w:r w:rsidRPr="00743B14">
        <w:rPr>
          <w:rFonts w:ascii="Calibri" w:hAnsi="Calibri" w:cs="Calibri"/>
          <w:b/>
          <w:bCs/>
          <w:sz w:val="22"/>
          <w:szCs w:val="22"/>
          <w:lang w:eastAsia="pl-PL"/>
        </w:rPr>
        <w:t>1 osobą</w:t>
      </w:r>
      <w:r w:rsidRPr="00743B14">
        <w:rPr>
          <w:rFonts w:ascii="Calibri" w:hAnsi="Calibri" w:cs="Calibri"/>
          <w:sz w:val="22"/>
          <w:szCs w:val="22"/>
          <w:lang w:eastAsia="pl-PL"/>
        </w:rPr>
        <w:t xml:space="preserve"> wpisaną na listę kwalifikowanych pracowników ochrony fizycznej </w:t>
      </w:r>
      <w:r w:rsidRPr="00743B14">
        <w:rPr>
          <w:rFonts w:ascii="Calibri" w:hAnsi="Calibri" w:cs="Calibri"/>
          <w:sz w:val="22"/>
          <w:szCs w:val="22"/>
        </w:rPr>
        <w:t xml:space="preserve">legitymującą się co najmniej dwuletnim doświadczeniem w nadzorowaniu pracowników ochrony w </w:t>
      </w:r>
      <w:r w:rsidRPr="00743B14">
        <w:rPr>
          <w:rFonts w:ascii="Calibri" w:hAnsi="Calibri" w:cs="Calibri"/>
          <w:b/>
          <w:sz w:val="22"/>
          <w:szCs w:val="22"/>
        </w:rPr>
        <w:t>muzeum rejestrowanym wpisanym do Państwowego Rejestru Muzeów, o którym mowa w art. 13 i nast. ustawy z dnia 21 listopada 1996 r. o muzeach</w:t>
      </w:r>
      <w:r w:rsidRPr="00743B14">
        <w:rPr>
          <w:rFonts w:ascii="Calibri" w:hAnsi="Calibri" w:cs="Calibri"/>
          <w:sz w:val="22"/>
          <w:szCs w:val="22"/>
        </w:rPr>
        <w:t xml:space="preserve"> (Dz. U. z 2022 r. poz. 385)</w:t>
      </w:r>
      <w:r w:rsidRPr="00743B14">
        <w:rPr>
          <w:rFonts w:ascii="Calibri" w:hAnsi="Calibri" w:cs="Calibri"/>
          <w:sz w:val="22"/>
          <w:szCs w:val="22"/>
          <w:lang w:eastAsia="pl-PL"/>
        </w:rPr>
        <w:t>.</w:t>
      </w:r>
    </w:p>
    <w:p w14:paraId="4143A9E6" w14:textId="77777777" w:rsidR="00B056B7" w:rsidRPr="00743B14" w:rsidRDefault="00B056B7" w:rsidP="0015694F">
      <w:pPr>
        <w:spacing w:line="276" w:lineRule="auto"/>
        <w:ind w:left="567"/>
        <w:jc w:val="both"/>
        <w:rPr>
          <w:rFonts w:ascii="Calibri" w:hAnsi="Calibri" w:cs="Calibri"/>
          <w:b/>
          <w:sz w:val="22"/>
          <w:szCs w:val="22"/>
        </w:rPr>
      </w:pPr>
      <w:r w:rsidRPr="00743B14">
        <w:rPr>
          <w:rFonts w:ascii="Calibri" w:hAnsi="Calibri" w:cs="Calibri"/>
          <w:b/>
          <w:sz w:val="22"/>
          <w:szCs w:val="22"/>
        </w:rPr>
        <w:t xml:space="preserve">W przypadku ubiegania się o udzielenie dwóch części zamówienia Wykonawca zobowiązany jest do przedstawienia odrębnych wykazów osób, o których mowa w lit. b </w:t>
      </w:r>
      <w:proofErr w:type="spellStart"/>
      <w:r w:rsidRPr="00743B14">
        <w:rPr>
          <w:rFonts w:ascii="Calibri" w:hAnsi="Calibri" w:cs="Calibri"/>
          <w:b/>
          <w:sz w:val="22"/>
          <w:szCs w:val="22"/>
        </w:rPr>
        <w:t>tiret</w:t>
      </w:r>
      <w:proofErr w:type="spellEnd"/>
      <w:r w:rsidRPr="00743B14">
        <w:rPr>
          <w:rFonts w:ascii="Calibri" w:hAnsi="Calibri" w:cs="Calibri"/>
          <w:b/>
          <w:sz w:val="22"/>
          <w:szCs w:val="22"/>
        </w:rPr>
        <w:t xml:space="preserve"> pierwszy dla każdej części zamówienia.</w:t>
      </w:r>
    </w:p>
    <w:p w14:paraId="351018A0" w14:textId="77777777" w:rsidR="00933D56" w:rsidRPr="00743B14" w:rsidRDefault="00933D56" w:rsidP="0015694F">
      <w:pPr>
        <w:pStyle w:val="pkt"/>
        <w:numPr>
          <w:ilvl w:val="0"/>
          <w:numId w:val="4"/>
        </w:numPr>
        <w:spacing w:before="0" w:after="0" w:line="276" w:lineRule="auto"/>
        <w:ind w:left="284" w:hanging="284"/>
        <w:rPr>
          <w:rFonts w:asciiTheme="minorHAnsi" w:hAnsiTheme="minorHAnsi" w:cstheme="minorHAnsi"/>
          <w:bCs/>
          <w:sz w:val="22"/>
          <w:szCs w:val="22"/>
        </w:rPr>
      </w:pPr>
      <w:r w:rsidRPr="00743B14">
        <w:rPr>
          <w:rFonts w:asciiTheme="minorHAnsi" w:hAnsiTheme="minorHAnsi" w:cstheme="minorHAnsi"/>
          <w:bCs/>
          <w:sz w:val="22"/>
          <w:szCs w:val="22"/>
        </w:rPr>
        <w:t>Zamawiający, w stosunku do Wykonawców wspólnie ubiegających się o udzielenie zamówienia, w odniesieniu do warunku dotyczącego zdolności technicznej lub zawodowej - dopuszcza łączne spełnianie warunku przez Wykonawców.</w:t>
      </w:r>
    </w:p>
    <w:p w14:paraId="458D8C90" w14:textId="559B2606" w:rsidR="00933D56" w:rsidRPr="00743B14" w:rsidRDefault="00933D56" w:rsidP="0015694F">
      <w:pPr>
        <w:pStyle w:val="pkt"/>
        <w:numPr>
          <w:ilvl w:val="0"/>
          <w:numId w:val="4"/>
        </w:numPr>
        <w:spacing w:before="0" w:after="0" w:line="276" w:lineRule="auto"/>
        <w:ind w:left="284" w:hanging="284"/>
        <w:rPr>
          <w:rFonts w:asciiTheme="minorHAnsi" w:hAnsiTheme="minorHAnsi" w:cstheme="minorHAnsi"/>
          <w:bCs/>
          <w:sz w:val="22"/>
          <w:szCs w:val="22"/>
        </w:rPr>
      </w:pPr>
      <w:r w:rsidRPr="00743B14">
        <w:rPr>
          <w:rFonts w:asciiTheme="minorHAnsi" w:hAnsiTheme="minorHAnsi" w:cstheme="minorHAnsi"/>
          <w:sz w:val="22"/>
          <w:szCs w:val="22"/>
        </w:rPr>
        <w:t xml:space="preserve">Zamawiający może na każdym etapie postępowania uznać, że wykonawca nie posiada wymaganych zdolności, jeżeli posiadanie przez wykonawcę sprzecznych interesów, w szczególności </w:t>
      </w:r>
      <w:r w:rsidRPr="00743B14">
        <w:rPr>
          <w:rFonts w:asciiTheme="minorHAnsi" w:hAnsiTheme="minorHAnsi" w:cstheme="minorHAnsi"/>
          <w:sz w:val="22"/>
          <w:szCs w:val="22"/>
        </w:rPr>
        <w:lastRenderedPageBreak/>
        <w:t>zaangażowanie zasobów technicznych lub zawodowych wykonawcy w inne przedsięwzięcia gospodarcze wykonawcy</w:t>
      </w:r>
      <w:r w:rsidR="009D0A8F" w:rsidRPr="00743B14">
        <w:rPr>
          <w:rFonts w:asciiTheme="minorHAnsi" w:hAnsiTheme="minorHAnsi" w:cstheme="minorHAnsi"/>
          <w:sz w:val="22"/>
          <w:szCs w:val="22"/>
        </w:rPr>
        <w:t>,</w:t>
      </w:r>
      <w:r w:rsidRPr="00743B14">
        <w:rPr>
          <w:rFonts w:asciiTheme="minorHAnsi" w:hAnsiTheme="minorHAnsi" w:cstheme="minorHAnsi"/>
          <w:sz w:val="22"/>
          <w:szCs w:val="22"/>
        </w:rPr>
        <w:t xml:space="preserve"> może mieć negatywny wpływ na realizację zamówienia.</w:t>
      </w:r>
    </w:p>
    <w:p w14:paraId="6256535E" w14:textId="77777777" w:rsidR="00790EDB" w:rsidRPr="00743B14" w:rsidRDefault="00790EDB" w:rsidP="0015694F">
      <w:pPr>
        <w:spacing w:line="276" w:lineRule="auto"/>
        <w:jc w:val="both"/>
        <w:rPr>
          <w:rFonts w:asciiTheme="minorHAnsi" w:hAnsiTheme="minorHAnsi" w:cstheme="minorHAnsi"/>
          <w:sz w:val="22"/>
          <w:szCs w:val="22"/>
        </w:rPr>
      </w:pPr>
    </w:p>
    <w:p w14:paraId="24C91BEF" w14:textId="0954E3D7" w:rsidR="0094339F" w:rsidRPr="00743B14" w:rsidRDefault="0094339F" w:rsidP="0015694F">
      <w:pPr>
        <w:pStyle w:val="Nagwek"/>
        <w:numPr>
          <w:ilvl w:val="0"/>
          <w:numId w:val="1"/>
        </w:numPr>
        <w:spacing w:line="276" w:lineRule="auto"/>
        <w:jc w:val="both"/>
        <w:rPr>
          <w:rFonts w:asciiTheme="minorHAnsi" w:hAnsiTheme="minorHAnsi" w:cstheme="minorHAnsi"/>
          <w:b/>
          <w:sz w:val="22"/>
          <w:szCs w:val="22"/>
        </w:rPr>
      </w:pPr>
      <w:r w:rsidRPr="00743B14">
        <w:rPr>
          <w:rFonts w:asciiTheme="minorHAnsi" w:hAnsiTheme="minorHAnsi" w:cstheme="minorHAnsi"/>
          <w:b/>
          <w:sz w:val="22"/>
          <w:szCs w:val="22"/>
        </w:rPr>
        <w:t>Podstawy wykluczenia</w:t>
      </w:r>
      <w:r w:rsidRPr="00743B14">
        <w:rPr>
          <w:rFonts w:asciiTheme="minorHAnsi" w:hAnsiTheme="minorHAnsi" w:cstheme="minorHAnsi"/>
          <w:b/>
          <w:sz w:val="22"/>
          <w:szCs w:val="22"/>
          <w:lang w:val="pl-PL"/>
        </w:rPr>
        <w:t>, o który</w:t>
      </w:r>
      <w:r w:rsidR="00751102" w:rsidRPr="00743B14">
        <w:rPr>
          <w:rFonts w:asciiTheme="minorHAnsi" w:hAnsiTheme="minorHAnsi" w:cstheme="minorHAnsi"/>
          <w:b/>
          <w:sz w:val="22"/>
          <w:szCs w:val="22"/>
          <w:lang w:val="pl-PL"/>
        </w:rPr>
        <w:t>ch</w:t>
      </w:r>
      <w:r w:rsidRPr="00743B14">
        <w:rPr>
          <w:rFonts w:asciiTheme="minorHAnsi" w:hAnsiTheme="minorHAnsi" w:cstheme="minorHAnsi"/>
          <w:b/>
          <w:sz w:val="22"/>
          <w:szCs w:val="22"/>
          <w:lang w:val="pl-PL"/>
        </w:rPr>
        <w:t xml:space="preserve"> mowa w art. 108 ust. 1 oraz 109 ust. 1 ustawy:</w:t>
      </w:r>
    </w:p>
    <w:p w14:paraId="5241710C" w14:textId="77777777" w:rsidR="0094339F" w:rsidRPr="00743B14" w:rsidRDefault="0094339F" w:rsidP="0015694F">
      <w:pPr>
        <w:spacing w:line="276" w:lineRule="auto"/>
        <w:rPr>
          <w:rFonts w:asciiTheme="minorHAnsi" w:hAnsiTheme="minorHAnsi" w:cstheme="minorHAnsi"/>
          <w:sz w:val="22"/>
          <w:szCs w:val="22"/>
        </w:rPr>
      </w:pPr>
    </w:p>
    <w:p w14:paraId="78D3FA54" w14:textId="77777777" w:rsidR="00745FE9" w:rsidRPr="00743B14" w:rsidRDefault="00745FE9" w:rsidP="0015694F">
      <w:pPr>
        <w:pStyle w:val="pkt"/>
        <w:numPr>
          <w:ilvl w:val="1"/>
          <w:numId w:val="5"/>
        </w:numPr>
        <w:tabs>
          <w:tab w:val="clear" w:pos="1440"/>
          <w:tab w:val="num" w:pos="284"/>
        </w:tabs>
        <w:spacing w:before="0" w:after="0" w:line="276" w:lineRule="auto"/>
        <w:ind w:left="284" w:hanging="284"/>
        <w:rPr>
          <w:rFonts w:ascii="Calibri" w:hAnsi="Calibri" w:cs="Calibri"/>
          <w:sz w:val="22"/>
          <w:szCs w:val="22"/>
        </w:rPr>
      </w:pPr>
      <w:r w:rsidRPr="00743B14">
        <w:rPr>
          <w:rFonts w:ascii="Calibri" w:hAnsi="Calibri" w:cs="Calibri"/>
          <w:sz w:val="22"/>
          <w:szCs w:val="22"/>
        </w:rPr>
        <w:t>Z postępowania o udzielenie zamówienia wyklucza się Wykonawców, w stosunku do których zachodzi którakolwiek z okoliczności wskazanych:</w:t>
      </w:r>
    </w:p>
    <w:p w14:paraId="77375FE0" w14:textId="77777777" w:rsidR="00745FE9" w:rsidRPr="00743B14" w:rsidRDefault="00745FE9" w:rsidP="0015694F">
      <w:pPr>
        <w:pStyle w:val="Teksttreci0"/>
        <w:numPr>
          <w:ilvl w:val="1"/>
          <w:numId w:val="18"/>
        </w:numPr>
        <w:shd w:val="clear" w:color="auto" w:fill="auto"/>
        <w:spacing w:line="276" w:lineRule="auto"/>
        <w:ind w:left="567" w:hanging="283"/>
        <w:jc w:val="both"/>
        <w:rPr>
          <w:rFonts w:ascii="Calibri" w:hAnsi="Calibri" w:cs="Calibri"/>
          <w:sz w:val="22"/>
          <w:szCs w:val="22"/>
        </w:rPr>
      </w:pPr>
      <w:r w:rsidRPr="00743B14">
        <w:rPr>
          <w:rFonts w:ascii="Calibri" w:hAnsi="Calibri" w:cs="Calibri"/>
          <w:sz w:val="22"/>
          <w:szCs w:val="22"/>
        </w:rPr>
        <w:t>w art. 108 ust. 1 ustawy;</w:t>
      </w:r>
    </w:p>
    <w:p w14:paraId="2265FBDA" w14:textId="1CC0929B" w:rsidR="00745FE9" w:rsidRPr="00743B14" w:rsidRDefault="00745FE9" w:rsidP="0015694F">
      <w:pPr>
        <w:pStyle w:val="Teksttreci0"/>
        <w:numPr>
          <w:ilvl w:val="1"/>
          <w:numId w:val="18"/>
        </w:numPr>
        <w:shd w:val="clear" w:color="auto" w:fill="auto"/>
        <w:spacing w:line="276" w:lineRule="auto"/>
        <w:ind w:left="567" w:hanging="283"/>
        <w:jc w:val="both"/>
        <w:rPr>
          <w:rFonts w:ascii="Calibri" w:hAnsi="Calibri" w:cs="Calibri"/>
          <w:sz w:val="22"/>
          <w:szCs w:val="22"/>
        </w:rPr>
      </w:pPr>
      <w:r w:rsidRPr="00743B14">
        <w:rPr>
          <w:rFonts w:ascii="Calibri" w:hAnsi="Calibri" w:cs="Calibri"/>
          <w:sz w:val="22"/>
          <w:szCs w:val="22"/>
        </w:rPr>
        <w:t>w art. 109 ust. 1 pkt. 4 ustawy, tj.:</w:t>
      </w:r>
    </w:p>
    <w:p w14:paraId="4CD65907" w14:textId="77777777" w:rsidR="00745FE9" w:rsidRPr="00743B14" w:rsidRDefault="00745FE9" w:rsidP="005C1BFD">
      <w:pPr>
        <w:pStyle w:val="pkt"/>
        <w:spacing w:before="0" w:after="0" w:line="276" w:lineRule="auto"/>
        <w:ind w:firstLine="0"/>
        <w:rPr>
          <w:rFonts w:ascii="Calibri" w:hAnsi="Calibri" w:cs="Calibri"/>
          <w:bCs/>
          <w:kern w:val="32"/>
          <w:sz w:val="22"/>
          <w:szCs w:val="22"/>
        </w:rPr>
      </w:pPr>
      <w:r w:rsidRPr="00743B14">
        <w:rPr>
          <w:rFonts w:ascii="Calibri" w:hAnsi="Calibri" w:cs="Calibri"/>
          <w:bCs/>
          <w:kern w:val="32"/>
          <w:sz w:val="22"/>
          <w:szCs w:val="22"/>
        </w:rPr>
        <w:t xml:space="preserve">w </w:t>
      </w:r>
      <w:proofErr w:type="gramStart"/>
      <w:r w:rsidRPr="00743B14">
        <w:rPr>
          <w:rFonts w:ascii="Calibri" w:hAnsi="Calibri" w:cs="Calibri"/>
          <w:bCs/>
          <w:kern w:val="32"/>
          <w:sz w:val="22"/>
          <w:szCs w:val="22"/>
        </w:rPr>
        <w:t>stosunku</w:t>
      </w:r>
      <w:proofErr w:type="gramEnd"/>
      <w:r w:rsidRPr="00743B14">
        <w:rPr>
          <w:rFonts w:ascii="Calibri" w:hAnsi="Calibri" w:cs="Calibri"/>
          <w:bCs/>
          <w:kern w:val="32"/>
          <w:sz w:val="22"/>
          <w:szCs w:val="22"/>
        </w:rPr>
        <w:t xml:space="preserve">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56224978" w14:textId="77777777" w:rsidR="00745FE9" w:rsidRPr="00743B14" w:rsidRDefault="00745FE9" w:rsidP="0015694F">
      <w:pPr>
        <w:pStyle w:val="pkt"/>
        <w:numPr>
          <w:ilvl w:val="1"/>
          <w:numId w:val="5"/>
        </w:numPr>
        <w:tabs>
          <w:tab w:val="clear" w:pos="1440"/>
          <w:tab w:val="num" w:pos="284"/>
        </w:tabs>
        <w:spacing w:before="0" w:after="0" w:line="276" w:lineRule="auto"/>
        <w:ind w:left="284" w:hanging="284"/>
        <w:rPr>
          <w:rFonts w:asciiTheme="minorHAnsi" w:hAnsiTheme="minorHAnsi" w:cstheme="minorHAnsi"/>
          <w:sz w:val="22"/>
          <w:szCs w:val="22"/>
        </w:rPr>
      </w:pPr>
      <w:r w:rsidRPr="00743B14">
        <w:rPr>
          <w:rFonts w:asciiTheme="minorHAnsi" w:hAnsiTheme="minorHAnsi" w:cstheme="minorHAnsi"/>
          <w:sz w:val="22"/>
          <w:szCs w:val="22"/>
        </w:rPr>
        <w:t>Wykluczenie Wykonawcy następuje zgodnie z art. 111 ustawy.</w:t>
      </w:r>
    </w:p>
    <w:p w14:paraId="44CF075E" w14:textId="7ED699DB" w:rsidR="00745FE9" w:rsidRPr="00743B14" w:rsidRDefault="00745FE9" w:rsidP="0015694F">
      <w:pPr>
        <w:numPr>
          <w:ilvl w:val="1"/>
          <w:numId w:val="5"/>
        </w:numPr>
        <w:tabs>
          <w:tab w:val="clear" w:pos="1440"/>
          <w:tab w:val="num" w:pos="284"/>
        </w:tabs>
        <w:autoSpaceDE w:val="0"/>
        <w:autoSpaceDN w:val="0"/>
        <w:adjustRightInd w:val="0"/>
        <w:spacing w:line="276" w:lineRule="auto"/>
        <w:ind w:left="284" w:hanging="284"/>
        <w:jc w:val="both"/>
        <w:rPr>
          <w:rFonts w:asciiTheme="minorHAnsi" w:eastAsia="Calibri" w:hAnsiTheme="minorHAnsi" w:cstheme="minorHAnsi"/>
          <w:sz w:val="22"/>
          <w:szCs w:val="22"/>
          <w:lang w:eastAsia="pl-PL"/>
        </w:rPr>
      </w:pPr>
      <w:r w:rsidRPr="00743B14">
        <w:rPr>
          <w:rFonts w:asciiTheme="minorHAnsi" w:eastAsia="Calibri" w:hAnsiTheme="minorHAnsi" w:cstheme="minorHAnsi"/>
          <w:sz w:val="22"/>
          <w:szCs w:val="22"/>
          <w:lang w:eastAsia="pl-PL"/>
        </w:rPr>
        <w:t>W przedmiotowym postępowaniu o udzielenie zamówienia publicznego Zamawiający stosuje również środek, o którym mowa w art. 1 pkt 3 ustawy z dnia 13 kwietnia 2022 r. o szczególnych rozwiązaniach w zakresie przeciwdziałania wspieraniu agresji na Ukrainę oraz służących ochronie bezpieczeństwa narodowego, zwanej dalej: „ustawą sankcyjną”.</w:t>
      </w:r>
    </w:p>
    <w:p w14:paraId="555A779D" w14:textId="1618B422" w:rsidR="00745FE9" w:rsidRPr="00743B14" w:rsidRDefault="00745FE9" w:rsidP="0015694F">
      <w:pPr>
        <w:numPr>
          <w:ilvl w:val="1"/>
          <w:numId w:val="5"/>
        </w:numPr>
        <w:tabs>
          <w:tab w:val="clear" w:pos="1440"/>
          <w:tab w:val="num" w:pos="284"/>
        </w:tabs>
        <w:autoSpaceDE w:val="0"/>
        <w:autoSpaceDN w:val="0"/>
        <w:adjustRightInd w:val="0"/>
        <w:spacing w:line="276" w:lineRule="auto"/>
        <w:ind w:left="284" w:hanging="284"/>
        <w:jc w:val="both"/>
        <w:rPr>
          <w:rFonts w:asciiTheme="minorHAnsi" w:eastAsia="Calibri" w:hAnsiTheme="minorHAnsi" w:cstheme="minorHAnsi"/>
          <w:sz w:val="22"/>
          <w:szCs w:val="22"/>
          <w:lang w:eastAsia="pl-PL"/>
        </w:rPr>
      </w:pPr>
      <w:r w:rsidRPr="00743B14">
        <w:rPr>
          <w:rFonts w:asciiTheme="minorHAnsi" w:eastAsia="Calibri" w:hAnsiTheme="minorHAnsi" w:cstheme="minorHAnsi"/>
          <w:sz w:val="22"/>
          <w:szCs w:val="22"/>
        </w:rPr>
        <w:t>Zamawiający wykluczy z niniejszego postępowania wykonawców</w:t>
      </w:r>
      <w:r w:rsidR="00D94AAD" w:rsidRPr="00743B14">
        <w:rPr>
          <w:rFonts w:asciiTheme="minorHAnsi" w:eastAsia="Calibri" w:hAnsiTheme="minorHAnsi" w:cstheme="minorHAnsi"/>
          <w:sz w:val="22"/>
          <w:szCs w:val="22"/>
        </w:rPr>
        <w:t xml:space="preserve"> </w:t>
      </w:r>
      <w:r w:rsidR="00D94AAD" w:rsidRPr="00743B14">
        <w:rPr>
          <w:rFonts w:asciiTheme="minorHAnsi" w:eastAsia="Calibri" w:hAnsiTheme="minorHAnsi" w:cstheme="minorHAnsi"/>
          <w:sz w:val="22"/>
          <w:szCs w:val="22"/>
          <w:lang w:eastAsia="pl-PL"/>
        </w:rPr>
        <w:t>wskazanych w art. 7 ust. 1 ustawy sankcyjnej, to jest</w:t>
      </w:r>
      <w:r w:rsidRPr="00743B14">
        <w:rPr>
          <w:rFonts w:asciiTheme="minorHAnsi" w:hAnsiTheme="minorHAnsi" w:cstheme="minorHAnsi"/>
          <w:sz w:val="22"/>
          <w:szCs w:val="22"/>
        </w:rPr>
        <w:t>:</w:t>
      </w:r>
    </w:p>
    <w:p w14:paraId="0AABB368" w14:textId="77777777" w:rsidR="00745FE9" w:rsidRPr="00743B14" w:rsidRDefault="00745FE9" w:rsidP="0015694F">
      <w:pPr>
        <w:numPr>
          <w:ilvl w:val="0"/>
          <w:numId w:val="45"/>
        </w:numPr>
        <w:spacing w:line="276" w:lineRule="auto"/>
        <w:jc w:val="both"/>
        <w:rPr>
          <w:rFonts w:asciiTheme="minorHAnsi" w:hAnsiTheme="minorHAnsi" w:cstheme="minorHAnsi"/>
          <w:sz w:val="22"/>
          <w:szCs w:val="22"/>
        </w:rPr>
      </w:pPr>
      <w:r w:rsidRPr="00743B14">
        <w:rPr>
          <w:rFonts w:asciiTheme="minorHAnsi" w:hAnsiTheme="minorHAnsi" w:cstheme="minorHAnsi"/>
          <w:sz w:val="22"/>
          <w:szCs w:val="22"/>
        </w:rPr>
        <w:t xml:space="preserve">wymienionych w wykazach określonych w </w:t>
      </w:r>
      <w:hyperlink r:id="rId10" w:anchor="/document/67607987?cm=DOCUMENT" w:history="1">
        <w:r w:rsidRPr="00743B14">
          <w:rPr>
            <w:rStyle w:val="Hipercze"/>
            <w:rFonts w:asciiTheme="minorHAnsi" w:hAnsiTheme="minorHAnsi" w:cstheme="minorHAnsi"/>
            <w:color w:val="auto"/>
            <w:sz w:val="22"/>
            <w:szCs w:val="22"/>
            <w:u w:val="none"/>
          </w:rPr>
          <w:t>rozporządzeniu</w:t>
        </w:r>
      </w:hyperlink>
      <w:r w:rsidRPr="00743B14">
        <w:rPr>
          <w:rFonts w:asciiTheme="minorHAnsi" w:hAnsiTheme="minorHAnsi" w:cstheme="minorHAnsi"/>
          <w:sz w:val="22"/>
          <w:szCs w:val="22"/>
        </w:rPr>
        <w:t xml:space="preserve"> 765/2006 i </w:t>
      </w:r>
      <w:hyperlink r:id="rId11" w:anchor="/document/68410867?cm=DOCUMENT" w:history="1">
        <w:r w:rsidRPr="00743B14">
          <w:rPr>
            <w:rStyle w:val="Hipercze"/>
            <w:rFonts w:asciiTheme="minorHAnsi" w:hAnsiTheme="minorHAnsi" w:cstheme="minorHAnsi"/>
            <w:color w:val="auto"/>
            <w:sz w:val="22"/>
            <w:szCs w:val="22"/>
            <w:u w:val="none"/>
          </w:rPr>
          <w:t>rozporządzeniu</w:t>
        </w:r>
      </w:hyperlink>
      <w:r w:rsidRPr="00743B14">
        <w:rPr>
          <w:rFonts w:asciiTheme="minorHAnsi" w:hAnsiTheme="minorHAnsi" w:cstheme="minorHAnsi"/>
          <w:sz w:val="22"/>
          <w:szCs w:val="22"/>
        </w:rPr>
        <w:t xml:space="preserve"> 269/2014 albo wpisanych na listę na podstawie decyzji w sprawie wpisu na listę rozstrzygającej o zastosowaniu środka, o którym mowa w art. 1 pkt 3 ustawy sankcyjnej;</w:t>
      </w:r>
    </w:p>
    <w:p w14:paraId="780E496F" w14:textId="47EF7D13" w:rsidR="00745FE9" w:rsidRPr="00743B14" w:rsidRDefault="00745FE9" w:rsidP="0015694F">
      <w:pPr>
        <w:numPr>
          <w:ilvl w:val="0"/>
          <w:numId w:val="45"/>
        </w:numPr>
        <w:spacing w:line="276" w:lineRule="auto"/>
        <w:jc w:val="both"/>
        <w:rPr>
          <w:rFonts w:asciiTheme="minorHAnsi" w:hAnsiTheme="minorHAnsi" w:cstheme="minorHAnsi"/>
          <w:sz w:val="22"/>
          <w:szCs w:val="22"/>
        </w:rPr>
      </w:pPr>
      <w:r w:rsidRPr="00743B14">
        <w:rPr>
          <w:rFonts w:asciiTheme="minorHAnsi" w:hAnsiTheme="minorHAnsi" w:cstheme="minorHAnsi"/>
          <w:sz w:val="22"/>
          <w:szCs w:val="22"/>
        </w:rPr>
        <w:t xml:space="preserve">których beneficjentem rzeczywistym w rozumieniu </w:t>
      </w:r>
      <w:hyperlink r:id="rId12" w:anchor="/document/18708093?cm=DOCUMENT" w:history="1">
        <w:r w:rsidRPr="00743B14">
          <w:rPr>
            <w:rStyle w:val="Hipercze"/>
            <w:rFonts w:asciiTheme="minorHAnsi" w:hAnsiTheme="minorHAnsi" w:cstheme="minorHAnsi"/>
            <w:color w:val="auto"/>
            <w:sz w:val="22"/>
            <w:szCs w:val="22"/>
            <w:u w:val="none"/>
          </w:rPr>
          <w:t>ustawy</w:t>
        </w:r>
      </w:hyperlink>
      <w:r w:rsidRPr="00743B14">
        <w:rPr>
          <w:rFonts w:asciiTheme="minorHAnsi" w:hAnsiTheme="minorHAnsi" w:cstheme="minorHAnsi"/>
          <w:sz w:val="22"/>
          <w:szCs w:val="22"/>
        </w:rPr>
        <w:t xml:space="preserve"> z dnia 1 marca 2018 r. o przeciwdziałaniu praniu pieniędzy oraz finansowaniu terroryzmu  jest osoba wymieniona w wykazach określonych w </w:t>
      </w:r>
      <w:hyperlink r:id="rId13" w:anchor="/document/67607987?cm=DOCUMENT" w:history="1">
        <w:r w:rsidRPr="00743B14">
          <w:rPr>
            <w:rStyle w:val="Hipercze"/>
            <w:rFonts w:asciiTheme="minorHAnsi" w:hAnsiTheme="minorHAnsi" w:cstheme="minorHAnsi"/>
            <w:color w:val="auto"/>
            <w:sz w:val="22"/>
            <w:szCs w:val="22"/>
            <w:u w:val="none"/>
          </w:rPr>
          <w:t>rozporządzeniu</w:t>
        </w:r>
      </w:hyperlink>
      <w:r w:rsidRPr="00743B14">
        <w:rPr>
          <w:rFonts w:asciiTheme="minorHAnsi" w:hAnsiTheme="minorHAnsi" w:cstheme="minorHAnsi"/>
          <w:sz w:val="22"/>
          <w:szCs w:val="22"/>
        </w:rPr>
        <w:t xml:space="preserve"> 765/2006 i </w:t>
      </w:r>
      <w:hyperlink r:id="rId14" w:anchor="/document/68410867?cm=DOCUMENT" w:history="1">
        <w:r w:rsidRPr="00743B14">
          <w:rPr>
            <w:rStyle w:val="Hipercze"/>
            <w:rFonts w:asciiTheme="minorHAnsi" w:hAnsiTheme="minorHAnsi" w:cstheme="minorHAnsi"/>
            <w:color w:val="auto"/>
            <w:sz w:val="22"/>
            <w:szCs w:val="22"/>
            <w:u w:val="none"/>
          </w:rPr>
          <w:t>rozporządzeniu</w:t>
        </w:r>
      </w:hyperlink>
      <w:r w:rsidRPr="00743B14">
        <w:rPr>
          <w:rFonts w:asciiTheme="minorHAnsi" w:hAnsiTheme="minorHAnsi" w:cstheme="minorHAnsi"/>
          <w:sz w:val="22"/>
          <w:szCs w:val="22"/>
        </w:rPr>
        <w:t xml:space="preserve"> 269/2014 albo wpisana na listę lub będąca takim beneficjentem rzeczywistym od dnia 24 lutego 2022 r., o ile została wpisana na listę na podstawie decyzji w sprawie wpisu na listę rozstrzygającej o zastosowaniu środka, o którym mowa w art. 1 pkt 3 ustawy sankcyjnej;</w:t>
      </w:r>
    </w:p>
    <w:p w14:paraId="5724316A" w14:textId="499E1440" w:rsidR="00745FE9" w:rsidRPr="00743B14" w:rsidRDefault="00745FE9" w:rsidP="0015694F">
      <w:pPr>
        <w:numPr>
          <w:ilvl w:val="0"/>
          <w:numId w:val="45"/>
        </w:numPr>
        <w:spacing w:line="276" w:lineRule="auto"/>
        <w:jc w:val="both"/>
        <w:rPr>
          <w:rFonts w:asciiTheme="minorHAnsi" w:hAnsiTheme="minorHAnsi" w:cstheme="minorHAnsi"/>
          <w:sz w:val="22"/>
          <w:szCs w:val="22"/>
        </w:rPr>
      </w:pPr>
      <w:r w:rsidRPr="00743B14">
        <w:rPr>
          <w:rFonts w:asciiTheme="minorHAnsi" w:hAnsiTheme="minorHAnsi" w:cstheme="minorHAnsi"/>
          <w:sz w:val="22"/>
          <w:szCs w:val="22"/>
        </w:rPr>
        <w:t xml:space="preserve">których jednostką dominującą w rozumieniu </w:t>
      </w:r>
      <w:hyperlink r:id="rId15" w:anchor="/document/16796295?unitId=art(3)ust(1)pkt(37)&amp;cm=DOCUMENT" w:history="1">
        <w:r w:rsidRPr="00743B14">
          <w:rPr>
            <w:rStyle w:val="Hipercze"/>
            <w:rFonts w:asciiTheme="minorHAnsi" w:hAnsiTheme="minorHAnsi" w:cstheme="minorHAnsi"/>
            <w:color w:val="auto"/>
            <w:sz w:val="22"/>
            <w:szCs w:val="22"/>
            <w:u w:val="none"/>
          </w:rPr>
          <w:t>art. 3 ust. 1 pkt 37</w:t>
        </w:r>
      </w:hyperlink>
      <w:r w:rsidRPr="00743B14">
        <w:rPr>
          <w:rFonts w:asciiTheme="minorHAnsi" w:hAnsiTheme="minorHAnsi" w:cstheme="minorHAnsi"/>
          <w:sz w:val="22"/>
          <w:szCs w:val="22"/>
        </w:rPr>
        <w:t xml:space="preserve"> ustawy z dnia 29 września 1994 r. o rachunkowości  jest podmiot wymieniony w wykazach określonych w </w:t>
      </w:r>
      <w:hyperlink r:id="rId16" w:anchor="/document/67607987?cm=DOCUMENT" w:history="1">
        <w:r w:rsidRPr="00743B14">
          <w:rPr>
            <w:rStyle w:val="Hipercze"/>
            <w:rFonts w:asciiTheme="minorHAnsi" w:hAnsiTheme="minorHAnsi" w:cstheme="minorHAnsi"/>
            <w:color w:val="auto"/>
            <w:sz w:val="22"/>
            <w:szCs w:val="22"/>
            <w:u w:val="none"/>
          </w:rPr>
          <w:t>rozporządzeniu</w:t>
        </w:r>
      </w:hyperlink>
      <w:r w:rsidRPr="00743B14">
        <w:rPr>
          <w:rFonts w:asciiTheme="minorHAnsi" w:hAnsiTheme="minorHAnsi" w:cstheme="minorHAnsi"/>
          <w:sz w:val="22"/>
          <w:szCs w:val="22"/>
        </w:rPr>
        <w:t xml:space="preserve"> 765/2006 i </w:t>
      </w:r>
      <w:hyperlink r:id="rId17" w:anchor="/document/68410867?cm=DOCUMENT" w:history="1">
        <w:r w:rsidRPr="00743B14">
          <w:rPr>
            <w:rStyle w:val="Hipercze"/>
            <w:rFonts w:asciiTheme="minorHAnsi" w:hAnsiTheme="minorHAnsi" w:cstheme="minorHAnsi"/>
            <w:color w:val="auto"/>
            <w:sz w:val="22"/>
            <w:szCs w:val="22"/>
            <w:u w:val="none"/>
          </w:rPr>
          <w:t>rozporządzeniu</w:t>
        </w:r>
      </w:hyperlink>
      <w:r w:rsidRPr="00743B14">
        <w:rPr>
          <w:rFonts w:asciiTheme="minorHAnsi" w:hAnsiTheme="minorHAnsi" w:cstheme="minorHAnsi"/>
          <w:sz w:val="22"/>
          <w:szCs w:val="22"/>
        </w:rPr>
        <w:t xml:space="preserve"> 269/2014 albo wpisany na listę lub będący taką jednostką dominującą od dnia 24 lutego 2022 r., o ile został wpisany na listę na podstawie decyzji w sprawie wpisu na listę rozstrzygającej o zastosowaniu środka, o którym mowa w art. 1 pkt 3 ustawy sankcyjnej.</w:t>
      </w:r>
    </w:p>
    <w:p w14:paraId="6F70BA4E" w14:textId="5B67DDB8" w:rsidR="00745FE9" w:rsidRPr="00743B14" w:rsidRDefault="00745FE9" w:rsidP="0015694F">
      <w:pPr>
        <w:numPr>
          <w:ilvl w:val="1"/>
          <w:numId w:val="5"/>
        </w:numPr>
        <w:tabs>
          <w:tab w:val="clear" w:pos="1440"/>
          <w:tab w:val="num" w:pos="284"/>
        </w:tabs>
        <w:autoSpaceDE w:val="0"/>
        <w:autoSpaceDN w:val="0"/>
        <w:adjustRightInd w:val="0"/>
        <w:spacing w:line="276" w:lineRule="auto"/>
        <w:ind w:left="284" w:hanging="284"/>
        <w:jc w:val="both"/>
        <w:rPr>
          <w:rFonts w:asciiTheme="minorHAnsi" w:eastAsia="Calibri" w:hAnsiTheme="minorHAnsi" w:cstheme="minorHAnsi"/>
          <w:sz w:val="22"/>
          <w:szCs w:val="22"/>
          <w:lang w:eastAsia="pl-PL"/>
        </w:rPr>
      </w:pPr>
      <w:r w:rsidRPr="00743B14">
        <w:rPr>
          <w:rFonts w:asciiTheme="minorHAnsi" w:eastAsia="Calibri" w:hAnsiTheme="minorHAnsi" w:cstheme="minorHAnsi"/>
          <w:sz w:val="22"/>
          <w:szCs w:val="22"/>
          <w:lang w:eastAsia="pl-PL"/>
        </w:rPr>
        <w:t>Zamawiający odrzuci ofertę Wykonawcy wykluczonego</w:t>
      </w:r>
      <w:r w:rsidR="00D94AAD" w:rsidRPr="00743B14">
        <w:rPr>
          <w:rFonts w:asciiTheme="minorHAnsi" w:eastAsia="Calibri" w:hAnsiTheme="minorHAnsi" w:cstheme="minorHAnsi"/>
          <w:sz w:val="22"/>
          <w:szCs w:val="22"/>
          <w:lang w:eastAsia="pl-PL"/>
        </w:rPr>
        <w:t xml:space="preserve"> z postępowania.</w:t>
      </w:r>
    </w:p>
    <w:p w14:paraId="24CFF059" w14:textId="77777777" w:rsidR="007C6AEA" w:rsidRPr="00743B14" w:rsidRDefault="007C6AEA" w:rsidP="0015694F">
      <w:pPr>
        <w:spacing w:line="276" w:lineRule="auto"/>
        <w:ind w:left="360"/>
        <w:rPr>
          <w:rFonts w:asciiTheme="minorHAnsi" w:hAnsiTheme="minorHAnsi" w:cstheme="minorHAnsi"/>
          <w:sz w:val="22"/>
          <w:szCs w:val="22"/>
        </w:rPr>
      </w:pPr>
    </w:p>
    <w:p w14:paraId="58443D54" w14:textId="77777777" w:rsidR="0094339F" w:rsidRPr="00743B14" w:rsidRDefault="0094339F" w:rsidP="0015694F">
      <w:pPr>
        <w:pStyle w:val="Nagwek"/>
        <w:numPr>
          <w:ilvl w:val="0"/>
          <w:numId w:val="1"/>
        </w:numPr>
        <w:spacing w:line="276" w:lineRule="auto"/>
        <w:jc w:val="both"/>
        <w:rPr>
          <w:rFonts w:asciiTheme="minorHAnsi" w:hAnsiTheme="minorHAnsi" w:cstheme="minorHAnsi"/>
          <w:b/>
          <w:bCs/>
          <w:sz w:val="22"/>
          <w:szCs w:val="22"/>
        </w:rPr>
      </w:pPr>
      <w:r w:rsidRPr="00743B14">
        <w:rPr>
          <w:rFonts w:asciiTheme="minorHAnsi" w:hAnsiTheme="minorHAnsi" w:cstheme="minorHAnsi"/>
          <w:b/>
          <w:bCs/>
          <w:sz w:val="22"/>
          <w:szCs w:val="22"/>
          <w:lang w:val="pl-PL" w:eastAsia="pl-PL"/>
        </w:rPr>
        <w:t>Informację</w:t>
      </w:r>
      <w:r w:rsidRPr="00743B14">
        <w:rPr>
          <w:rFonts w:asciiTheme="minorHAnsi" w:hAnsiTheme="minorHAnsi" w:cstheme="minorHAnsi"/>
          <w:b/>
          <w:bCs/>
          <w:sz w:val="22"/>
          <w:szCs w:val="22"/>
          <w:lang w:eastAsia="pl-PL"/>
        </w:rPr>
        <w:t xml:space="preserve"> o podmiotowych środkach dowodowych</w:t>
      </w:r>
      <w:r w:rsidRPr="00743B14">
        <w:rPr>
          <w:rFonts w:asciiTheme="minorHAnsi" w:hAnsiTheme="minorHAnsi" w:cstheme="minorHAnsi"/>
          <w:b/>
          <w:bCs/>
          <w:sz w:val="22"/>
          <w:szCs w:val="22"/>
        </w:rPr>
        <w:t>:</w:t>
      </w:r>
    </w:p>
    <w:p w14:paraId="4CF1A5CB" w14:textId="77777777" w:rsidR="0094339F" w:rsidRPr="00743B14" w:rsidRDefault="0094339F" w:rsidP="0015694F">
      <w:pPr>
        <w:spacing w:line="276" w:lineRule="auto"/>
        <w:rPr>
          <w:rFonts w:asciiTheme="minorHAnsi" w:hAnsiTheme="minorHAnsi" w:cstheme="minorHAnsi"/>
          <w:sz w:val="22"/>
          <w:szCs w:val="22"/>
          <w:lang w:eastAsia="pl-PL"/>
        </w:rPr>
      </w:pPr>
    </w:p>
    <w:p w14:paraId="6D723443" w14:textId="45DB79AA" w:rsidR="0094339F" w:rsidRPr="00743B14" w:rsidRDefault="0094339F" w:rsidP="0015694F">
      <w:pPr>
        <w:pStyle w:val="pkt"/>
        <w:numPr>
          <w:ilvl w:val="0"/>
          <w:numId w:val="19"/>
        </w:numPr>
        <w:spacing w:before="0" w:after="0" w:line="276" w:lineRule="auto"/>
        <w:ind w:left="284" w:hanging="284"/>
        <w:rPr>
          <w:rFonts w:asciiTheme="minorHAnsi" w:hAnsiTheme="minorHAnsi" w:cstheme="minorHAnsi"/>
          <w:sz w:val="22"/>
          <w:szCs w:val="22"/>
        </w:rPr>
      </w:pPr>
      <w:bookmarkStart w:id="3" w:name="_Hlk215822370"/>
      <w:r w:rsidRPr="00743B14">
        <w:rPr>
          <w:rFonts w:asciiTheme="minorHAnsi" w:hAnsiTheme="minorHAnsi" w:cstheme="minorHAnsi"/>
          <w:sz w:val="22"/>
          <w:szCs w:val="22"/>
        </w:rPr>
        <w:t xml:space="preserve">Do oferty Wykonawca zobowiązany jest dołączyć </w:t>
      </w:r>
      <w:r w:rsidR="00894236" w:rsidRPr="00743B14">
        <w:rPr>
          <w:rFonts w:asciiTheme="minorHAnsi" w:hAnsiTheme="minorHAnsi" w:cstheme="minorHAnsi"/>
          <w:sz w:val="22"/>
          <w:szCs w:val="22"/>
        </w:rPr>
        <w:t xml:space="preserve">następujące, </w:t>
      </w:r>
      <w:r w:rsidRPr="00743B14">
        <w:rPr>
          <w:rFonts w:asciiTheme="minorHAnsi" w:hAnsiTheme="minorHAnsi" w:cstheme="minorHAnsi"/>
          <w:sz w:val="22"/>
          <w:szCs w:val="22"/>
        </w:rPr>
        <w:t>aktualne na dzień składania ofert</w:t>
      </w:r>
      <w:r w:rsidR="00894236" w:rsidRPr="00743B14">
        <w:rPr>
          <w:rFonts w:asciiTheme="minorHAnsi" w:hAnsiTheme="minorHAnsi" w:cstheme="minorHAnsi"/>
          <w:sz w:val="22"/>
          <w:szCs w:val="22"/>
        </w:rPr>
        <w:t xml:space="preserve"> podmiotowe środki dowodowe</w:t>
      </w:r>
      <w:r w:rsidR="00894236" w:rsidRPr="00743B14">
        <w:rPr>
          <w:rFonts w:asciiTheme="minorHAnsi" w:hAnsiTheme="minorHAnsi" w:cstheme="minorHAnsi"/>
          <w:b/>
          <w:sz w:val="22"/>
          <w:szCs w:val="22"/>
        </w:rPr>
        <w:t>:</w:t>
      </w:r>
    </w:p>
    <w:p w14:paraId="2B4984C8" w14:textId="323211E3" w:rsidR="00894236" w:rsidRPr="00743B14" w:rsidRDefault="00894236" w:rsidP="0015694F">
      <w:pPr>
        <w:numPr>
          <w:ilvl w:val="1"/>
          <w:numId w:val="20"/>
        </w:numPr>
        <w:spacing w:line="276" w:lineRule="auto"/>
        <w:ind w:left="567" w:hanging="283"/>
        <w:jc w:val="both"/>
        <w:rPr>
          <w:rFonts w:asciiTheme="minorHAnsi" w:hAnsiTheme="minorHAnsi" w:cstheme="minorHAnsi"/>
          <w:sz w:val="22"/>
          <w:szCs w:val="22"/>
        </w:rPr>
      </w:pPr>
      <w:r w:rsidRPr="00743B14">
        <w:rPr>
          <w:rFonts w:asciiTheme="minorHAnsi" w:hAnsiTheme="minorHAnsi" w:cstheme="minorHAnsi"/>
          <w:sz w:val="22"/>
          <w:szCs w:val="22"/>
        </w:rPr>
        <w:t xml:space="preserve">oświadczenie o spełnianiu warunków udziału w postępowaniu oraz o braku podstaw do wykluczenia z postępowania – zgodnie z </w:t>
      </w:r>
      <w:r w:rsidRPr="00743B14">
        <w:rPr>
          <w:rFonts w:asciiTheme="minorHAnsi" w:hAnsiTheme="minorHAnsi" w:cstheme="minorHAnsi"/>
          <w:b/>
          <w:sz w:val="22"/>
          <w:szCs w:val="22"/>
        </w:rPr>
        <w:t>Załącznikiem nr 2 do SWZ,</w:t>
      </w:r>
    </w:p>
    <w:p w14:paraId="6D548270" w14:textId="1C8D45BC" w:rsidR="00745FE9" w:rsidRPr="00743B14" w:rsidRDefault="00745FE9" w:rsidP="0015694F">
      <w:pPr>
        <w:numPr>
          <w:ilvl w:val="1"/>
          <w:numId w:val="20"/>
        </w:numPr>
        <w:spacing w:line="276" w:lineRule="auto"/>
        <w:ind w:left="567" w:hanging="283"/>
        <w:jc w:val="both"/>
        <w:rPr>
          <w:rFonts w:asciiTheme="minorHAnsi" w:hAnsiTheme="minorHAnsi" w:cstheme="minorHAnsi"/>
          <w:sz w:val="22"/>
          <w:szCs w:val="22"/>
        </w:rPr>
      </w:pPr>
      <w:r w:rsidRPr="00743B14">
        <w:rPr>
          <w:rFonts w:asciiTheme="minorHAnsi" w:hAnsiTheme="minorHAnsi" w:cstheme="minorHAnsi"/>
          <w:sz w:val="22"/>
          <w:szCs w:val="22"/>
        </w:rPr>
        <w:lastRenderedPageBreak/>
        <w:t>aktualną koncesję na prowadzenie działalności gospodarczej w zakresie usług ochrony osób i mienia, o której mowa w art. 15 ust. 1 ustawy o ochronie osób i mienia wydaną przez ministra właściwego do spraw wewnętrznych</w:t>
      </w:r>
      <w:r w:rsidRPr="00743B14">
        <w:rPr>
          <w:rFonts w:asciiTheme="minorHAnsi" w:hAnsiTheme="minorHAnsi" w:cstheme="minorHAnsi"/>
          <w:b/>
          <w:sz w:val="22"/>
          <w:szCs w:val="22"/>
        </w:rPr>
        <w:t>,</w:t>
      </w:r>
    </w:p>
    <w:p w14:paraId="51FAD785" w14:textId="3984E13A" w:rsidR="00745FE9" w:rsidRPr="00743B14" w:rsidRDefault="0094339F" w:rsidP="0015694F">
      <w:pPr>
        <w:numPr>
          <w:ilvl w:val="1"/>
          <w:numId w:val="20"/>
        </w:numPr>
        <w:spacing w:line="276" w:lineRule="auto"/>
        <w:ind w:left="567" w:hanging="283"/>
        <w:jc w:val="both"/>
        <w:rPr>
          <w:rFonts w:asciiTheme="minorHAnsi" w:hAnsiTheme="minorHAnsi" w:cstheme="minorHAnsi"/>
          <w:sz w:val="22"/>
          <w:szCs w:val="22"/>
        </w:rPr>
      </w:pPr>
      <w:r w:rsidRPr="00743B14">
        <w:rPr>
          <w:rFonts w:asciiTheme="minorHAnsi" w:hAnsiTheme="minorHAnsi" w:cstheme="minorHAnsi"/>
          <w:sz w:val="22"/>
          <w:szCs w:val="22"/>
        </w:rPr>
        <w:t>dokument</w:t>
      </w:r>
      <w:r w:rsidR="00CE026E" w:rsidRPr="00743B14">
        <w:rPr>
          <w:rFonts w:asciiTheme="minorHAnsi" w:hAnsiTheme="minorHAnsi" w:cstheme="minorHAnsi"/>
          <w:sz w:val="22"/>
          <w:szCs w:val="22"/>
        </w:rPr>
        <w:t>y</w:t>
      </w:r>
      <w:r w:rsidRPr="00743B14">
        <w:rPr>
          <w:rFonts w:asciiTheme="minorHAnsi" w:hAnsiTheme="minorHAnsi" w:cstheme="minorHAnsi"/>
          <w:sz w:val="22"/>
          <w:szCs w:val="22"/>
        </w:rPr>
        <w:t xml:space="preserve"> potwierdzając</w:t>
      </w:r>
      <w:r w:rsidR="00CE026E" w:rsidRPr="00743B14">
        <w:rPr>
          <w:rFonts w:asciiTheme="minorHAnsi" w:hAnsiTheme="minorHAnsi" w:cstheme="minorHAnsi"/>
          <w:sz w:val="22"/>
          <w:szCs w:val="22"/>
        </w:rPr>
        <w:t>e</w:t>
      </w:r>
      <w:r w:rsidRPr="00743B14">
        <w:rPr>
          <w:rFonts w:asciiTheme="minorHAnsi" w:hAnsiTheme="minorHAnsi" w:cstheme="minorHAnsi"/>
          <w:sz w:val="22"/>
          <w:szCs w:val="22"/>
        </w:rPr>
        <w:t xml:space="preserve">, że wykonawca jest ubezpieczony od odpowiedzialności cywilnej w zakresie prowadzonej działalności związanej z przedmiotem zamówienia na sumę gwarancyjną </w:t>
      </w:r>
      <w:r w:rsidR="003D6B1A" w:rsidRPr="00743B14">
        <w:rPr>
          <w:rFonts w:asciiTheme="minorHAnsi" w:hAnsiTheme="minorHAnsi" w:cstheme="minorHAnsi"/>
          <w:sz w:val="22"/>
          <w:szCs w:val="22"/>
        </w:rPr>
        <w:t>potwierdzającą spełnianie warunku.</w:t>
      </w:r>
    </w:p>
    <w:p w14:paraId="41D4CA3F" w14:textId="6BE702FC" w:rsidR="00745FE9" w:rsidRPr="00743B14" w:rsidRDefault="00745FE9" w:rsidP="0015694F">
      <w:pPr>
        <w:numPr>
          <w:ilvl w:val="1"/>
          <w:numId w:val="20"/>
        </w:numPr>
        <w:spacing w:line="276" w:lineRule="auto"/>
        <w:ind w:left="567" w:hanging="283"/>
        <w:jc w:val="both"/>
        <w:rPr>
          <w:rFonts w:asciiTheme="minorHAnsi" w:hAnsiTheme="minorHAnsi" w:cstheme="minorHAnsi"/>
          <w:sz w:val="22"/>
          <w:szCs w:val="22"/>
        </w:rPr>
      </w:pPr>
      <w:r w:rsidRPr="00743B14">
        <w:rPr>
          <w:rFonts w:asciiTheme="minorHAnsi" w:hAnsiTheme="minorHAnsi" w:cstheme="minorHAnsi"/>
          <w:sz w:val="22"/>
          <w:szCs w:val="22"/>
        </w:rPr>
        <w:t xml:space="preserve">wykaz wykonanych usług, a w przypadku świadczeń okresowych lub ciągłych również wykonywanych, w okresie ostatnich 3 lat przed upływem terminu składania ofert, a jeżeli okres prowadzenia działalności jest krótszy - w tym okresie, wraz z podaniem ich wartości, przedmiotu, dat wykonania i podmiotów, na rzecz których dostawy lub usługi zostały wykonane, oraz załączone dowody określające, że usługi zostały wykonane lub są wykonywane należycie, przy czym dowodami, o których mowa, są referencje bądź inne dokumenty wystawione przez podmiot, na rzecz którego dostawy lub usługi były wykonywane, a w przypadku świadczeń okresowych lub ciągłych są wykonywane, a jeżeli z uzasadnionej przyczyny o obiektywnym charakterze wykonawca nie jest w stanie uzyskać tych dokumentów - oświadczenie wykonawcy; w przypadku świadczeń okresowych lub ciągłych nadal wykonywanych referencje bądź inne dokumenty potwierdzające ich należyte wykonywanie powinny być wydane nie wcześniej niż 3 miesiące przed upływem terminu składania ofert albo wniosków o dopuszczenie do udziału w postępowaniu – </w:t>
      </w:r>
      <w:r w:rsidRPr="00743B14">
        <w:rPr>
          <w:rFonts w:asciiTheme="minorHAnsi" w:hAnsiTheme="minorHAnsi" w:cstheme="minorHAnsi"/>
          <w:b/>
          <w:bCs/>
          <w:sz w:val="22"/>
          <w:szCs w:val="22"/>
        </w:rPr>
        <w:t xml:space="preserve">załącznik nr </w:t>
      </w:r>
      <w:r w:rsidR="00894236" w:rsidRPr="00743B14">
        <w:rPr>
          <w:rFonts w:asciiTheme="minorHAnsi" w:hAnsiTheme="minorHAnsi" w:cstheme="minorHAnsi"/>
          <w:b/>
          <w:bCs/>
          <w:sz w:val="22"/>
          <w:szCs w:val="22"/>
        </w:rPr>
        <w:t>3</w:t>
      </w:r>
      <w:r w:rsidRPr="00743B14">
        <w:rPr>
          <w:rFonts w:asciiTheme="minorHAnsi" w:hAnsiTheme="minorHAnsi" w:cstheme="minorHAnsi"/>
          <w:b/>
          <w:bCs/>
          <w:sz w:val="22"/>
          <w:szCs w:val="22"/>
        </w:rPr>
        <w:t xml:space="preserve"> do SWZ</w:t>
      </w:r>
      <w:r w:rsidRPr="00743B14">
        <w:rPr>
          <w:rFonts w:asciiTheme="minorHAnsi" w:hAnsiTheme="minorHAnsi" w:cstheme="minorHAnsi"/>
          <w:sz w:val="22"/>
          <w:szCs w:val="22"/>
        </w:rPr>
        <w:t>,</w:t>
      </w:r>
    </w:p>
    <w:p w14:paraId="73D09190" w14:textId="186A5CC9" w:rsidR="00745FE9" w:rsidRPr="00743B14" w:rsidRDefault="00745FE9" w:rsidP="0015694F">
      <w:pPr>
        <w:numPr>
          <w:ilvl w:val="1"/>
          <w:numId w:val="20"/>
        </w:numPr>
        <w:spacing w:line="276" w:lineRule="auto"/>
        <w:ind w:left="567" w:hanging="283"/>
        <w:jc w:val="both"/>
        <w:rPr>
          <w:rFonts w:asciiTheme="minorHAnsi" w:hAnsiTheme="minorHAnsi" w:cstheme="minorHAnsi"/>
          <w:sz w:val="22"/>
          <w:szCs w:val="22"/>
        </w:rPr>
      </w:pPr>
      <w:r w:rsidRPr="00743B14">
        <w:rPr>
          <w:rFonts w:asciiTheme="minorHAnsi" w:hAnsiTheme="minorHAnsi" w:cstheme="minorHAnsi"/>
          <w:sz w:val="22"/>
          <w:szCs w:val="22"/>
        </w:rPr>
        <w:t xml:space="preserve">wykaz osób, skierowanych przez wykonawcę do realizacji zamówienia publicznego, w szczególności odpowiedzialnych za świadczenie usług, wraz z informacjami na temat ich kwalifikacji zawodowych oraz uprawnień, a także zakresu wykonywanych przez nie czynności oraz informacją o podstawie do dysponowania tymi osobami – </w:t>
      </w:r>
      <w:r w:rsidRPr="00743B14">
        <w:rPr>
          <w:rFonts w:asciiTheme="minorHAnsi" w:hAnsiTheme="minorHAnsi" w:cstheme="minorHAnsi"/>
          <w:b/>
          <w:bCs/>
          <w:sz w:val="22"/>
          <w:szCs w:val="22"/>
        </w:rPr>
        <w:t xml:space="preserve">załącznik nr </w:t>
      </w:r>
      <w:r w:rsidR="00894236" w:rsidRPr="00743B14">
        <w:rPr>
          <w:rFonts w:asciiTheme="minorHAnsi" w:hAnsiTheme="minorHAnsi" w:cstheme="minorHAnsi"/>
          <w:b/>
          <w:bCs/>
          <w:sz w:val="22"/>
          <w:szCs w:val="22"/>
        </w:rPr>
        <w:t>4</w:t>
      </w:r>
      <w:r w:rsidRPr="00743B14">
        <w:rPr>
          <w:rFonts w:asciiTheme="minorHAnsi" w:hAnsiTheme="minorHAnsi" w:cstheme="minorHAnsi"/>
          <w:b/>
          <w:bCs/>
          <w:sz w:val="22"/>
          <w:szCs w:val="22"/>
        </w:rPr>
        <w:t xml:space="preserve"> do SWZ</w:t>
      </w:r>
      <w:r w:rsidRPr="00743B14">
        <w:rPr>
          <w:rFonts w:asciiTheme="minorHAnsi" w:hAnsiTheme="minorHAnsi" w:cstheme="minorHAnsi"/>
          <w:sz w:val="22"/>
          <w:szCs w:val="22"/>
        </w:rPr>
        <w:t>.</w:t>
      </w:r>
    </w:p>
    <w:p w14:paraId="7C21C8BE" w14:textId="77777777" w:rsidR="00745FE9" w:rsidRPr="00743B14" w:rsidRDefault="00745FE9" w:rsidP="0015694F">
      <w:pPr>
        <w:pStyle w:val="pkt"/>
        <w:numPr>
          <w:ilvl w:val="0"/>
          <w:numId w:val="19"/>
        </w:numPr>
        <w:spacing w:before="0" w:after="0" w:line="276" w:lineRule="auto"/>
        <w:ind w:left="284" w:hanging="284"/>
        <w:rPr>
          <w:rFonts w:asciiTheme="minorHAnsi" w:hAnsiTheme="minorHAnsi" w:cstheme="minorHAnsi"/>
          <w:sz w:val="22"/>
          <w:szCs w:val="22"/>
        </w:rPr>
      </w:pPr>
      <w:r w:rsidRPr="00743B14">
        <w:rPr>
          <w:rFonts w:asciiTheme="minorHAnsi" w:hAnsiTheme="minorHAnsi" w:cstheme="minorHAnsi"/>
          <w:sz w:val="22"/>
          <w:szCs w:val="22"/>
        </w:rPr>
        <w:t>Wykonawca nie jest zobowiązany do złożenia podmiotowych środków dowodowych, które zamawiający posiada, jeżeli wykonawca wskaże te środki oraz potwierdzi ich prawidłowość i aktualność.</w:t>
      </w:r>
    </w:p>
    <w:p w14:paraId="371F0EF2" w14:textId="77777777" w:rsidR="00745FE9" w:rsidRPr="00743B14" w:rsidRDefault="00745FE9" w:rsidP="0015694F">
      <w:pPr>
        <w:pStyle w:val="pkt"/>
        <w:numPr>
          <w:ilvl w:val="0"/>
          <w:numId w:val="19"/>
        </w:numPr>
        <w:spacing w:before="0" w:after="0" w:line="276" w:lineRule="auto"/>
        <w:ind w:left="284" w:hanging="284"/>
        <w:rPr>
          <w:rFonts w:asciiTheme="minorHAnsi" w:hAnsiTheme="minorHAnsi" w:cstheme="minorHAnsi"/>
          <w:sz w:val="22"/>
          <w:szCs w:val="22"/>
        </w:rPr>
      </w:pPr>
      <w:r w:rsidRPr="00743B14">
        <w:rPr>
          <w:rFonts w:asciiTheme="minorHAnsi" w:hAnsiTheme="minorHAnsi" w:cstheme="minorHAnsi"/>
          <w:sz w:val="22"/>
          <w:szCs w:val="22"/>
        </w:rPr>
        <w:t xml:space="preserve">W zakresie nieuregulowanym ustawą lub niniejszą SWZ do oświadczeń i dokumentów składanych przez Wykonawcę w postępowaniu zastosowanie mają w szczególności przepisy rozporządzenia Ministra Rozwoju, Pracy i Technologii z dnia 23 grudnia 2020 r. </w:t>
      </w:r>
      <w:r w:rsidRPr="00743B14">
        <w:rPr>
          <w:rFonts w:asciiTheme="minorHAnsi" w:hAnsiTheme="minorHAnsi" w:cstheme="minorHAnsi"/>
          <w:i/>
          <w:iCs/>
          <w:sz w:val="22"/>
          <w:szCs w:val="22"/>
        </w:rPr>
        <w:t>w sprawie podmiotowych środków dowodowych oraz innych dokumentów lub oświadczeń, jakich może żądać zamawiający od wykonawcy</w:t>
      </w:r>
      <w:r w:rsidRPr="00743B14">
        <w:rPr>
          <w:rFonts w:asciiTheme="minorHAnsi" w:hAnsiTheme="minorHAnsi" w:cstheme="minorHAnsi"/>
          <w:sz w:val="22"/>
          <w:szCs w:val="22"/>
        </w:rPr>
        <w:t xml:space="preserve"> oraz rozporządzenia Prezesa Rady Ministrów </w:t>
      </w:r>
      <w:r w:rsidRPr="00743B14">
        <w:rPr>
          <w:rFonts w:asciiTheme="minorHAnsi" w:eastAsia="Calibri" w:hAnsiTheme="minorHAnsi" w:cstheme="minorHAnsi"/>
          <w:sz w:val="22"/>
          <w:szCs w:val="22"/>
        </w:rPr>
        <w:t>w sprawie wymagań dla dokumentów elektronicznych</w:t>
      </w:r>
      <w:r w:rsidRPr="00743B14">
        <w:rPr>
          <w:rFonts w:asciiTheme="minorHAnsi" w:hAnsiTheme="minorHAnsi" w:cstheme="minorHAnsi"/>
          <w:sz w:val="22"/>
          <w:szCs w:val="22"/>
        </w:rPr>
        <w:t>.</w:t>
      </w:r>
    </w:p>
    <w:p w14:paraId="6DD630F0" w14:textId="77777777" w:rsidR="0094339F" w:rsidRPr="00743B14" w:rsidRDefault="0094339F" w:rsidP="0015694F">
      <w:pPr>
        <w:pStyle w:val="Akapitzlist"/>
        <w:spacing w:line="276" w:lineRule="auto"/>
        <w:ind w:left="0"/>
        <w:contextualSpacing/>
        <w:jc w:val="both"/>
        <w:rPr>
          <w:rFonts w:asciiTheme="minorHAnsi" w:hAnsiTheme="minorHAnsi" w:cstheme="minorHAnsi"/>
          <w:sz w:val="22"/>
          <w:szCs w:val="22"/>
        </w:rPr>
      </w:pPr>
    </w:p>
    <w:bookmarkEnd w:id="3"/>
    <w:p w14:paraId="4D205269" w14:textId="77777777" w:rsidR="0094339F" w:rsidRPr="00743B14" w:rsidRDefault="0094339F" w:rsidP="0015694F">
      <w:pPr>
        <w:pStyle w:val="Nagwek"/>
        <w:numPr>
          <w:ilvl w:val="0"/>
          <w:numId w:val="1"/>
        </w:numPr>
        <w:spacing w:line="276" w:lineRule="auto"/>
        <w:jc w:val="both"/>
        <w:rPr>
          <w:rFonts w:asciiTheme="minorHAnsi" w:hAnsiTheme="minorHAnsi" w:cstheme="minorHAnsi"/>
          <w:b/>
          <w:sz w:val="22"/>
          <w:szCs w:val="22"/>
        </w:rPr>
      </w:pPr>
      <w:r w:rsidRPr="00743B14">
        <w:rPr>
          <w:rFonts w:asciiTheme="minorHAnsi" w:hAnsiTheme="minorHAnsi" w:cstheme="minorHAnsi"/>
          <w:b/>
          <w:sz w:val="22"/>
          <w:szCs w:val="22"/>
          <w:lang w:val="pl-PL"/>
        </w:rPr>
        <w:t>Poleganie na zasobach innych podmiotów:</w:t>
      </w:r>
    </w:p>
    <w:p w14:paraId="6C065D49" w14:textId="77777777" w:rsidR="0094339F" w:rsidRPr="00743B14" w:rsidRDefault="0094339F" w:rsidP="0015694F">
      <w:pPr>
        <w:pStyle w:val="Nagwek"/>
        <w:spacing w:line="276" w:lineRule="auto"/>
        <w:jc w:val="both"/>
        <w:rPr>
          <w:rFonts w:asciiTheme="minorHAnsi" w:hAnsiTheme="minorHAnsi" w:cstheme="minorHAnsi"/>
          <w:b/>
          <w:sz w:val="22"/>
          <w:szCs w:val="22"/>
        </w:rPr>
      </w:pPr>
      <w:bookmarkStart w:id="4" w:name="_Hlk215822614"/>
    </w:p>
    <w:p w14:paraId="4B359CE0" w14:textId="4AC752D1" w:rsidR="0094339F" w:rsidRPr="00743B14" w:rsidRDefault="0094339F" w:rsidP="0015694F">
      <w:pPr>
        <w:pStyle w:val="pkt"/>
        <w:numPr>
          <w:ilvl w:val="0"/>
          <w:numId w:val="22"/>
        </w:numPr>
        <w:spacing w:before="0" w:after="0" w:line="276" w:lineRule="auto"/>
        <w:ind w:left="284" w:hanging="284"/>
        <w:rPr>
          <w:rFonts w:asciiTheme="minorHAnsi" w:hAnsiTheme="minorHAnsi" w:cstheme="minorHAnsi"/>
          <w:sz w:val="22"/>
          <w:szCs w:val="22"/>
        </w:rPr>
      </w:pPr>
      <w:r w:rsidRPr="00743B14">
        <w:rPr>
          <w:rFonts w:asciiTheme="minorHAnsi" w:hAnsiTheme="minorHAnsi" w:cstheme="minorHAnsi"/>
          <w:sz w:val="22"/>
          <w:szCs w:val="22"/>
        </w:rPr>
        <w:t xml:space="preserve">Wykonawca może w celu potwierdzenia spełniania warunków udziału </w:t>
      </w:r>
      <w:r w:rsidRPr="00743B14">
        <w:rPr>
          <w:rFonts w:asciiTheme="minorHAnsi" w:hAnsiTheme="minorHAnsi" w:cstheme="minorHAnsi"/>
          <w:b/>
          <w:bCs/>
          <w:sz w:val="22"/>
          <w:szCs w:val="22"/>
        </w:rPr>
        <w:t>polegać na zdolnościach</w:t>
      </w:r>
      <w:r w:rsidRPr="00743B14">
        <w:rPr>
          <w:rFonts w:asciiTheme="minorHAnsi" w:hAnsiTheme="minorHAnsi" w:cstheme="minorHAnsi"/>
          <w:sz w:val="22"/>
          <w:szCs w:val="22"/>
        </w:rPr>
        <w:t xml:space="preserve"> </w:t>
      </w:r>
      <w:r w:rsidRPr="00743B14">
        <w:rPr>
          <w:rFonts w:asciiTheme="minorHAnsi" w:hAnsiTheme="minorHAnsi" w:cstheme="minorHAnsi"/>
          <w:b/>
          <w:bCs/>
          <w:sz w:val="22"/>
          <w:szCs w:val="22"/>
        </w:rPr>
        <w:t>technicznych lub zawodowych</w:t>
      </w:r>
      <w:r w:rsidRPr="00743B14">
        <w:rPr>
          <w:rFonts w:asciiTheme="minorHAnsi" w:hAnsiTheme="minorHAnsi" w:cstheme="minorHAnsi"/>
          <w:sz w:val="22"/>
          <w:szCs w:val="22"/>
        </w:rPr>
        <w:t xml:space="preserve"> podmiotów udostępniających zasoby, niezależnie od charakteru prawnego łączących go z nimi stosunków prawnych.</w:t>
      </w:r>
    </w:p>
    <w:p w14:paraId="62D011D1" w14:textId="77777777" w:rsidR="0094339F" w:rsidRPr="00743B14" w:rsidRDefault="0094339F" w:rsidP="0015694F">
      <w:pPr>
        <w:pStyle w:val="pkt"/>
        <w:numPr>
          <w:ilvl w:val="0"/>
          <w:numId w:val="22"/>
        </w:numPr>
        <w:spacing w:before="0" w:after="0" w:line="276" w:lineRule="auto"/>
        <w:ind w:left="284" w:hanging="284"/>
        <w:rPr>
          <w:rFonts w:asciiTheme="minorHAnsi" w:hAnsiTheme="minorHAnsi" w:cstheme="minorHAnsi"/>
          <w:sz w:val="22"/>
          <w:szCs w:val="22"/>
        </w:rPr>
      </w:pPr>
      <w:r w:rsidRPr="00743B14">
        <w:rPr>
          <w:rFonts w:asciiTheme="minorHAnsi" w:hAnsiTheme="minorHAnsi" w:cstheme="minorHAnsi"/>
          <w:sz w:val="22"/>
          <w:szCs w:val="22"/>
        </w:rPr>
        <w:t xml:space="preserve">W odniesieniu do warunków dotyczących doświadczenia, wykonawcy mogą polegać na zdolnościach podmiotów udostępniających zasoby, jeśli podmioty te wykonają </w:t>
      </w:r>
      <w:proofErr w:type="gramStart"/>
      <w:r w:rsidRPr="00743B14">
        <w:rPr>
          <w:rFonts w:asciiTheme="minorHAnsi" w:hAnsiTheme="minorHAnsi" w:cstheme="minorHAnsi"/>
          <w:sz w:val="22"/>
          <w:szCs w:val="22"/>
        </w:rPr>
        <w:t>świadczenie</w:t>
      </w:r>
      <w:proofErr w:type="gramEnd"/>
      <w:r w:rsidRPr="00743B14">
        <w:rPr>
          <w:rFonts w:asciiTheme="minorHAnsi" w:hAnsiTheme="minorHAnsi" w:cstheme="minorHAnsi"/>
          <w:sz w:val="22"/>
          <w:szCs w:val="22"/>
        </w:rPr>
        <w:t xml:space="preserve"> do realizacji którego te zdolności są wymagane.</w:t>
      </w:r>
    </w:p>
    <w:p w14:paraId="634873F6" w14:textId="77777777" w:rsidR="0094339F" w:rsidRPr="00743B14" w:rsidRDefault="0094339F" w:rsidP="0015694F">
      <w:pPr>
        <w:pStyle w:val="pkt"/>
        <w:numPr>
          <w:ilvl w:val="0"/>
          <w:numId w:val="22"/>
        </w:numPr>
        <w:spacing w:before="0" w:after="0" w:line="276" w:lineRule="auto"/>
        <w:ind w:left="284" w:hanging="284"/>
        <w:rPr>
          <w:rFonts w:asciiTheme="minorHAnsi" w:hAnsiTheme="minorHAnsi" w:cstheme="minorHAnsi"/>
          <w:sz w:val="22"/>
          <w:szCs w:val="22"/>
        </w:rPr>
      </w:pPr>
      <w:r w:rsidRPr="00743B14">
        <w:rPr>
          <w:rFonts w:asciiTheme="minorHAnsi" w:hAnsiTheme="minorHAnsi" w:cstheme="minorHAnsi"/>
          <w:sz w:val="22"/>
          <w:szCs w:val="22"/>
        </w:rPr>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w:t>
      </w:r>
      <w:r w:rsidRPr="00743B14">
        <w:rPr>
          <w:rFonts w:asciiTheme="minorHAnsi" w:hAnsiTheme="minorHAnsi" w:cstheme="minorHAnsi"/>
          <w:sz w:val="22"/>
          <w:szCs w:val="22"/>
        </w:rPr>
        <w:lastRenderedPageBreak/>
        <w:t>środek dowodowy potwierdzający, że wykonawca realizując zamówienie, będzie dysponował niezbędnymi zasobami tych podmiotów</w:t>
      </w:r>
      <w:r w:rsidRPr="00743B14">
        <w:rPr>
          <w:rFonts w:asciiTheme="minorHAnsi" w:hAnsiTheme="minorHAnsi" w:cstheme="minorHAnsi"/>
          <w:b/>
          <w:bCs/>
          <w:sz w:val="22"/>
          <w:szCs w:val="22"/>
        </w:rPr>
        <w:t>.</w:t>
      </w:r>
    </w:p>
    <w:p w14:paraId="6D9599ED" w14:textId="77777777" w:rsidR="0094339F" w:rsidRPr="00743B14" w:rsidRDefault="0094339F" w:rsidP="0015694F">
      <w:pPr>
        <w:pStyle w:val="pkt"/>
        <w:numPr>
          <w:ilvl w:val="0"/>
          <w:numId w:val="22"/>
        </w:numPr>
        <w:spacing w:before="0" w:after="0" w:line="276" w:lineRule="auto"/>
        <w:ind w:left="284" w:hanging="284"/>
        <w:rPr>
          <w:rFonts w:asciiTheme="minorHAnsi" w:hAnsiTheme="minorHAnsi" w:cstheme="minorHAnsi"/>
          <w:sz w:val="22"/>
          <w:szCs w:val="22"/>
        </w:rPr>
      </w:pPr>
      <w:r w:rsidRPr="00743B14">
        <w:rPr>
          <w:rFonts w:asciiTheme="minorHAnsi" w:hAnsiTheme="minorHAnsi" w:cstheme="minorHAnsi"/>
          <w:sz w:val="22"/>
          <w:szCs w:val="22"/>
        </w:rPr>
        <w:t xml:space="preserve">Zamawiający ocenia, czy udostępniane wykonawcy przez podmioty udostępniające zasoby zdolności techniczne lub zawodowe, pozwalają na wykazanie przez wykonawcę spełniania warunków udziału w postępowaniu, a także bada, czy nie </w:t>
      </w:r>
      <w:proofErr w:type="gramStart"/>
      <w:r w:rsidRPr="00743B14">
        <w:rPr>
          <w:rFonts w:asciiTheme="minorHAnsi" w:hAnsiTheme="minorHAnsi" w:cstheme="minorHAnsi"/>
          <w:sz w:val="22"/>
          <w:szCs w:val="22"/>
        </w:rPr>
        <w:t>zachodzą</w:t>
      </w:r>
      <w:proofErr w:type="gramEnd"/>
      <w:r w:rsidRPr="00743B14">
        <w:rPr>
          <w:rFonts w:asciiTheme="minorHAnsi" w:hAnsiTheme="minorHAnsi" w:cstheme="minorHAnsi"/>
          <w:sz w:val="22"/>
          <w:szCs w:val="22"/>
        </w:rPr>
        <w:t xml:space="preserve"> wobec tego podmiotu podstawy wykluczenia, które zostały przewidziane względem wykonawcy.</w:t>
      </w:r>
    </w:p>
    <w:p w14:paraId="1F3F1914" w14:textId="77777777" w:rsidR="0094339F" w:rsidRPr="00743B14" w:rsidRDefault="0094339F" w:rsidP="0015694F">
      <w:pPr>
        <w:pStyle w:val="pkt"/>
        <w:numPr>
          <w:ilvl w:val="0"/>
          <w:numId w:val="22"/>
        </w:numPr>
        <w:spacing w:before="0" w:after="0" w:line="276" w:lineRule="auto"/>
        <w:ind w:left="284" w:hanging="284"/>
        <w:rPr>
          <w:rFonts w:asciiTheme="minorHAnsi" w:hAnsiTheme="minorHAnsi" w:cstheme="minorHAnsi"/>
          <w:sz w:val="22"/>
          <w:szCs w:val="22"/>
        </w:rPr>
      </w:pPr>
      <w:r w:rsidRPr="00743B14">
        <w:rPr>
          <w:rFonts w:asciiTheme="minorHAnsi" w:hAnsiTheme="minorHAnsi" w:cstheme="minorHAnsi"/>
          <w:sz w:val="22"/>
          <w:szCs w:val="22"/>
        </w:rPr>
        <w:t xml:space="preserve">Jeżeli zdolności techniczne lub zawodowe podmiotu udostępniającego zasoby nie potwierdzają spełniania przez wykonawcę warunków udziału w postępowaniu lub </w:t>
      </w:r>
      <w:proofErr w:type="gramStart"/>
      <w:r w:rsidRPr="00743B14">
        <w:rPr>
          <w:rFonts w:asciiTheme="minorHAnsi" w:hAnsiTheme="minorHAnsi" w:cstheme="minorHAnsi"/>
          <w:sz w:val="22"/>
          <w:szCs w:val="22"/>
        </w:rPr>
        <w:t>zachodzą</w:t>
      </w:r>
      <w:proofErr w:type="gramEnd"/>
      <w:r w:rsidRPr="00743B14">
        <w:rPr>
          <w:rFonts w:asciiTheme="minorHAnsi" w:hAnsiTheme="minorHAnsi" w:cstheme="minorHAnsi"/>
          <w:sz w:val="22"/>
          <w:szCs w:val="22"/>
        </w:rPr>
        <w:t xml:space="preserve"> wobec tego podmiotu podstawy wykluczenia, zamawiający żąda, aby wykonawca w terminie określonym przez zamawiającego zastąpił ten podmiot innym podmiotem lub podmiotami albo wykazał, że samodzielnie spełnia warunki udziału w postępowaniu.</w:t>
      </w:r>
    </w:p>
    <w:p w14:paraId="52B1D108" w14:textId="77777777" w:rsidR="0094339F" w:rsidRPr="00743B14" w:rsidRDefault="0094339F" w:rsidP="0015694F">
      <w:pPr>
        <w:pStyle w:val="pkt"/>
        <w:numPr>
          <w:ilvl w:val="0"/>
          <w:numId w:val="22"/>
        </w:numPr>
        <w:spacing w:before="0" w:after="0" w:line="276" w:lineRule="auto"/>
        <w:ind w:left="284" w:hanging="284"/>
        <w:rPr>
          <w:rFonts w:asciiTheme="minorHAnsi" w:hAnsiTheme="minorHAnsi" w:cstheme="minorHAnsi"/>
          <w:sz w:val="22"/>
          <w:szCs w:val="22"/>
        </w:rPr>
      </w:pPr>
      <w:r w:rsidRPr="00743B14">
        <w:rPr>
          <w:rFonts w:asciiTheme="minorHAnsi" w:hAnsiTheme="minorHAnsi" w:cstheme="minorHAnsi"/>
          <w:sz w:val="22"/>
          <w:szCs w:val="22"/>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0AAD05AA" w14:textId="4BE423E3" w:rsidR="0094339F" w:rsidRPr="00743B14" w:rsidRDefault="0094339F" w:rsidP="0015694F">
      <w:pPr>
        <w:pStyle w:val="pkt"/>
        <w:numPr>
          <w:ilvl w:val="0"/>
          <w:numId w:val="22"/>
        </w:numPr>
        <w:spacing w:before="0" w:after="0" w:line="276" w:lineRule="auto"/>
        <w:ind w:left="284" w:hanging="284"/>
        <w:rPr>
          <w:rFonts w:asciiTheme="minorHAnsi" w:hAnsiTheme="minorHAnsi" w:cstheme="minorHAnsi"/>
          <w:sz w:val="22"/>
          <w:szCs w:val="22"/>
        </w:rPr>
      </w:pPr>
      <w:r w:rsidRPr="00743B14">
        <w:rPr>
          <w:rFonts w:asciiTheme="minorHAnsi" w:hAnsiTheme="minorHAnsi" w:cstheme="minorHAnsi"/>
          <w:sz w:val="22"/>
          <w:szCs w:val="22"/>
        </w:rPr>
        <w:t xml:space="preserve">Wykonawca, w przypadku polegania na zdolnościach lub sytuacji podmiotów udostępniających zasoby, przedstawia, wraz z oświadczeniem, o którym mowa w </w:t>
      </w:r>
      <w:r w:rsidRPr="00743B14">
        <w:rPr>
          <w:rFonts w:asciiTheme="minorHAnsi" w:hAnsiTheme="minorHAnsi" w:cstheme="minorHAnsi"/>
          <w:b/>
          <w:bCs/>
          <w:sz w:val="22"/>
          <w:szCs w:val="22"/>
        </w:rPr>
        <w:t>pkt. XI.</w:t>
      </w:r>
      <w:r w:rsidR="00A834BD" w:rsidRPr="00743B14">
        <w:rPr>
          <w:rFonts w:asciiTheme="minorHAnsi" w:hAnsiTheme="minorHAnsi" w:cstheme="minorHAnsi"/>
          <w:b/>
          <w:bCs/>
          <w:sz w:val="22"/>
          <w:szCs w:val="22"/>
        </w:rPr>
        <w:t>3</w:t>
      </w:r>
      <w:r w:rsidRPr="00743B14">
        <w:rPr>
          <w:rFonts w:asciiTheme="minorHAnsi" w:hAnsiTheme="minorHAnsi" w:cstheme="minorHAnsi"/>
          <w:sz w:val="22"/>
          <w:szCs w:val="22"/>
        </w:rPr>
        <w:t xml:space="preserve"> SWZ, także oświadczenie podmiotu udostępniającego zasoby, potwierdzające brak podstaw wykluczenia tego podmiotu oraz odpowiednio spełnianie warunków udziału w postępowaniu, w zakresie, w jakim wykonawca powołuje się na jego zasoby, zgodnie z katalogiem dokumentów określonych w </w:t>
      </w:r>
      <w:r w:rsidRPr="00743B14">
        <w:rPr>
          <w:rFonts w:asciiTheme="minorHAnsi" w:hAnsiTheme="minorHAnsi" w:cstheme="minorHAnsi"/>
          <w:b/>
          <w:bCs/>
          <w:sz w:val="22"/>
          <w:szCs w:val="22"/>
        </w:rPr>
        <w:t>pkt. X SWZ.</w:t>
      </w:r>
    </w:p>
    <w:bookmarkEnd w:id="4"/>
    <w:p w14:paraId="2ABEF17F" w14:textId="77777777" w:rsidR="0094339F" w:rsidRPr="00743B14" w:rsidRDefault="0094339F" w:rsidP="0015694F">
      <w:pPr>
        <w:pStyle w:val="Nagwek"/>
        <w:spacing w:line="276" w:lineRule="auto"/>
        <w:jc w:val="both"/>
        <w:rPr>
          <w:rFonts w:asciiTheme="minorHAnsi" w:hAnsiTheme="minorHAnsi" w:cstheme="minorHAnsi"/>
          <w:b/>
          <w:sz w:val="22"/>
          <w:szCs w:val="22"/>
        </w:rPr>
      </w:pPr>
    </w:p>
    <w:p w14:paraId="7A436B73" w14:textId="77777777" w:rsidR="0094339F" w:rsidRPr="00743B14" w:rsidRDefault="0094339F" w:rsidP="0015694F">
      <w:pPr>
        <w:pStyle w:val="Nagwek"/>
        <w:numPr>
          <w:ilvl w:val="0"/>
          <w:numId w:val="1"/>
        </w:numPr>
        <w:spacing w:line="276" w:lineRule="auto"/>
        <w:jc w:val="both"/>
        <w:rPr>
          <w:rFonts w:asciiTheme="minorHAnsi" w:hAnsiTheme="minorHAnsi" w:cstheme="minorHAnsi"/>
          <w:b/>
          <w:sz w:val="22"/>
          <w:szCs w:val="22"/>
        </w:rPr>
      </w:pPr>
      <w:r w:rsidRPr="00743B14">
        <w:rPr>
          <w:rFonts w:asciiTheme="minorHAnsi" w:hAnsiTheme="minorHAnsi" w:cstheme="minorHAnsi"/>
          <w:b/>
          <w:sz w:val="22"/>
          <w:szCs w:val="22"/>
          <w:lang w:val="pl-PL"/>
        </w:rPr>
        <w:t>Informacje dla Wykonawców wspólnie ubiegających się o udzielenie zamówienia:</w:t>
      </w:r>
    </w:p>
    <w:p w14:paraId="077E2493" w14:textId="77777777" w:rsidR="0094339F" w:rsidRPr="00743B14" w:rsidRDefault="0094339F" w:rsidP="0015694F">
      <w:pPr>
        <w:pStyle w:val="Nagwek"/>
        <w:spacing w:line="276" w:lineRule="auto"/>
        <w:jc w:val="both"/>
        <w:rPr>
          <w:rFonts w:asciiTheme="minorHAnsi" w:hAnsiTheme="minorHAnsi" w:cstheme="minorHAnsi"/>
          <w:b/>
          <w:sz w:val="22"/>
          <w:szCs w:val="22"/>
        </w:rPr>
      </w:pPr>
    </w:p>
    <w:p w14:paraId="0D4DD061" w14:textId="77777777" w:rsidR="0094339F" w:rsidRPr="00743B14" w:rsidRDefault="0094339F" w:rsidP="0015694F">
      <w:pPr>
        <w:pStyle w:val="pkt"/>
        <w:numPr>
          <w:ilvl w:val="0"/>
          <w:numId w:val="23"/>
        </w:numPr>
        <w:spacing w:before="0" w:after="0" w:line="276" w:lineRule="auto"/>
        <w:ind w:left="284" w:hanging="284"/>
        <w:rPr>
          <w:rFonts w:asciiTheme="minorHAnsi" w:hAnsiTheme="minorHAnsi" w:cstheme="minorHAnsi"/>
          <w:sz w:val="22"/>
          <w:szCs w:val="22"/>
        </w:rPr>
      </w:pPr>
      <w:bookmarkStart w:id="5" w:name="_Hlk215822760"/>
      <w:r w:rsidRPr="00743B14">
        <w:rPr>
          <w:rFonts w:asciiTheme="minorHAnsi" w:hAnsiTheme="minorHAnsi" w:cstheme="minorHAnsi"/>
          <w:sz w:val="22"/>
          <w:szCs w:val="22"/>
        </w:rPr>
        <w:t>Wykonawcy mogą wspólnie ubiegać się o udzielenie zamówienia. W takim przypadku Wykonawcy ustanawiają pełnomocnika do reprezentowania ich w postępowaniu albo do reprezentowania i zawarcia umowy w sprawie zamówienia publicznego. Pełnomocnictwo</w:t>
      </w:r>
      <w:r w:rsidRPr="00743B14">
        <w:rPr>
          <w:rFonts w:asciiTheme="minorHAnsi" w:hAnsiTheme="minorHAnsi" w:cstheme="minorHAnsi"/>
          <w:b/>
          <w:sz w:val="22"/>
          <w:szCs w:val="22"/>
        </w:rPr>
        <w:t xml:space="preserve"> </w:t>
      </w:r>
      <w:r w:rsidRPr="00743B14">
        <w:rPr>
          <w:rFonts w:asciiTheme="minorHAnsi" w:hAnsiTheme="minorHAnsi" w:cstheme="minorHAnsi"/>
          <w:sz w:val="22"/>
          <w:szCs w:val="22"/>
        </w:rPr>
        <w:t xml:space="preserve">winno być załączone do oferty. </w:t>
      </w:r>
    </w:p>
    <w:p w14:paraId="7D3FDCD2" w14:textId="7A2B4538" w:rsidR="0094339F" w:rsidRPr="00743B14" w:rsidRDefault="0094339F" w:rsidP="0015694F">
      <w:pPr>
        <w:pStyle w:val="pkt"/>
        <w:numPr>
          <w:ilvl w:val="0"/>
          <w:numId w:val="23"/>
        </w:numPr>
        <w:spacing w:before="0" w:after="0" w:line="276" w:lineRule="auto"/>
        <w:ind w:left="284" w:hanging="284"/>
        <w:rPr>
          <w:rFonts w:asciiTheme="minorHAnsi" w:hAnsiTheme="minorHAnsi" w:cstheme="minorHAnsi"/>
          <w:sz w:val="22"/>
          <w:szCs w:val="22"/>
        </w:rPr>
      </w:pPr>
      <w:r w:rsidRPr="00743B14">
        <w:rPr>
          <w:rFonts w:asciiTheme="minorHAnsi" w:hAnsiTheme="minorHAnsi" w:cstheme="minorHAnsi"/>
          <w:sz w:val="22"/>
          <w:szCs w:val="22"/>
        </w:rPr>
        <w:t xml:space="preserve">W przypadku Wykonawców wspólnie ubiegających się o udzielenie zamówienia, oświadczenia, o których mowa w pkt. </w:t>
      </w:r>
      <w:r w:rsidRPr="00743B14">
        <w:rPr>
          <w:rFonts w:asciiTheme="minorHAnsi" w:hAnsiTheme="minorHAnsi" w:cstheme="minorHAnsi"/>
          <w:b/>
          <w:bCs/>
          <w:sz w:val="22"/>
          <w:szCs w:val="22"/>
        </w:rPr>
        <w:t>X.1</w:t>
      </w:r>
      <w:r w:rsidR="00A834BD" w:rsidRPr="00743B14">
        <w:rPr>
          <w:rFonts w:asciiTheme="minorHAnsi" w:hAnsiTheme="minorHAnsi" w:cstheme="minorHAnsi"/>
          <w:b/>
          <w:bCs/>
          <w:sz w:val="22"/>
          <w:szCs w:val="22"/>
        </w:rPr>
        <w:t>.1)</w:t>
      </w:r>
      <w:r w:rsidRPr="00743B14">
        <w:rPr>
          <w:rFonts w:asciiTheme="minorHAnsi" w:hAnsiTheme="minorHAnsi" w:cstheme="minorHAnsi"/>
          <w:b/>
          <w:bCs/>
          <w:sz w:val="22"/>
          <w:szCs w:val="22"/>
        </w:rPr>
        <w:t xml:space="preserve"> SWZ,</w:t>
      </w:r>
      <w:r w:rsidRPr="00743B14">
        <w:rPr>
          <w:rFonts w:asciiTheme="minorHAnsi" w:hAnsiTheme="minorHAnsi" w:cstheme="minorHAnsi"/>
          <w:sz w:val="22"/>
          <w:szCs w:val="22"/>
        </w:rPr>
        <w:t xml:space="preserve"> składa każdy z wykonawców. Oświadczenia te potwierdzają brak podstaw wykluczenia oraz spełnianie warunków udziału w zakresie, w jakim każdy z wykonawców wykazuje spełnianie warunków udziału w postępowaniu.</w:t>
      </w:r>
    </w:p>
    <w:p w14:paraId="16075E5A" w14:textId="77777777" w:rsidR="0094339F" w:rsidRPr="00743B14" w:rsidRDefault="0094339F" w:rsidP="0015694F">
      <w:pPr>
        <w:pStyle w:val="pkt"/>
        <w:numPr>
          <w:ilvl w:val="0"/>
          <w:numId w:val="23"/>
        </w:numPr>
        <w:spacing w:before="0" w:after="0" w:line="276" w:lineRule="auto"/>
        <w:ind w:left="284" w:hanging="284"/>
        <w:rPr>
          <w:rFonts w:asciiTheme="minorHAnsi" w:hAnsiTheme="minorHAnsi" w:cstheme="minorHAnsi"/>
          <w:sz w:val="22"/>
          <w:szCs w:val="22"/>
        </w:rPr>
      </w:pPr>
      <w:r w:rsidRPr="00743B14">
        <w:rPr>
          <w:rFonts w:asciiTheme="minorHAnsi" w:hAnsiTheme="minorHAnsi" w:cstheme="minorHAnsi"/>
          <w:sz w:val="22"/>
          <w:szCs w:val="22"/>
        </w:rPr>
        <w:t>Wykonawcy wspólnie ubiegający się o udzielenie zamówienia dołączają do oferty oświadczenie, z którego wynika, które usługi wykonają poszczególni wykonawcy.</w:t>
      </w:r>
    </w:p>
    <w:p w14:paraId="33BB5220" w14:textId="77777777" w:rsidR="0094339F" w:rsidRPr="00743B14" w:rsidRDefault="0094339F" w:rsidP="0015694F">
      <w:pPr>
        <w:pStyle w:val="pkt"/>
        <w:numPr>
          <w:ilvl w:val="0"/>
          <w:numId w:val="23"/>
        </w:numPr>
        <w:spacing w:before="0" w:after="0" w:line="276" w:lineRule="auto"/>
        <w:ind w:left="284" w:hanging="284"/>
        <w:rPr>
          <w:rFonts w:asciiTheme="minorHAnsi" w:hAnsiTheme="minorHAnsi" w:cstheme="minorHAnsi"/>
          <w:sz w:val="22"/>
          <w:szCs w:val="22"/>
        </w:rPr>
      </w:pPr>
      <w:r w:rsidRPr="00743B14">
        <w:rPr>
          <w:rFonts w:asciiTheme="minorHAnsi" w:hAnsiTheme="minorHAnsi" w:cstheme="minorHAnsi"/>
          <w:sz w:val="22"/>
          <w:szCs w:val="22"/>
        </w:rPr>
        <w:t>Oświadczenia i dokumenty potwierdzające brak podstaw do wykluczenia z postępowania składa każdy z Wykonawców wspólnie ubiegających się o zamówienie.</w:t>
      </w:r>
    </w:p>
    <w:bookmarkEnd w:id="5"/>
    <w:p w14:paraId="7588D75E" w14:textId="77777777" w:rsidR="004F121E" w:rsidRPr="00743B14" w:rsidRDefault="004F121E" w:rsidP="0015694F">
      <w:pPr>
        <w:pStyle w:val="Nagwek"/>
        <w:spacing w:line="276" w:lineRule="auto"/>
        <w:jc w:val="both"/>
        <w:rPr>
          <w:rFonts w:asciiTheme="minorHAnsi" w:hAnsiTheme="minorHAnsi" w:cstheme="minorHAnsi"/>
          <w:sz w:val="22"/>
          <w:szCs w:val="22"/>
        </w:rPr>
      </w:pPr>
    </w:p>
    <w:p w14:paraId="26835B54" w14:textId="77777777" w:rsidR="0094339F" w:rsidRPr="00743B14" w:rsidRDefault="0094339F" w:rsidP="0015694F">
      <w:pPr>
        <w:pStyle w:val="Nagwek"/>
        <w:numPr>
          <w:ilvl w:val="0"/>
          <w:numId w:val="1"/>
        </w:numPr>
        <w:spacing w:line="276" w:lineRule="auto"/>
        <w:jc w:val="both"/>
        <w:rPr>
          <w:rFonts w:asciiTheme="minorHAnsi" w:hAnsiTheme="minorHAnsi" w:cstheme="minorHAnsi"/>
          <w:b/>
          <w:sz w:val="22"/>
          <w:szCs w:val="22"/>
        </w:rPr>
      </w:pPr>
      <w:r w:rsidRPr="00743B14">
        <w:rPr>
          <w:rFonts w:asciiTheme="minorHAnsi" w:hAnsiTheme="minorHAnsi" w:cstheme="minorHAnsi"/>
          <w:b/>
          <w:sz w:val="22"/>
          <w:szCs w:val="22"/>
        </w:rPr>
        <w:t>Opis sposobu przygotowania oferty:</w:t>
      </w:r>
    </w:p>
    <w:p w14:paraId="2667B7E1" w14:textId="77777777" w:rsidR="00580ACB" w:rsidRPr="00743B14" w:rsidRDefault="00580ACB" w:rsidP="0015694F">
      <w:pPr>
        <w:autoSpaceDE w:val="0"/>
        <w:autoSpaceDN w:val="0"/>
        <w:adjustRightInd w:val="0"/>
        <w:spacing w:line="276" w:lineRule="auto"/>
        <w:rPr>
          <w:rFonts w:asciiTheme="minorHAnsi" w:eastAsia="Calibri" w:hAnsiTheme="minorHAnsi" w:cstheme="minorHAnsi"/>
          <w:sz w:val="22"/>
          <w:szCs w:val="22"/>
          <w:lang w:eastAsia="pl-PL"/>
        </w:rPr>
      </w:pPr>
    </w:p>
    <w:p w14:paraId="4AB26D7D" w14:textId="77777777" w:rsidR="00317445" w:rsidRPr="00743B14" w:rsidRDefault="00317445" w:rsidP="0015694F">
      <w:pPr>
        <w:numPr>
          <w:ilvl w:val="0"/>
          <w:numId w:val="48"/>
        </w:numPr>
        <w:tabs>
          <w:tab w:val="clear" w:pos="648"/>
          <w:tab w:val="left" w:pos="284"/>
        </w:tabs>
        <w:spacing w:line="276" w:lineRule="auto"/>
        <w:ind w:left="284" w:hanging="284"/>
        <w:jc w:val="both"/>
        <w:textAlignment w:val="baseline"/>
        <w:rPr>
          <w:rFonts w:asciiTheme="minorHAnsi" w:hAnsiTheme="minorHAnsi" w:cstheme="minorHAnsi"/>
          <w:sz w:val="22"/>
          <w:szCs w:val="22"/>
        </w:rPr>
      </w:pPr>
      <w:bookmarkStart w:id="6" w:name="_Hlk215822948"/>
      <w:r w:rsidRPr="00743B14">
        <w:rPr>
          <w:rFonts w:asciiTheme="minorHAnsi" w:hAnsiTheme="minorHAnsi" w:cstheme="minorHAnsi"/>
          <w:sz w:val="22"/>
          <w:szCs w:val="22"/>
        </w:rPr>
        <w:t>W każdej części zamó</w:t>
      </w:r>
      <w:r w:rsidRPr="00743B14">
        <w:rPr>
          <w:rFonts w:asciiTheme="minorHAnsi" w:hAnsiTheme="minorHAnsi" w:cstheme="minorHAnsi"/>
          <w:sz w:val="22"/>
          <w:szCs w:val="22"/>
        </w:rPr>
        <w:fldChar w:fldCharType="begin"/>
      </w:r>
      <w:r w:rsidRPr="00743B14">
        <w:rPr>
          <w:rFonts w:asciiTheme="minorHAnsi" w:hAnsiTheme="minorHAnsi" w:cstheme="minorHAnsi"/>
          <w:sz w:val="22"/>
          <w:szCs w:val="22"/>
        </w:rPr>
        <w:instrText xml:space="preserve"> LISTNUM </w:instrText>
      </w:r>
      <w:r w:rsidRPr="00743B14">
        <w:rPr>
          <w:rFonts w:asciiTheme="minorHAnsi" w:hAnsiTheme="minorHAnsi" w:cstheme="minorHAnsi"/>
          <w:sz w:val="22"/>
          <w:szCs w:val="22"/>
        </w:rPr>
        <w:fldChar w:fldCharType="end">
          <w:numberingChange w:id="7" w:author="Paweł Cieślik" w:date="2025-12-10T13:37:00Z" w16du:dateUtc="2025-12-10T12:37:00Z" w:original=""/>
        </w:fldChar>
      </w:r>
      <w:r w:rsidRPr="00743B14">
        <w:rPr>
          <w:rFonts w:asciiTheme="minorHAnsi" w:hAnsiTheme="minorHAnsi" w:cstheme="minorHAnsi"/>
          <w:sz w:val="22"/>
          <w:szCs w:val="22"/>
        </w:rPr>
        <w:t>wienia Wykonawca może złożyć jedną ofertę. Oferta, oświadczenia oraz dokumenty, dla których Zamawiający określił wzory w formie załączników do niniejszej SWZ, winny być sporządzone zgodnie z tymi wzorami co do treści oraz opisu kolumn i wierszy.</w:t>
      </w:r>
    </w:p>
    <w:p w14:paraId="3A1F2436" w14:textId="77777777" w:rsidR="00317445" w:rsidRPr="00743B14" w:rsidRDefault="00317445" w:rsidP="0015694F">
      <w:pPr>
        <w:numPr>
          <w:ilvl w:val="0"/>
          <w:numId w:val="48"/>
        </w:numPr>
        <w:tabs>
          <w:tab w:val="clear" w:pos="648"/>
          <w:tab w:val="left" w:pos="284"/>
        </w:tabs>
        <w:spacing w:line="276" w:lineRule="auto"/>
        <w:ind w:left="284" w:hanging="284"/>
        <w:jc w:val="both"/>
        <w:textAlignment w:val="baseline"/>
        <w:rPr>
          <w:rFonts w:asciiTheme="minorHAnsi" w:hAnsiTheme="minorHAnsi" w:cstheme="minorHAnsi"/>
          <w:sz w:val="22"/>
          <w:szCs w:val="22"/>
        </w:rPr>
      </w:pPr>
      <w:r w:rsidRPr="00743B14">
        <w:rPr>
          <w:rFonts w:asciiTheme="minorHAnsi" w:hAnsiTheme="minorHAnsi" w:cstheme="minorHAnsi"/>
          <w:sz w:val="22"/>
          <w:szCs w:val="22"/>
        </w:rPr>
        <w:t xml:space="preserve">Do przygotowania oferty zaleca się wykorzystanie formularza oferty, którego wzór stanowi załącznik do SWZ. W przypadku, gdy Wykonawca nie korzysta z przygotowanego przez Zamawiającego wzoru, w treści oferty należy zamieścić wszystkie informacje wymagane w formularzu oferty. </w:t>
      </w:r>
    </w:p>
    <w:p w14:paraId="57BCF040" w14:textId="77777777" w:rsidR="00317445" w:rsidRPr="00743B14" w:rsidRDefault="00317445" w:rsidP="0015694F">
      <w:pPr>
        <w:numPr>
          <w:ilvl w:val="0"/>
          <w:numId w:val="48"/>
        </w:numPr>
        <w:tabs>
          <w:tab w:val="clear" w:pos="648"/>
          <w:tab w:val="left" w:pos="284"/>
        </w:tabs>
        <w:spacing w:line="276" w:lineRule="auto"/>
        <w:ind w:left="284" w:hanging="284"/>
        <w:jc w:val="both"/>
        <w:textAlignment w:val="baseline"/>
        <w:rPr>
          <w:rFonts w:asciiTheme="minorHAnsi" w:hAnsiTheme="minorHAnsi" w:cstheme="minorHAnsi"/>
          <w:sz w:val="22"/>
          <w:szCs w:val="22"/>
        </w:rPr>
      </w:pPr>
      <w:r w:rsidRPr="00743B14">
        <w:rPr>
          <w:rFonts w:asciiTheme="minorHAnsi" w:hAnsiTheme="minorHAnsi" w:cstheme="minorHAnsi"/>
          <w:sz w:val="22"/>
          <w:szCs w:val="22"/>
        </w:rPr>
        <w:lastRenderedPageBreak/>
        <w:t>Postępowanie prowadzone jest w języku polskim. Oznacza to, że oferta, oświadczenia oraz każdy dokument złożony wraz z ofertą sporządzony w języku obcym winien być złożony wraz z tłumaczeniem na język polski.</w:t>
      </w:r>
    </w:p>
    <w:p w14:paraId="0659AFC7" w14:textId="77777777" w:rsidR="00317445" w:rsidRPr="00743B14" w:rsidRDefault="00317445" w:rsidP="0015694F">
      <w:pPr>
        <w:numPr>
          <w:ilvl w:val="0"/>
          <w:numId w:val="48"/>
        </w:numPr>
        <w:tabs>
          <w:tab w:val="clear" w:pos="648"/>
          <w:tab w:val="left" w:pos="284"/>
        </w:tabs>
        <w:spacing w:line="276" w:lineRule="auto"/>
        <w:ind w:left="284" w:hanging="284"/>
        <w:jc w:val="both"/>
        <w:textAlignment w:val="baseline"/>
        <w:rPr>
          <w:rFonts w:asciiTheme="minorHAnsi" w:hAnsiTheme="minorHAnsi" w:cstheme="minorHAnsi"/>
          <w:sz w:val="22"/>
          <w:szCs w:val="22"/>
        </w:rPr>
      </w:pPr>
      <w:r w:rsidRPr="00743B14">
        <w:rPr>
          <w:rFonts w:asciiTheme="minorHAnsi" w:hAnsiTheme="minorHAnsi" w:cstheme="minorHAnsi"/>
          <w:b/>
          <w:sz w:val="22"/>
          <w:szCs w:val="22"/>
        </w:rPr>
        <w:t>Na ofertę składają się następujące dokumenty:</w:t>
      </w:r>
    </w:p>
    <w:p w14:paraId="644943DC" w14:textId="77777777" w:rsidR="00317445" w:rsidRPr="00743B14" w:rsidRDefault="00317445" w:rsidP="0015694F">
      <w:pPr>
        <w:pStyle w:val="Akapitzlist"/>
        <w:numPr>
          <w:ilvl w:val="0"/>
          <w:numId w:val="49"/>
        </w:numPr>
        <w:tabs>
          <w:tab w:val="left" w:pos="288"/>
          <w:tab w:val="left" w:pos="426"/>
          <w:tab w:val="left" w:pos="648"/>
        </w:tabs>
        <w:spacing w:line="276" w:lineRule="auto"/>
        <w:ind w:left="851"/>
        <w:contextualSpacing/>
        <w:jc w:val="both"/>
        <w:textAlignment w:val="baseline"/>
        <w:rPr>
          <w:rFonts w:asciiTheme="minorHAnsi" w:hAnsiTheme="minorHAnsi" w:cstheme="minorHAnsi"/>
          <w:b/>
          <w:sz w:val="22"/>
          <w:szCs w:val="22"/>
        </w:rPr>
      </w:pPr>
      <w:r w:rsidRPr="00743B14">
        <w:rPr>
          <w:rFonts w:asciiTheme="minorHAnsi" w:hAnsiTheme="minorHAnsi" w:cstheme="minorHAnsi"/>
          <w:b/>
          <w:sz w:val="22"/>
          <w:szCs w:val="22"/>
        </w:rPr>
        <w:t>formularz ofertowy, którego wzór stanowi załącznik nr 1 do SWZ;</w:t>
      </w:r>
    </w:p>
    <w:p w14:paraId="7CE02CFC" w14:textId="690B75C5" w:rsidR="005C1BFD" w:rsidRPr="00743B14" w:rsidRDefault="005C1BFD" w:rsidP="0015694F">
      <w:pPr>
        <w:pStyle w:val="Akapitzlist"/>
        <w:numPr>
          <w:ilvl w:val="0"/>
          <w:numId w:val="49"/>
        </w:numPr>
        <w:tabs>
          <w:tab w:val="left" w:pos="288"/>
          <w:tab w:val="left" w:pos="426"/>
          <w:tab w:val="left" w:pos="648"/>
        </w:tabs>
        <w:spacing w:line="276" w:lineRule="auto"/>
        <w:ind w:left="851"/>
        <w:contextualSpacing/>
        <w:jc w:val="both"/>
        <w:textAlignment w:val="baseline"/>
        <w:rPr>
          <w:rFonts w:asciiTheme="minorHAnsi" w:hAnsiTheme="minorHAnsi" w:cstheme="minorHAnsi"/>
          <w:b/>
          <w:sz w:val="22"/>
          <w:szCs w:val="22"/>
        </w:rPr>
      </w:pPr>
      <w:r w:rsidRPr="00743B14">
        <w:rPr>
          <w:rFonts w:ascii="Calibri" w:hAnsi="Calibri" w:cs="Calibri"/>
          <w:sz w:val="22"/>
          <w:szCs w:val="22"/>
        </w:rPr>
        <w:t xml:space="preserve">podmiotowe środki dowodowe wymienione w </w:t>
      </w:r>
      <w:r w:rsidRPr="00743B14">
        <w:rPr>
          <w:rFonts w:ascii="Calibri" w:hAnsi="Calibri" w:cs="Calibri"/>
          <w:b/>
          <w:bCs/>
          <w:sz w:val="22"/>
          <w:szCs w:val="22"/>
        </w:rPr>
        <w:t>rozdziale X SWZ</w:t>
      </w:r>
    </w:p>
    <w:p w14:paraId="5C29C0CA" w14:textId="77777777" w:rsidR="00317445" w:rsidRPr="00743B14" w:rsidRDefault="00317445" w:rsidP="0015694F">
      <w:pPr>
        <w:pStyle w:val="Akapitzlist"/>
        <w:numPr>
          <w:ilvl w:val="0"/>
          <w:numId w:val="49"/>
        </w:numPr>
        <w:tabs>
          <w:tab w:val="left" w:pos="288"/>
          <w:tab w:val="left" w:pos="648"/>
        </w:tabs>
        <w:spacing w:line="276" w:lineRule="auto"/>
        <w:ind w:left="709" w:hanging="218"/>
        <w:contextualSpacing/>
        <w:jc w:val="both"/>
        <w:textAlignment w:val="baseline"/>
        <w:rPr>
          <w:rFonts w:asciiTheme="minorHAnsi" w:hAnsiTheme="minorHAnsi" w:cstheme="minorHAnsi"/>
          <w:b/>
          <w:sz w:val="22"/>
          <w:szCs w:val="22"/>
        </w:rPr>
      </w:pPr>
      <w:r w:rsidRPr="00743B14">
        <w:rPr>
          <w:rFonts w:asciiTheme="minorHAnsi" w:hAnsiTheme="minorHAnsi" w:cstheme="minorHAnsi"/>
          <w:sz w:val="22"/>
          <w:szCs w:val="22"/>
        </w:rPr>
        <w:t>zobowiązanie podmiotu trzeciego do oddania swego zasobu na potrzeby Wykonawcy składającego ofertę -jeżeli dotyczy;</w:t>
      </w:r>
    </w:p>
    <w:p w14:paraId="48D5F7CC" w14:textId="77777777" w:rsidR="00317445" w:rsidRPr="00743B14" w:rsidRDefault="00317445" w:rsidP="0015694F">
      <w:pPr>
        <w:pStyle w:val="Akapitzlist"/>
        <w:numPr>
          <w:ilvl w:val="0"/>
          <w:numId w:val="49"/>
        </w:numPr>
        <w:tabs>
          <w:tab w:val="left" w:pos="288"/>
          <w:tab w:val="left" w:pos="648"/>
        </w:tabs>
        <w:spacing w:line="276" w:lineRule="auto"/>
        <w:ind w:left="709" w:hanging="218"/>
        <w:contextualSpacing/>
        <w:jc w:val="both"/>
        <w:textAlignment w:val="baseline"/>
        <w:rPr>
          <w:rFonts w:asciiTheme="minorHAnsi" w:hAnsiTheme="minorHAnsi" w:cstheme="minorHAnsi"/>
          <w:b/>
          <w:sz w:val="22"/>
          <w:szCs w:val="22"/>
        </w:rPr>
      </w:pPr>
      <w:r w:rsidRPr="00743B14">
        <w:rPr>
          <w:rFonts w:asciiTheme="minorHAnsi" w:hAnsiTheme="minorHAnsi" w:cstheme="minorHAnsi"/>
          <w:sz w:val="22"/>
          <w:szCs w:val="22"/>
        </w:rPr>
        <w:t>Pełnomocnictwo/Pełnomocnictwa dla osoby/osób podpisujących ofertę, jeżeli oferta jest podpisana przez pełnomocnika -jeżeli dotyczy;</w:t>
      </w:r>
    </w:p>
    <w:p w14:paraId="539034F6" w14:textId="77777777" w:rsidR="00317445" w:rsidRPr="00743B14" w:rsidRDefault="00317445" w:rsidP="0015694F">
      <w:pPr>
        <w:pStyle w:val="Akapitzlist"/>
        <w:numPr>
          <w:ilvl w:val="0"/>
          <w:numId w:val="49"/>
        </w:numPr>
        <w:tabs>
          <w:tab w:val="left" w:pos="288"/>
          <w:tab w:val="left" w:pos="648"/>
        </w:tabs>
        <w:spacing w:line="276" w:lineRule="auto"/>
        <w:ind w:left="709" w:hanging="218"/>
        <w:contextualSpacing/>
        <w:jc w:val="both"/>
        <w:textAlignment w:val="baseline"/>
        <w:rPr>
          <w:rFonts w:asciiTheme="minorHAnsi" w:hAnsiTheme="minorHAnsi" w:cstheme="minorHAnsi"/>
          <w:b/>
          <w:sz w:val="22"/>
          <w:szCs w:val="22"/>
        </w:rPr>
      </w:pPr>
      <w:r w:rsidRPr="00743B14">
        <w:rPr>
          <w:rFonts w:asciiTheme="minorHAnsi" w:hAnsiTheme="minorHAnsi" w:cstheme="minorHAnsi"/>
          <w:sz w:val="22"/>
          <w:szCs w:val="22"/>
        </w:rPr>
        <w:t>w przypadku składania oferty przez Wykonawców wspólnie ubiegających się o udzielenie zamówienia -pełnomocnictwo do reprezentowania wszystkich Wykonawców wspólnie ubiegających się o udzielenie zamówienia, ewentualnie umowę o współdziałaniu, z której będzie wynikać przedmiotowe pełnomocnictwo. Pełnomocnik może być ustanowiony do reprezentowania Wykonawców w postępowaniu albo reprezentowania w postępowaniu i zawarcia umowy;</w:t>
      </w:r>
    </w:p>
    <w:p w14:paraId="5E4C91C4" w14:textId="77777777" w:rsidR="00317445" w:rsidRPr="00743B14" w:rsidRDefault="00317445" w:rsidP="0015694F">
      <w:pPr>
        <w:pStyle w:val="Akapitzlist"/>
        <w:numPr>
          <w:ilvl w:val="0"/>
          <w:numId w:val="49"/>
        </w:numPr>
        <w:tabs>
          <w:tab w:val="left" w:pos="288"/>
          <w:tab w:val="left" w:pos="648"/>
        </w:tabs>
        <w:spacing w:line="276" w:lineRule="auto"/>
        <w:ind w:left="709" w:hanging="218"/>
        <w:contextualSpacing/>
        <w:jc w:val="both"/>
        <w:textAlignment w:val="baseline"/>
        <w:rPr>
          <w:rFonts w:asciiTheme="minorHAnsi" w:hAnsiTheme="minorHAnsi" w:cstheme="minorHAnsi"/>
          <w:b/>
          <w:sz w:val="22"/>
          <w:szCs w:val="22"/>
        </w:rPr>
      </w:pPr>
      <w:r w:rsidRPr="00743B14">
        <w:rPr>
          <w:rFonts w:asciiTheme="minorHAnsi" w:hAnsiTheme="minorHAnsi" w:cstheme="minorHAnsi"/>
          <w:sz w:val="22"/>
          <w:szCs w:val="22"/>
        </w:rPr>
        <w:t>oświadczenia i/lub dokumenty na podstawie których, Zamawiający dokona oceny skuteczności zastrzeżenia informacji zawartych w ofercie, stanowiących tajemnicę przedsiębiorstwa, w rozumieniu przepisów o zwalczaniu nieuczciwej konkurencji (jeżeli Wykonawca zastrzega takie informacje).</w:t>
      </w:r>
    </w:p>
    <w:p w14:paraId="3A80E239" w14:textId="752A0DC7" w:rsidR="00317445" w:rsidRPr="00743B14" w:rsidRDefault="00317445" w:rsidP="0015694F">
      <w:pPr>
        <w:pStyle w:val="Akapitzlist"/>
        <w:numPr>
          <w:ilvl w:val="0"/>
          <w:numId w:val="50"/>
        </w:numPr>
        <w:tabs>
          <w:tab w:val="left" w:pos="284"/>
          <w:tab w:val="left" w:pos="360"/>
          <w:tab w:val="left" w:pos="720"/>
        </w:tabs>
        <w:spacing w:line="276" w:lineRule="auto"/>
        <w:ind w:left="284" w:right="-102" w:hanging="284"/>
        <w:jc w:val="both"/>
        <w:textAlignment w:val="baseline"/>
        <w:rPr>
          <w:rFonts w:asciiTheme="minorHAnsi" w:eastAsia="Calibri" w:hAnsiTheme="minorHAnsi" w:cstheme="minorHAnsi"/>
          <w:sz w:val="22"/>
          <w:szCs w:val="22"/>
        </w:rPr>
      </w:pPr>
      <w:r w:rsidRPr="00743B14">
        <w:rPr>
          <w:rFonts w:asciiTheme="minorHAnsi" w:eastAsia="Calibri" w:hAnsiTheme="minorHAnsi" w:cstheme="minorHAnsi"/>
          <w:sz w:val="22"/>
          <w:szCs w:val="22"/>
        </w:rPr>
        <w:t xml:space="preserve">Wykonawca składa ofertę za pośrednictwem zakładki „Oferty/wnioski”, widocznej </w:t>
      </w:r>
      <w:r w:rsidRPr="00743B14">
        <w:rPr>
          <w:rFonts w:asciiTheme="minorHAnsi" w:eastAsia="Calibri" w:hAnsiTheme="minorHAnsi" w:cstheme="minorHAnsi"/>
          <w:sz w:val="22"/>
          <w:szCs w:val="22"/>
        </w:rPr>
        <w:br/>
        <w:t xml:space="preserve">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743B14">
        <w:rPr>
          <w:rFonts w:asciiTheme="minorHAnsi" w:eastAsia="Calibri" w:hAnsiTheme="minorHAnsi" w:cstheme="minorHAnsi"/>
          <w:sz w:val="22"/>
          <w:szCs w:val="22"/>
        </w:rPr>
        <w:t>drag&amp;drop</w:t>
      </w:r>
      <w:proofErr w:type="spellEnd"/>
      <w:r w:rsidRPr="00743B14">
        <w:rPr>
          <w:rFonts w:asciiTheme="minorHAnsi" w:eastAsia="Calibri" w:hAnsiTheme="minorHAnsi" w:cstheme="minorHAnsi"/>
          <w:sz w:val="22"/>
          <w:szCs w:val="22"/>
        </w:rPr>
        <w:t xml:space="preserve"> („przeciągnij” </w:t>
      </w:r>
      <w:r w:rsidRPr="00743B14">
        <w:rPr>
          <w:rFonts w:asciiTheme="minorHAnsi" w:eastAsia="Calibri" w:hAnsiTheme="minorHAnsi" w:cstheme="minorHAnsi"/>
          <w:sz w:val="22"/>
          <w:szCs w:val="22"/>
        </w:rPr>
        <w:br/>
        <w:t>i „upuść”) służące do dodawania plików.</w:t>
      </w:r>
    </w:p>
    <w:p w14:paraId="7D736C43" w14:textId="77777777" w:rsidR="00317445" w:rsidRPr="00743B14" w:rsidRDefault="00317445" w:rsidP="0015694F">
      <w:pPr>
        <w:pStyle w:val="Akapitzlist"/>
        <w:numPr>
          <w:ilvl w:val="0"/>
          <w:numId w:val="50"/>
        </w:numPr>
        <w:tabs>
          <w:tab w:val="left" w:pos="284"/>
          <w:tab w:val="left" w:pos="360"/>
          <w:tab w:val="left" w:pos="720"/>
        </w:tabs>
        <w:spacing w:line="276" w:lineRule="auto"/>
        <w:ind w:left="284" w:right="-102" w:hanging="284"/>
        <w:jc w:val="both"/>
        <w:textAlignment w:val="baseline"/>
        <w:rPr>
          <w:rFonts w:asciiTheme="minorHAnsi" w:eastAsia="Calibri" w:hAnsiTheme="minorHAnsi" w:cstheme="minorHAnsi"/>
          <w:sz w:val="22"/>
          <w:szCs w:val="22"/>
        </w:rPr>
      </w:pPr>
      <w:r w:rsidRPr="00743B14">
        <w:rPr>
          <w:rFonts w:asciiTheme="minorHAnsi" w:eastAsia="Calibri" w:hAnsiTheme="minorHAnsi" w:cstheme="minorHAnsi"/>
          <w:sz w:val="22"/>
          <w:szCs w:val="22"/>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p>
    <w:p w14:paraId="4CC57CA0" w14:textId="77777777" w:rsidR="00317445" w:rsidRPr="00743B14" w:rsidRDefault="00317445" w:rsidP="0015694F">
      <w:pPr>
        <w:pStyle w:val="Akapitzlist"/>
        <w:numPr>
          <w:ilvl w:val="0"/>
          <w:numId w:val="50"/>
        </w:numPr>
        <w:tabs>
          <w:tab w:val="left" w:pos="284"/>
          <w:tab w:val="left" w:pos="360"/>
        </w:tabs>
        <w:spacing w:line="276" w:lineRule="auto"/>
        <w:ind w:left="284" w:right="-102" w:hanging="284"/>
        <w:jc w:val="both"/>
        <w:textAlignment w:val="baseline"/>
        <w:rPr>
          <w:rFonts w:asciiTheme="minorHAnsi" w:eastAsia="Calibri" w:hAnsiTheme="minorHAnsi" w:cstheme="minorHAnsi"/>
          <w:sz w:val="22"/>
          <w:szCs w:val="22"/>
        </w:rPr>
      </w:pPr>
      <w:r w:rsidRPr="00743B14">
        <w:rPr>
          <w:rFonts w:asciiTheme="minorHAnsi" w:eastAsia="Calibri" w:hAnsiTheme="minorHAnsi" w:cstheme="minorHAnsi"/>
          <w:spacing w:val="3"/>
          <w:sz w:val="22"/>
          <w:szCs w:val="22"/>
        </w:rPr>
        <w:t>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14:paraId="3692CC65" w14:textId="77777777" w:rsidR="00317445" w:rsidRPr="00743B14" w:rsidRDefault="00580ACB" w:rsidP="0015694F">
      <w:pPr>
        <w:pStyle w:val="Akapitzlist"/>
        <w:numPr>
          <w:ilvl w:val="0"/>
          <w:numId w:val="50"/>
        </w:numPr>
        <w:tabs>
          <w:tab w:val="left" w:pos="284"/>
          <w:tab w:val="left" w:pos="360"/>
        </w:tabs>
        <w:spacing w:line="276" w:lineRule="auto"/>
        <w:ind w:left="284" w:right="-102" w:hanging="284"/>
        <w:jc w:val="both"/>
        <w:textAlignment w:val="baseline"/>
        <w:rPr>
          <w:rFonts w:asciiTheme="minorHAnsi" w:eastAsia="Calibri" w:hAnsiTheme="minorHAnsi" w:cstheme="minorHAnsi"/>
          <w:sz w:val="22"/>
          <w:szCs w:val="22"/>
        </w:rPr>
      </w:pPr>
      <w:r w:rsidRPr="00743B14">
        <w:rPr>
          <w:rFonts w:asciiTheme="minorHAnsi" w:eastAsia="Calibri" w:hAnsiTheme="minorHAnsi" w:cstheme="minorHAnsi"/>
          <w:b/>
          <w:bCs/>
          <w:sz w:val="22"/>
          <w:szCs w:val="22"/>
          <w:lang w:eastAsia="pl-PL"/>
        </w:rPr>
        <w:t xml:space="preserve">Formularz ofertowy </w:t>
      </w:r>
      <w:r w:rsidRPr="00743B14">
        <w:rPr>
          <w:rFonts w:asciiTheme="minorHAnsi" w:eastAsia="Calibri" w:hAnsiTheme="minorHAnsi" w:cstheme="minorHAnsi"/>
          <w:sz w:val="22"/>
          <w:szCs w:val="22"/>
          <w:lang w:eastAsia="pl-PL"/>
        </w:rPr>
        <w:t>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w:t>
      </w:r>
    </w:p>
    <w:p w14:paraId="17D8F537" w14:textId="77777777" w:rsidR="00317445" w:rsidRPr="00743B14" w:rsidRDefault="00580ACB" w:rsidP="0015694F">
      <w:pPr>
        <w:pStyle w:val="Akapitzlist"/>
        <w:numPr>
          <w:ilvl w:val="0"/>
          <w:numId w:val="50"/>
        </w:numPr>
        <w:tabs>
          <w:tab w:val="left" w:pos="284"/>
          <w:tab w:val="left" w:pos="360"/>
        </w:tabs>
        <w:spacing w:line="276" w:lineRule="auto"/>
        <w:ind w:left="284" w:right="-102" w:hanging="284"/>
        <w:jc w:val="both"/>
        <w:textAlignment w:val="baseline"/>
        <w:rPr>
          <w:rFonts w:asciiTheme="minorHAnsi" w:eastAsia="Calibri" w:hAnsiTheme="minorHAnsi" w:cstheme="minorHAnsi"/>
          <w:sz w:val="22"/>
          <w:szCs w:val="22"/>
        </w:rPr>
      </w:pPr>
      <w:r w:rsidRPr="00743B14">
        <w:rPr>
          <w:rFonts w:asciiTheme="minorHAnsi" w:eastAsia="Calibri" w:hAnsiTheme="minorHAnsi" w:cstheme="minorHAnsi"/>
          <w:b/>
          <w:bCs/>
          <w:sz w:val="22"/>
          <w:szCs w:val="22"/>
          <w:lang w:eastAsia="pl-PL"/>
        </w:rPr>
        <w:t xml:space="preserve">Pozostałe dokumenty </w:t>
      </w:r>
      <w:r w:rsidRPr="00743B14">
        <w:rPr>
          <w:rFonts w:asciiTheme="minorHAnsi" w:eastAsia="Calibri" w:hAnsiTheme="minorHAnsi" w:cstheme="minorHAnsi"/>
          <w:sz w:val="22"/>
          <w:szCs w:val="22"/>
          <w:lang w:eastAsia="pl-PL"/>
        </w:rPr>
        <w:t xml:space="preserve">wchodzące w skład oferty lub składane wraz z ofertą, które są zgodne z ustawą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t>
      </w:r>
      <w:r w:rsidRPr="00743B14">
        <w:rPr>
          <w:rFonts w:asciiTheme="minorHAnsi" w:eastAsia="Calibri" w:hAnsiTheme="minorHAnsi" w:cstheme="minorHAnsi"/>
          <w:sz w:val="22"/>
          <w:szCs w:val="22"/>
          <w:lang w:eastAsia="pl-PL"/>
        </w:rPr>
        <w:lastRenderedPageBreak/>
        <w:t>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14:paraId="2935E601" w14:textId="77777777" w:rsidR="00317445" w:rsidRPr="00743B14" w:rsidRDefault="00580ACB" w:rsidP="0015694F">
      <w:pPr>
        <w:pStyle w:val="Akapitzlist"/>
        <w:numPr>
          <w:ilvl w:val="0"/>
          <w:numId w:val="50"/>
        </w:numPr>
        <w:tabs>
          <w:tab w:val="left" w:pos="284"/>
          <w:tab w:val="left" w:pos="360"/>
        </w:tabs>
        <w:spacing w:line="276" w:lineRule="auto"/>
        <w:ind w:left="284" w:right="-102" w:hanging="284"/>
        <w:jc w:val="both"/>
        <w:textAlignment w:val="baseline"/>
        <w:rPr>
          <w:rFonts w:asciiTheme="minorHAnsi" w:eastAsia="Calibri" w:hAnsiTheme="minorHAnsi" w:cstheme="minorHAnsi"/>
          <w:sz w:val="22"/>
          <w:szCs w:val="22"/>
        </w:rPr>
      </w:pPr>
      <w:r w:rsidRPr="00743B14">
        <w:rPr>
          <w:rFonts w:asciiTheme="minorHAnsi" w:eastAsia="Calibri" w:hAnsiTheme="minorHAnsi" w:cstheme="minorHAnsi"/>
          <w:sz w:val="22"/>
          <w:szCs w:val="22"/>
          <w:lang w:eastAsia="pl-PL"/>
        </w:rPr>
        <w:t xml:space="preserve">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 </w:t>
      </w:r>
    </w:p>
    <w:p w14:paraId="629757CB" w14:textId="77777777" w:rsidR="00317445" w:rsidRPr="00743B14" w:rsidRDefault="00580ACB" w:rsidP="0015694F">
      <w:pPr>
        <w:pStyle w:val="Akapitzlist"/>
        <w:numPr>
          <w:ilvl w:val="0"/>
          <w:numId w:val="50"/>
        </w:numPr>
        <w:tabs>
          <w:tab w:val="left" w:pos="284"/>
          <w:tab w:val="left" w:pos="360"/>
        </w:tabs>
        <w:spacing w:line="276" w:lineRule="auto"/>
        <w:ind w:left="284" w:right="-102" w:hanging="284"/>
        <w:jc w:val="both"/>
        <w:textAlignment w:val="baseline"/>
        <w:rPr>
          <w:rFonts w:asciiTheme="minorHAnsi" w:eastAsia="Calibri" w:hAnsiTheme="minorHAnsi" w:cstheme="minorHAnsi"/>
          <w:sz w:val="22"/>
          <w:szCs w:val="22"/>
        </w:rPr>
      </w:pPr>
      <w:r w:rsidRPr="00743B14">
        <w:rPr>
          <w:rFonts w:asciiTheme="minorHAnsi" w:eastAsia="Calibri" w:hAnsiTheme="minorHAnsi" w:cstheme="minorHAnsi"/>
          <w:sz w:val="22"/>
          <w:szCs w:val="22"/>
          <w:lang w:eastAsia="pl-PL"/>
        </w:rPr>
        <w:t xml:space="preserve">Oferta może być złożona tylko do upływu terminu składania ofert. </w:t>
      </w:r>
    </w:p>
    <w:p w14:paraId="3BB3A665" w14:textId="77777777" w:rsidR="00317445" w:rsidRPr="00743B14" w:rsidRDefault="00580ACB" w:rsidP="0015694F">
      <w:pPr>
        <w:pStyle w:val="Akapitzlist"/>
        <w:numPr>
          <w:ilvl w:val="0"/>
          <w:numId w:val="50"/>
        </w:numPr>
        <w:tabs>
          <w:tab w:val="left" w:pos="284"/>
          <w:tab w:val="left" w:pos="360"/>
        </w:tabs>
        <w:spacing w:line="276" w:lineRule="auto"/>
        <w:ind w:left="284" w:right="-102" w:hanging="284"/>
        <w:jc w:val="both"/>
        <w:textAlignment w:val="baseline"/>
        <w:rPr>
          <w:rFonts w:asciiTheme="minorHAnsi" w:eastAsia="Calibri" w:hAnsiTheme="minorHAnsi" w:cstheme="minorHAnsi"/>
          <w:sz w:val="22"/>
          <w:szCs w:val="22"/>
        </w:rPr>
      </w:pPr>
      <w:r w:rsidRPr="00743B14">
        <w:rPr>
          <w:rFonts w:asciiTheme="minorHAnsi" w:eastAsia="Calibri" w:hAnsiTheme="minorHAnsi" w:cstheme="minorHAnsi"/>
          <w:sz w:val="22"/>
          <w:szCs w:val="22"/>
          <w:lang w:eastAsia="pl-PL"/>
        </w:rPr>
        <w:t xml:space="preserve">Wykonawca może przed upływem terminu składania ofert wycofać ofertę. Wykonawca wycofuje ofertę w zakładce „Oferty/wnioski” używając przycisku „Wycofaj ofertę”. </w:t>
      </w:r>
    </w:p>
    <w:p w14:paraId="3962A3CC" w14:textId="7ACC3BA3" w:rsidR="00580ACB" w:rsidRPr="00743B14" w:rsidRDefault="00580ACB" w:rsidP="0015694F">
      <w:pPr>
        <w:pStyle w:val="Akapitzlist"/>
        <w:numPr>
          <w:ilvl w:val="0"/>
          <w:numId w:val="50"/>
        </w:numPr>
        <w:tabs>
          <w:tab w:val="left" w:pos="284"/>
          <w:tab w:val="left" w:pos="360"/>
        </w:tabs>
        <w:spacing w:line="276" w:lineRule="auto"/>
        <w:ind w:left="284" w:right="-102" w:hanging="284"/>
        <w:jc w:val="both"/>
        <w:textAlignment w:val="baseline"/>
        <w:rPr>
          <w:rFonts w:asciiTheme="minorHAnsi" w:eastAsia="Calibri" w:hAnsiTheme="minorHAnsi" w:cstheme="minorHAnsi"/>
          <w:sz w:val="22"/>
          <w:szCs w:val="22"/>
        </w:rPr>
      </w:pPr>
      <w:r w:rsidRPr="00743B14">
        <w:rPr>
          <w:rFonts w:asciiTheme="minorHAnsi" w:eastAsia="Calibri" w:hAnsiTheme="minorHAnsi" w:cstheme="minorHAnsi"/>
          <w:sz w:val="22"/>
          <w:szCs w:val="22"/>
          <w:lang w:eastAsia="pl-PL"/>
        </w:rPr>
        <w:t xml:space="preserve">Maksymalny łączny rozmiar plików stanowiących ofertę lub składanych wraz z ofertą to </w:t>
      </w:r>
      <w:ins w:id="8" w:author="Paweł Cieślik" w:date="2025-12-11T22:36:00Z" w16du:dateUtc="2025-12-11T21:36:00Z">
        <w:r w:rsidR="00846BD5">
          <w:rPr>
            <w:rFonts w:asciiTheme="minorHAnsi" w:eastAsia="Calibri" w:hAnsiTheme="minorHAnsi" w:cstheme="minorHAnsi"/>
            <w:sz w:val="22"/>
            <w:szCs w:val="22"/>
            <w:lang w:eastAsia="pl-PL"/>
          </w:rPr>
          <w:t>1</w:t>
        </w:r>
      </w:ins>
      <w:del w:id="9" w:author="Paweł Cieślik" w:date="2025-12-11T22:36:00Z" w16du:dateUtc="2025-12-11T21:36:00Z">
        <w:r w:rsidRPr="00743B14" w:rsidDel="00846BD5">
          <w:rPr>
            <w:rFonts w:asciiTheme="minorHAnsi" w:eastAsia="Calibri" w:hAnsiTheme="minorHAnsi" w:cstheme="minorHAnsi"/>
            <w:sz w:val="22"/>
            <w:szCs w:val="22"/>
            <w:lang w:eastAsia="pl-PL"/>
          </w:rPr>
          <w:delText>2</w:delText>
        </w:r>
      </w:del>
      <w:r w:rsidRPr="00743B14">
        <w:rPr>
          <w:rFonts w:asciiTheme="minorHAnsi" w:eastAsia="Calibri" w:hAnsiTheme="minorHAnsi" w:cstheme="minorHAnsi"/>
          <w:sz w:val="22"/>
          <w:szCs w:val="22"/>
          <w:lang w:eastAsia="pl-PL"/>
        </w:rPr>
        <w:t xml:space="preserve">50 MB. </w:t>
      </w:r>
    </w:p>
    <w:bookmarkEnd w:id="6"/>
    <w:p w14:paraId="7BA06F7B" w14:textId="77777777" w:rsidR="00A834BD" w:rsidRPr="00743B14" w:rsidRDefault="00A834BD" w:rsidP="00A834BD">
      <w:pPr>
        <w:pStyle w:val="Akapitzlist"/>
        <w:tabs>
          <w:tab w:val="left" w:pos="284"/>
          <w:tab w:val="left" w:pos="360"/>
        </w:tabs>
        <w:spacing w:line="276" w:lineRule="auto"/>
        <w:ind w:left="284" w:right="-102"/>
        <w:jc w:val="both"/>
        <w:textAlignment w:val="baseline"/>
        <w:rPr>
          <w:rFonts w:asciiTheme="minorHAnsi" w:eastAsia="Calibri" w:hAnsiTheme="minorHAnsi" w:cstheme="minorHAnsi"/>
          <w:sz w:val="22"/>
          <w:szCs w:val="22"/>
        </w:rPr>
      </w:pPr>
    </w:p>
    <w:p w14:paraId="78B79A82" w14:textId="77777777" w:rsidR="00260240" w:rsidRPr="00743B14" w:rsidRDefault="00260240" w:rsidP="0015694F">
      <w:pPr>
        <w:pStyle w:val="Nagwek"/>
        <w:numPr>
          <w:ilvl w:val="0"/>
          <w:numId w:val="1"/>
        </w:numPr>
        <w:spacing w:line="276" w:lineRule="auto"/>
        <w:jc w:val="both"/>
        <w:rPr>
          <w:rFonts w:asciiTheme="minorHAnsi" w:hAnsiTheme="minorHAnsi" w:cstheme="minorHAnsi"/>
          <w:b/>
          <w:sz w:val="22"/>
          <w:szCs w:val="22"/>
        </w:rPr>
      </w:pPr>
      <w:r w:rsidRPr="00743B14">
        <w:rPr>
          <w:rFonts w:asciiTheme="minorHAnsi" w:hAnsiTheme="minorHAnsi" w:cstheme="minorHAnsi"/>
          <w:b/>
          <w:sz w:val="22"/>
          <w:szCs w:val="22"/>
          <w:lang w:val="pl-PL"/>
        </w:rPr>
        <w:t>Termin</w:t>
      </w:r>
      <w:r w:rsidRPr="00743B14">
        <w:rPr>
          <w:rFonts w:asciiTheme="minorHAnsi" w:hAnsiTheme="minorHAnsi" w:cstheme="minorHAnsi"/>
          <w:b/>
          <w:sz w:val="22"/>
          <w:szCs w:val="22"/>
        </w:rPr>
        <w:t xml:space="preserve"> składania i otwarcia ofert:</w:t>
      </w:r>
    </w:p>
    <w:p w14:paraId="36AF5DD8" w14:textId="77777777" w:rsidR="00260240" w:rsidRPr="00743B14" w:rsidRDefault="00260240" w:rsidP="0015694F">
      <w:pPr>
        <w:pStyle w:val="Nagwek"/>
        <w:spacing w:line="276" w:lineRule="auto"/>
        <w:jc w:val="both"/>
        <w:rPr>
          <w:rFonts w:asciiTheme="minorHAnsi" w:hAnsiTheme="minorHAnsi" w:cstheme="minorHAnsi"/>
          <w:b/>
          <w:sz w:val="22"/>
          <w:szCs w:val="22"/>
        </w:rPr>
      </w:pPr>
    </w:p>
    <w:p w14:paraId="3DE98925" w14:textId="77777777" w:rsidR="00894742" w:rsidRPr="00743B14" w:rsidRDefault="00894742" w:rsidP="0015694F">
      <w:pPr>
        <w:pStyle w:val="Teksttreci0"/>
        <w:widowControl w:val="0"/>
        <w:numPr>
          <w:ilvl w:val="0"/>
          <w:numId w:val="31"/>
        </w:numPr>
        <w:spacing w:line="276" w:lineRule="auto"/>
        <w:ind w:left="284" w:right="20" w:hanging="284"/>
        <w:jc w:val="both"/>
        <w:rPr>
          <w:rFonts w:asciiTheme="minorHAnsi" w:hAnsiTheme="minorHAnsi" w:cstheme="minorHAnsi"/>
          <w:sz w:val="22"/>
          <w:szCs w:val="22"/>
        </w:rPr>
      </w:pPr>
      <w:r w:rsidRPr="00743B14">
        <w:rPr>
          <w:rFonts w:asciiTheme="minorHAnsi" w:hAnsiTheme="minorHAnsi" w:cstheme="minorHAnsi"/>
          <w:sz w:val="22"/>
          <w:szCs w:val="22"/>
        </w:rPr>
        <w:t>Wykonawca składa ofertę za pośrednictwem platformy e-zamówienia.</w:t>
      </w:r>
    </w:p>
    <w:p w14:paraId="433F17EC" w14:textId="5318154D" w:rsidR="00894742" w:rsidRPr="00743B14" w:rsidRDefault="00894742" w:rsidP="0015694F">
      <w:pPr>
        <w:pStyle w:val="Teksttreci0"/>
        <w:widowControl w:val="0"/>
        <w:numPr>
          <w:ilvl w:val="0"/>
          <w:numId w:val="31"/>
        </w:numPr>
        <w:spacing w:line="276" w:lineRule="auto"/>
        <w:ind w:left="284" w:right="20" w:hanging="284"/>
        <w:jc w:val="both"/>
        <w:rPr>
          <w:rFonts w:asciiTheme="minorHAnsi" w:hAnsiTheme="minorHAnsi" w:cstheme="minorHAnsi"/>
          <w:sz w:val="22"/>
          <w:szCs w:val="22"/>
        </w:rPr>
      </w:pPr>
      <w:r w:rsidRPr="00743B14">
        <w:rPr>
          <w:rFonts w:asciiTheme="minorHAnsi" w:hAnsiTheme="minorHAnsi" w:cstheme="minorHAnsi"/>
          <w:sz w:val="22"/>
          <w:szCs w:val="22"/>
        </w:rPr>
        <w:t>Ofertę wraz z wymaganymi dokumentami określonymi w pkt XI</w:t>
      </w:r>
      <w:r w:rsidR="00A834BD" w:rsidRPr="00743B14">
        <w:rPr>
          <w:rFonts w:asciiTheme="minorHAnsi" w:hAnsiTheme="minorHAnsi" w:cstheme="minorHAnsi"/>
          <w:sz w:val="22"/>
          <w:szCs w:val="22"/>
        </w:rPr>
        <w:t>II</w:t>
      </w:r>
      <w:r w:rsidRPr="00743B14">
        <w:rPr>
          <w:rFonts w:asciiTheme="minorHAnsi" w:hAnsiTheme="minorHAnsi" w:cstheme="minorHAnsi"/>
          <w:sz w:val="22"/>
          <w:szCs w:val="22"/>
        </w:rPr>
        <w:t>.</w:t>
      </w:r>
      <w:r w:rsidR="00751102" w:rsidRPr="00743B14">
        <w:rPr>
          <w:rFonts w:asciiTheme="minorHAnsi" w:hAnsiTheme="minorHAnsi" w:cstheme="minorHAnsi"/>
          <w:sz w:val="22"/>
          <w:szCs w:val="22"/>
        </w:rPr>
        <w:t>4</w:t>
      </w:r>
      <w:r w:rsidRPr="00743B14">
        <w:rPr>
          <w:rFonts w:asciiTheme="minorHAnsi" w:hAnsiTheme="minorHAnsi" w:cstheme="minorHAnsi"/>
          <w:sz w:val="22"/>
          <w:szCs w:val="22"/>
        </w:rPr>
        <w:t xml:space="preserve"> należy złożyć w terminie do dnia </w:t>
      </w:r>
      <w:r w:rsidR="00751102" w:rsidRPr="00743B14">
        <w:rPr>
          <w:rFonts w:asciiTheme="minorHAnsi" w:hAnsiTheme="minorHAnsi" w:cstheme="minorHAnsi"/>
          <w:b/>
          <w:bCs/>
          <w:sz w:val="22"/>
          <w:szCs w:val="22"/>
          <w:u w:val="single"/>
        </w:rPr>
        <w:t>1</w:t>
      </w:r>
      <w:r w:rsidR="00AF71FF" w:rsidRPr="00743B14">
        <w:rPr>
          <w:rFonts w:asciiTheme="minorHAnsi" w:hAnsiTheme="minorHAnsi" w:cstheme="minorHAnsi"/>
          <w:b/>
          <w:bCs/>
          <w:sz w:val="22"/>
          <w:szCs w:val="22"/>
          <w:u w:val="single"/>
        </w:rPr>
        <w:t>8</w:t>
      </w:r>
      <w:r w:rsidRPr="00743B14">
        <w:rPr>
          <w:rFonts w:asciiTheme="minorHAnsi" w:hAnsiTheme="minorHAnsi" w:cstheme="minorHAnsi"/>
          <w:b/>
          <w:bCs/>
          <w:sz w:val="22"/>
          <w:szCs w:val="22"/>
          <w:u w:val="single"/>
        </w:rPr>
        <w:t>.</w:t>
      </w:r>
      <w:r w:rsidR="00751102" w:rsidRPr="00743B14">
        <w:rPr>
          <w:rFonts w:asciiTheme="minorHAnsi" w:hAnsiTheme="minorHAnsi" w:cstheme="minorHAnsi"/>
          <w:b/>
          <w:bCs/>
          <w:sz w:val="22"/>
          <w:szCs w:val="22"/>
          <w:u w:val="single"/>
        </w:rPr>
        <w:t>12</w:t>
      </w:r>
      <w:r w:rsidRPr="00743B14">
        <w:rPr>
          <w:rFonts w:asciiTheme="minorHAnsi" w:hAnsiTheme="minorHAnsi" w:cstheme="minorHAnsi"/>
          <w:b/>
          <w:bCs/>
          <w:sz w:val="22"/>
          <w:szCs w:val="22"/>
          <w:u w:val="single"/>
        </w:rPr>
        <w:t>.202</w:t>
      </w:r>
      <w:r w:rsidR="004F6C4A" w:rsidRPr="00743B14">
        <w:rPr>
          <w:rFonts w:asciiTheme="minorHAnsi" w:hAnsiTheme="minorHAnsi" w:cstheme="minorHAnsi"/>
          <w:b/>
          <w:bCs/>
          <w:sz w:val="22"/>
          <w:szCs w:val="22"/>
          <w:u w:val="single"/>
        </w:rPr>
        <w:t>5</w:t>
      </w:r>
      <w:r w:rsidRPr="00743B14">
        <w:rPr>
          <w:rFonts w:asciiTheme="minorHAnsi" w:hAnsiTheme="minorHAnsi" w:cstheme="minorHAnsi"/>
          <w:b/>
          <w:bCs/>
          <w:sz w:val="22"/>
          <w:szCs w:val="22"/>
          <w:u w:val="single"/>
        </w:rPr>
        <w:t xml:space="preserve"> r. do godz. </w:t>
      </w:r>
      <w:r w:rsidR="004F6C4A" w:rsidRPr="00743B14">
        <w:rPr>
          <w:rFonts w:asciiTheme="minorHAnsi" w:hAnsiTheme="minorHAnsi" w:cstheme="minorHAnsi"/>
          <w:b/>
          <w:bCs/>
          <w:sz w:val="22"/>
          <w:szCs w:val="22"/>
          <w:u w:val="single"/>
        </w:rPr>
        <w:t>1</w:t>
      </w:r>
      <w:r w:rsidR="00AF71FF" w:rsidRPr="00743B14">
        <w:rPr>
          <w:rFonts w:asciiTheme="minorHAnsi" w:hAnsiTheme="minorHAnsi" w:cstheme="minorHAnsi"/>
          <w:b/>
          <w:bCs/>
          <w:sz w:val="22"/>
          <w:szCs w:val="22"/>
          <w:u w:val="single"/>
        </w:rPr>
        <w:t>4</w:t>
      </w:r>
      <w:r w:rsidRPr="00743B14">
        <w:rPr>
          <w:rFonts w:asciiTheme="minorHAnsi" w:hAnsiTheme="minorHAnsi" w:cstheme="minorHAnsi"/>
          <w:b/>
          <w:bCs/>
          <w:sz w:val="22"/>
          <w:szCs w:val="22"/>
          <w:u w:val="single"/>
        </w:rPr>
        <w:t>:00</w:t>
      </w:r>
      <w:r w:rsidRPr="00743B14">
        <w:rPr>
          <w:rFonts w:asciiTheme="minorHAnsi" w:hAnsiTheme="minorHAnsi" w:cstheme="minorHAnsi"/>
          <w:b/>
          <w:bCs/>
          <w:sz w:val="22"/>
          <w:szCs w:val="22"/>
        </w:rPr>
        <w:t>.</w:t>
      </w:r>
    </w:p>
    <w:p w14:paraId="66859D83" w14:textId="77777777" w:rsidR="00894742" w:rsidRPr="00743B14" w:rsidRDefault="00894742" w:rsidP="0015694F">
      <w:pPr>
        <w:pStyle w:val="Teksttreci0"/>
        <w:widowControl w:val="0"/>
        <w:numPr>
          <w:ilvl w:val="0"/>
          <w:numId w:val="31"/>
        </w:numPr>
        <w:spacing w:line="276" w:lineRule="auto"/>
        <w:ind w:left="284" w:right="20" w:hanging="284"/>
        <w:jc w:val="both"/>
        <w:rPr>
          <w:rFonts w:asciiTheme="minorHAnsi" w:hAnsiTheme="minorHAnsi" w:cstheme="minorHAnsi"/>
          <w:sz w:val="22"/>
          <w:szCs w:val="22"/>
        </w:rPr>
      </w:pPr>
      <w:r w:rsidRPr="00743B14">
        <w:rPr>
          <w:rFonts w:asciiTheme="minorHAnsi" w:hAnsiTheme="minorHAnsi" w:cstheme="minorHAnsi"/>
          <w:sz w:val="22"/>
          <w:szCs w:val="22"/>
        </w:rPr>
        <w:t>Zgodnie z art. 218 ust. 1-2 ustawy Wykonawca może złożyć tylko jedną ofertę. Treść oferty musi być zgodna z wymaganiami zamawiającego określonymi w dokumentach zamówienia.</w:t>
      </w:r>
    </w:p>
    <w:p w14:paraId="2EF89032" w14:textId="77777777" w:rsidR="00894742" w:rsidRPr="00743B14" w:rsidRDefault="00894742" w:rsidP="0015694F">
      <w:pPr>
        <w:pStyle w:val="Teksttreci0"/>
        <w:widowControl w:val="0"/>
        <w:numPr>
          <w:ilvl w:val="0"/>
          <w:numId w:val="31"/>
        </w:numPr>
        <w:spacing w:line="276" w:lineRule="auto"/>
        <w:ind w:left="284" w:right="20" w:hanging="284"/>
        <w:jc w:val="both"/>
        <w:rPr>
          <w:rFonts w:asciiTheme="minorHAnsi" w:hAnsiTheme="minorHAnsi" w:cstheme="minorHAnsi"/>
          <w:sz w:val="22"/>
          <w:szCs w:val="22"/>
        </w:rPr>
      </w:pPr>
      <w:r w:rsidRPr="00743B14">
        <w:rPr>
          <w:rFonts w:asciiTheme="minorHAnsi" w:hAnsiTheme="minorHAnsi" w:cstheme="minorHAnsi"/>
          <w:sz w:val="22"/>
          <w:szCs w:val="22"/>
        </w:rPr>
        <w:t xml:space="preserve">Zgodnie z art. 219 ust. 1 ustawy oferta może być złożona tylko do upływu terminu składania ofert. Zamawiający odrzuci ofertę złożoną po terminie składania ofert. </w:t>
      </w:r>
    </w:p>
    <w:p w14:paraId="10C08D55" w14:textId="77777777" w:rsidR="00894742" w:rsidRPr="00743B14" w:rsidRDefault="00894742" w:rsidP="0015694F">
      <w:pPr>
        <w:pStyle w:val="Teksttreci0"/>
        <w:widowControl w:val="0"/>
        <w:numPr>
          <w:ilvl w:val="0"/>
          <w:numId w:val="31"/>
        </w:numPr>
        <w:spacing w:line="276" w:lineRule="auto"/>
        <w:ind w:left="284" w:right="20" w:hanging="284"/>
        <w:jc w:val="both"/>
        <w:rPr>
          <w:rFonts w:asciiTheme="minorHAnsi" w:hAnsiTheme="minorHAnsi" w:cstheme="minorHAnsi"/>
          <w:sz w:val="22"/>
          <w:szCs w:val="22"/>
        </w:rPr>
      </w:pPr>
      <w:r w:rsidRPr="00743B14">
        <w:rPr>
          <w:rFonts w:asciiTheme="minorHAnsi" w:hAnsiTheme="minorHAnsi" w:cstheme="minorHAnsi"/>
          <w:sz w:val="22"/>
          <w:szCs w:val="22"/>
        </w:rPr>
        <w:t>Zgodnie z art. 219 ust. 2 ustawy do upływu terminu składania ofert wykonawca może wycofać ofertę Wykonawca po upływie terminu do składania ofert nie może wycofać złożonej oferty.</w:t>
      </w:r>
    </w:p>
    <w:p w14:paraId="45FAAE13" w14:textId="77777777" w:rsidR="00894742" w:rsidRPr="00743B14" w:rsidRDefault="00894742" w:rsidP="0015694F">
      <w:pPr>
        <w:pStyle w:val="Teksttreci0"/>
        <w:widowControl w:val="0"/>
        <w:numPr>
          <w:ilvl w:val="0"/>
          <w:numId w:val="31"/>
        </w:numPr>
        <w:shd w:val="clear" w:color="auto" w:fill="auto"/>
        <w:spacing w:line="276" w:lineRule="auto"/>
        <w:ind w:left="284" w:right="20" w:hanging="284"/>
        <w:jc w:val="both"/>
        <w:rPr>
          <w:rFonts w:asciiTheme="minorHAnsi" w:hAnsiTheme="minorHAnsi" w:cstheme="minorHAnsi"/>
          <w:sz w:val="22"/>
          <w:szCs w:val="22"/>
        </w:rPr>
      </w:pPr>
      <w:r w:rsidRPr="00743B14">
        <w:rPr>
          <w:rFonts w:asciiTheme="minorHAnsi" w:hAnsiTheme="minorHAnsi" w:cstheme="minorHAnsi"/>
          <w:sz w:val="22"/>
          <w:szCs w:val="22"/>
        </w:rPr>
        <w:t>Zamawiający najpóźniej przed otwarciem ofert udostępni na stronie internetowej prowadzonego postępowanie informację o kwocie jaką zamierza przeznaczyć na sfinansowanie zamówienia.</w:t>
      </w:r>
    </w:p>
    <w:p w14:paraId="3CF4F195" w14:textId="77777777" w:rsidR="00894742" w:rsidRPr="00743B14" w:rsidRDefault="00894742" w:rsidP="0015694F">
      <w:pPr>
        <w:pStyle w:val="Teksttreci0"/>
        <w:widowControl w:val="0"/>
        <w:numPr>
          <w:ilvl w:val="0"/>
          <w:numId w:val="31"/>
        </w:numPr>
        <w:shd w:val="clear" w:color="auto" w:fill="auto"/>
        <w:spacing w:line="276" w:lineRule="auto"/>
        <w:ind w:left="284" w:hanging="284"/>
        <w:jc w:val="both"/>
        <w:rPr>
          <w:rFonts w:asciiTheme="minorHAnsi" w:hAnsiTheme="minorHAnsi" w:cstheme="minorHAnsi"/>
          <w:sz w:val="22"/>
          <w:szCs w:val="22"/>
        </w:rPr>
      </w:pPr>
      <w:r w:rsidRPr="00743B14">
        <w:rPr>
          <w:rFonts w:asciiTheme="minorHAnsi" w:hAnsiTheme="minorHAnsi" w:cstheme="minorHAnsi"/>
          <w:sz w:val="22"/>
          <w:szCs w:val="22"/>
        </w:rPr>
        <w:t>Zamawiający odrzuca ofertę, jeżeli została złożona po terminie składania ofert.</w:t>
      </w:r>
    </w:p>
    <w:p w14:paraId="1BE4C370" w14:textId="77777777" w:rsidR="00894742" w:rsidRPr="00743B14" w:rsidRDefault="00894742" w:rsidP="0015694F">
      <w:pPr>
        <w:pStyle w:val="Teksttreci0"/>
        <w:widowControl w:val="0"/>
        <w:numPr>
          <w:ilvl w:val="0"/>
          <w:numId w:val="31"/>
        </w:numPr>
        <w:shd w:val="clear" w:color="auto" w:fill="auto"/>
        <w:spacing w:line="276" w:lineRule="auto"/>
        <w:ind w:left="284" w:right="20" w:hanging="284"/>
        <w:jc w:val="both"/>
        <w:rPr>
          <w:rFonts w:asciiTheme="minorHAnsi" w:hAnsiTheme="minorHAnsi" w:cstheme="minorHAnsi"/>
          <w:sz w:val="22"/>
          <w:szCs w:val="22"/>
        </w:rPr>
      </w:pPr>
      <w:r w:rsidRPr="00743B14">
        <w:rPr>
          <w:rFonts w:asciiTheme="minorHAnsi" w:hAnsiTheme="minorHAnsi" w:cstheme="minorHAnsi"/>
          <w:sz w:val="22"/>
          <w:szCs w:val="22"/>
        </w:rPr>
        <w:t xml:space="preserve"> Zgodnie z art. 257 ustawy, Zamawiający nie przewiduje możliwości unieważnienia przedmiotowego postępowania, jeżeli środki publiczne, które Zamawiający zamierzał przeznaczyć na sfinansowanie całości lub części zamówienia, nie zostały mu przyznane.</w:t>
      </w:r>
    </w:p>
    <w:p w14:paraId="1E912F3D" w14:textId="7F1EBC73" w:rsidR="00894742" w:rsidRPr="00743B14" w:rsidRDefault="00894742" w:rsidP="00E035D5">
      <w:pPr>
        <w:pStyle w:val="Teksttreci0"/>
        <w:widowControl w:val="0"/>
        <w:numPr>
          <w:ilvl w:val="0"/>
          <w:numId w:val="31"/>
        </w:numPr>
        <w:shd w:val="clear" w:color="auto" w:fill="auto"/>
        <w:spacing w:line="276" w:lineRule="auto"/>
        <w:ind w:left="284" w:right="20" w:hanging="284"/>
        <w:jc w:val="both"/>
        <w:rPr>
          <w:rStyle w:val="TeksttreciPogrubienie"/>
          <w:rFonts w:asciiTheme="minorHAnsi" w:hAnsiTheme="minorHAnsi" w:cstheme="minorHAnsi"/>
          <w:b w:val="0"/>
          <w:bCs w:val="0"/>
          <w:sz w:val="22"/>
          <w:szCs w:val="22"/>
          <w:lang w:eastAsia="en-US"/>
        </w:rPr>
      </w:pPr>
      <w:r w:rsidRPr="00743B14">
        <w:rPr>
          <w:rFonts w:asciiTheme="minorHAnsi" w:hAnsiTheme="minorHAnsi" w:cstheme="minorHAnsi"/>
          <w:sz w:val="22"/>
          <w:szCs w:val="22"/>
        </w:rPr>
        <w:t xml:space="preserve">Otwarcie ofert nastąpi: w dniu </w:t>
      </w:r>
      <w:r w:rsidR="00751102" w:rsidRPr="00743B14">
        <w:rPr>
          <w:rFonts w:asciiTheme="minorHAnsi" w:hAnsiTheme="minorHAnsi" w:cstheme="minorHAnsi"/>
          <w:b/>
          <w:bCs/>
          <w:sz w:val="22"/>
          <w:szCs w:val="22"/>
          <w:u w:val="single"/>
        </w:rPr>
        <w:t>1</w:t>
      </w:r>
      <w:r w:rsidR="00AF71FF" w:rsidRPr="00743B14">
        <w:rPr>
          <w:rFonts w:asciiTheme="minorHAnsi" w:hAnsiTheme="minorHAnsi" w:cstheme="minorHAnsi"/>
          <w:b/>
          <w:bCs/>
          <w:sz w:val="22"/>
          <w:szCs w:val="22"/>
          <w:u w:val="single"/>
        </w:rPr>
        <w:t>8</w:t>
      </w:r>
      <w:r w:rsidRPr="00743B14">
        <w:rPr>
          <w:rFonts w:asciiTheme="minorHAnsi" w:hAnsiTheme="minorHAnsi" w:cstheme="minorHAnsi"/>
          <w:b/>
          <w:bCs/>
          <w:sz w:val="22"/>
          <w:szCs w:val="22"/>
          <w:u w:val="single"/>
        </w:rPr>
        <w:t>.</w:t>
      </w:r>
      <w:r w:rsidR="00751102" w:rsidRPr="00743B14">
        <w:rPr>
          <w:rFonts w:asciiTheme="minorHAnsi" w:hAnsiTheme="minorHAnsi" w:cstheme="minorHAnsi"/>
          <w:b/>
          <w:bCs/>
          <w:sz w:val="22"/>
          <w:szCs w:val="22"/>
          <w:u w:val="single"/>
        </w:rPr>
        <w:t>12</w:t>
      </w:r>
      <w:r w:rsidRPr="00743B14">
        <w:rPr>
          <w:rFonts w:asciiTheme="minorHAnsi" w:hAnsiTheme="minorHAnsi" w:cstheme="minorHAnsi"/>
          <w:b/>
          <w:bCs/>
          <w:sz w:val="22"/>
          <w:szCs w:val="22"/>
          <w:u w:val="single"/>
        </w:rPr>
        <w:t>.202</w:t>
      </w:r>
      <w:r w:rsidR="004F6C4A" w:rsidRPr="00743B14">
        <w:rPr>
          <w:rFonts w:asciiTheme="minorHAnsi" w:hAnsiTheme="minorHAnsi" w:cstheme="minorHAnsi"/>
          <w:b/>
          <w:bCs/>
          <w:sz w:val="22"/>
          <w:szCs w:val="22"/>
          <w:u w:val="single"/>
        </w:rPr>
        <w:t>5</w:t>
      </w:r>
      <w:r w:rsidRPr="00743B14">
        <w:rPr>
          <w:rFonts w:asciiTheme="minorHAnsi" w:hAnsiTheme="minorHAnsi" w:cstheme="minorHAnsi"/>
          <w:b/>
          <w:bCs/>
          <w:sz w:val="22"/>
          <w:szCs w:val="22"/>
          <w:u w:val="single"/>
        </w:rPr>
        <w:t xml:space="preserve"> r. do godz. </w:t>
      </w:r>
      <w:r w:rsidR="004F6C4A" w:rsidRPr="00743B14">
        <w:rPr>
          <w:rFonts w:asciiTheme="minorHAnsi" w:hAnsiTheme="minorHAnsi" w:cstheme="minorHAnsi"/>
          <w:b/>
          <w:bCs/>
          <w:sz w:val="22"/>
          <w:szCs w:val="22"/>
          <w:u w:val="single"/>
        </w:rPr>
        <w:t>1</w:t>
      </w:r>
      <w:r w:rsidR="00AF71FF" w:rsidRPr="00743B14">
        <w:rPr>
          <w:rFonts w:asciiTheme="minorHAnsi" w:hAnsiTheme="minorHAnsi" w:cstheme="minorHAnsi"/>
          <w:b/>
          <w:bCs/>
          <w:sz w:val="22"/>
          <w:szCs w:val="22"/>
          <w:u w:val="single"/>
        </w:rPr>
        <w:t>4</w:t>
      </w:r>
      <w:r w:rsidRPr="00743B14">
        <w:rPr>
          <w:rFonts w:asciiTheme="minorHAnsi" w:hAnsiTheme="minorHAnsi" w:cstheme="minorHAnsi"/>
          <w:b/>
          <w:bCs/>
          <w:sz w:val="22"/>
          <w:szCs w:val="22"/>
          <w:u w:val="single"/>
        </w:rPr>
        <w:t>:30</w:t>
      </w:r>
      <w:r w:rsidRPr="00743B14">
        <w:rPr>
          <w:rFonts w:asciiTheme="minorHAnsi" w:hAnsiTheme="minorHAnsi" w:cstheme="minorHAnsi"/>
          <w:b/>
          <w:bCs/>
          <w:sz w:val="22"/>
          <w:szCs w:val="22"/>
        </w:rPr>
        <w:t xml:space="preserve"> </w:t>
      </w:r>
      <w:r w:rsidRPr="00743B14">
        <w:rPr>
          <w:rStyle w:val="TeksttreciPogrubienie"/>
          <w:rFonts w:asciiTheme="minorHAnsi" w:hAnsiTheme="minorHAnsi" w:cstheme="minorHAnsi"/>
          <w:sz w:val="22"/>
          <w:szCs w:val="22"/>
        </w:rPr>
        <w:t xml:space="preserve">przy użyciu platformy </w:t>
      </w:r>
      <w:r w:rsidRPr="00743B14">
        <w:rPr>
          <w:rStyle w:val="TeksttreciPogrubienie"/>
          <w:rFonts w:asciiTheme="minorHAnsi" w:hAnsiTheme="minorHAnsi" w:cstheme="minorHAnsi"/>
          <w:sz w:val="22"/>
          <w:szCs w:val="22"/>
        </w:rPr>
        <w:br/>
        <w:t>e-zamówienia</w:t>
      </w:r>
      <w:r w:rsidR="00716EAE" w:rsidRPr="00743B14">
        <w:rPr>
          <w:rStyle w:val="TeksttreciPogrubienie"/>
          <w:rFonts w:asciiTheme="minorHAnsi" w:hAnsiTheme="minorHAnsi" w:cstheme="minorHAnsi"/>
          <w:b w:val="0"/>
          <w:bCs w:val="0"/>
          <w:sz w:val="22"/>
          <w:szCs w:val="22"/>
        </w:rPr>
        <w:t>.</w:t>
      </w:r>
    </w:p>
    <w:p w14:paraId="42CE095B" w14:textId="3E7E1697" w:rsidR="00894742" w:rsidRPr="00743B14" w:rsidRDefault="004F0DA5" w:rsidP="0015694F">
      <w:pPr>
        <w:pStyle w:val="Teksttreci0"/>
        <w:widowControl w:val="0"/>
        <w:numPr>
          <w:ilvl w:val="0"/>
          <w:numId w:val="31"/>
        </w:numPr>
        <w:spacing w:line="276" w:lineRule="auto"/>
        <w:ind w:left="284" w:hanging="284"/>
        <w:jc w:val="both"/>
        <w:rPr>
          <w:rStyle w:val="TeksttreciPogrubienie"/>
          <w:rFonts w:asciiTheme="minorHAnsi" w:hAnsiTheme="minorHAnsi" w:cstheme="minorHAnsi"/>
          <w:b w:val="0"/>
          <w:bCs w:val="0"/>
          <w:sz w:val="22"/>
          <w:szCs w:val="22"/>
        </w:rPr>
      </w:pPr>
      <w:r w:rsidRPr="00743B14">
        <w:rPr>
          <w:rStyle w:val="TeksttreciPogrubienie"/>
          <w:rFonts w:asciiTheme="minorHAnsi" w:hAnsiTheme="minorHAnsi" w:cstheme="minorHAnsi"/>
          <w:b w:val="0"/>
          <w:bCs w:val="0"/>
          <w:sz w:val="22"/>
          <w:szCs w:val="22"/>
        </w:rPr>
        <w:t>W</w:t>
      </w:r>
      <w:r w:rsidR="00894742" w:rsidRPr="00743B14">
        <w:rPr>
          <w:rStyle w:val="TeksttreciPogrubienie"/>
          <w:rFonts w:asciiTheme="minorHAnsi" w:hAnsiTheme="minorHAnsi" w:cstheme="minorHAnsi"/>
          <w:b w:val="0"/>
          <w:bCs w:val="0"/>
          <w:sz w:val="22"/>
          <w:szCs w:val="22"/>
        </w:rPr>
        <w:t xml:space="preserve"> przypadku awarii system</w:t>
      </w:r>
      <w:r w:rsidRPr="00743B14">
        <w:rPr>
          <w:rStyle w:val="TeksttreciPogrubienie"/>
          <w:rFonts w:asciiTheme="minorHAnsi" w:hAnsiTheme="minorHAnsi" w:cstheme="minorHAnsi"/>
          <w:b w:val="0"/>
          <w:bCs w:val="0"/>
          <w:sz w:val="22"/>
          <w:szCs w:val="22"/>
        </w:rPr>
        <w:t>u</w:t>
      </w:r>
      <w:r w:rsidR="00894742" w:rsidRPr="00743B14">
        <w:rPr>
          <w:rStyle w:val="TeksttreciPogrubienie"/>
          <w:rFonts w:asciiTheme="minorHAnsi" w:hAnsiTheme="minorHAnsi" w:cstheme="minorHAnsi"/>
          <w:b w:val="0"/>
          <w:bCs w:val="0"/>
          <w:sz w:val="22"/>
          <w:szCs w:val="22"/>
        </w:rPr>
        <w:t xml:space="preserve"> teleinformatyczne</w:t>
      </w:r>
      <w:r w:rsidRPr="00743B14">
        <w:rPr>
          <w:rStyle w:val="TeksttreciPogrubienie"/>
          <w:rFonts w:asciiTheme="minorHAnsi" w:hAnsiTheme="minorHAnsi" w:cstheme="minorHAnsi"/>
          <w:b w:val="0"/>
          <w:bCs w:val="0"/>
          <w:sz w:val="22"/>
          <w:szCs w:val="22"/>
        </w:rPr>
        <w:t>go</w:t>
      </w:r>
      <w:r w:rsidR="00894742" w:rsidRPr="00743B14">
        <w:rPr>
          <w:rStyle w:val="TeksttreciPogrubienie"/>
          <w:rFonts w:asciiTheme="minorHAnsi" w:hAnsiTheme="minorHAnsi" w:cstheme="minorHAnsi"/>
          <w:b w:val="0"/>
          <w:bCs w:val="0"/>
          <w:sz w:val="22"/>
          <w:szCs w:val="22"/>
        </w:rPr>
        <w:t xml:space="preserve">, która powoduje brak możliwości otwarcia ofert w terminie określonym przez zamawiającego, otwarcie ofert następuje niezwłocznie po usunięciu awarii. </w:t>
      </w:r>
    </w:p>
    <w:p w14:paraId="7549CBDC" w14:textId="77777777" w:rsidR="00894742" w:rsidRPr="00743B14" w:rsidRDefault="00894742" w:rsidP="0015694F">
      <w:pPr>
        <w:pStyle w:val="Teksttreci0"/>
        <w:widowControl w:val="0"/>
        <w:numPr>
          <w:ilvl w:val="0"/>
          <w:numId w:val="31"/>
        </w:numPr>
        <w:spacing w:line="276" w:lineRule="auto"/>
        <w:ind w:left="284" w:hanging="284"/>
        <w:jc w:val="both"/>
        <w:rPr>
          <w:rStyle w:val="TeksttreciPogrubienie"/>
          <w:rFonts w:asciiTheme="minorHAnsi" w:hAnsiTheme="minorHAnsi" w:cstheme="minorHAnsi"/>
          <w:b w:val="0"/>
          <w:bCs w:val="0"/>
          <w:sz w:val="22"/>
          <w:szCs w:val="22"/>
        </w:rPr>
      </w:pPr>
      <w:r w:rsidRPr="00743B14">
        <w:rPr>
          <w:rStyle w:val="TeksttreciPogrubienie"/>
          <w:rFonts w:asciiTheme="minorHAnsi" w:hAnsiTheme="minorHAnsi" w:cstheme="minorHAnsi"/>
          <w:b w:val="0"/>
          <w:bCs w:val="0"/>
          <w:sz w:val="22"/>
          <w:szCs w:val="22"/>
        </w:rPr>
        <w:t xml:space="preserve">Zamawiający poinformuje o zmianie terminu otwarcia ofert na stronie internetowej prowadzonego postępowania. </w:t>
      </w:r>
    </w:p>
    <w:p w14:paraId="2B1EB507" w14:textId="77777777" w:rsidR="00894742" w:rsidRPr="00743B14" w:rsidRDefault="00894742" w:rsidP="0015694F">
      <w:pPr>
        <w:pStyle w:val="Teksttreci0"/>
        <w:widowControl w:val="0"/>
        <w:numPr>
          <w:ilvl w:val="0"/>
          <w:numId w:val="31"/>
        </w:numPr>
        <w:spacing w:line="276" w:lineRule="auto"/>
        <w:ind w:left="284" w:hanging="284"/>
        <w:jc w:val="both"/>
        <w:rPr>
          <w:rStyle w:val="TeksttreciPogrubienie"/>
          <w:rFonts w:asciiTheme="minorHAnsi" w:hAnsiTheme="minorHAnsi" w:cstheme="minorHAnsi"/>
          <w:b w:val="0"/>
          <w:bCs w:val="0"/>
          <w:sz w:val="22"/>
          <w:szCs w:val="22"/>
        </w:rPr>
      </w:pPr>
      <w:r w:rsidRPr="00743B14">
        <w:rPr>
          <w:rStyle w:val="TeksttreciPogrubienie"/>
          <w:rFonts w:asciiTheme="minorHAnsi" w:hAnsiTheme="minorHAnsi" w:cstheme="minorHAnsi"/>
          <w:b w:val="0"/>
          <w:bCs w:val="0"/>
          <w:sz w:val="22"/>
          <w:szCs w:val="22"/>
        </w:rPr>
        <w:t xml:space="preserve">Zamawiający, niezwłocznie po otwarciu ofert udostępni na stronie internetowej prowadzonego postępowania informacje o: </w:t>
      </w:r>
    </w:p>
    <w:p w14:paraId="54139BFE" w14:textId="77777777" w:rsidR="00894742" w:rsidRPr="00743B14" w:rsidRDefault="00894742" w:rsidP="0015694F">
      <w:pPr>
        <w:pStyle w:val="Teksttreci0"/>
        <w:widowControl w:val="0"/>
        <w:numPr>
          <w:ilvl w:val="0"/>
          <w:numId w:val="32"/>
        </w:numPr>
        <w:spacing w:line="276" w:lineRule="auto"/>
        <w:ind w:left="709" w:hanging="425"/>
        <w:jc w:val="both"/>
        <w:rPr>
          <w:rStyle w:val="TeksttreciPogrubienie"/>
          <w:rFonts w:asciiTheme="minorHAnsi" w:hAnsiTheme="minorHAnsi" w:cstheme="minorHAnsi"/>
          <w:b w:val="0"/>
          <w:bCs w:val="0"/>
          <w:sz w:val="22"/>
          <w:szCs w:val="22"/>
        </w:rPr>
      </w:pPr>
      <w:r w:rsidRPr="00743B14">
        <w:rPr>
          <w:rStyle w:val="TeksttreciPogrubienie"/>
          <w:rFonts w:asciiTheme="minorHAnsi" w:hAnsiTheme="minorHAnsi" w:cstheme="minorHAnsi"/>
          <w:b w:val="0"/>
          <w:bCs w:val="0"/>
          <w:sz w:val="22"/>
          <w:szCs w:val="22"/>
        </w:rPr>
        <w:t xml:space="preserve">nazwach albo imionach i nazwiskach oraz siedzibach lub miejscach prowadzonej działalności gospodarczej albo miejscach zamieszkania wykonawców, których oferty zostały otwarte; </w:t>
      </w:r>
    </w:p>
    <w:p w14:paraId="0F543FEF" w14:textId="77777777" w:rsidR="00894742" w:rsidRPr="00743B14" w:rsidRDefault="00894742" w:rsidP="0015694F">
      <w:pPr>
        <w:pStyle w:val="Teksttreci0"/>
        <w:widowControl w:val="0"/>
        <w:numPr>
          <w:ilvl w:val="0"/>
          <w:numId w:val="32"/>
        </w:numPr>
        <w:spacing w:line="276" w:lineRule="auto"/>
        <w:ind w:left="709" w:hanging="425"/>
        <w:jc w:val="both"/>
        <w:rPr>
          <w:rStyle w:val="TeksttreciPogrubienie"/>
          <w:rFonts w:asciiTheme="minorHAnsi" w:hAnsiTheme="minorHAnsi" w:cstheme="minorHAnsi"/>
          <w:b w:val="0"/>
          <w:bCs w:val="0"/>
          <w:sz w:val="22"/>
          <w:szCs w:val="22"/>
        </w:rPr>
      </w:pPr>
      <w:r w:rsidRPr="00743B14">
        <w:rPr>
          <w:rStyle w:val="TeksttreciPogrubienie"/>
          <w:rFonts w:asciiTheme="minorHAnsi" w:hAnsiTheme="minorHAnsi" w:cstheme="minorHAnsi"/>
          <w:b w:val="0"/>
          <w:bCs w:val="0"/>
          <w:sz w:val="22"/>
          <w:szCs w:val="22"/>
        </w:rPr>
        <w:t>cenach lub kosztach zawartych w ofertach.</w:t>
      </w:r>
    </w:p>
    <w:p w14:paraId="490D4CF4" w14:textId="77777777" w:rsidR="005C1BFD" w:rsidRPr="00743B14" w:rsidRDefault="005C1BFD" w:rsidP="00291A36">
      <w:pPr>
        <w:pStyle w:val="Teksttreci0"/>
        <w:widowControl w:val="0"/>
        <w:spacing w:line="276" w:lineRule="auto"/>
        <w:ind w:left="709" w:firstLine="0"/>
        <w:jc w:val="both"/>
        <w:rPr>
          <w:rStyle w:val="TeksttreciPogrubienie"/>
          <w:rFonts w:asciiTheme="minorHAnsi" w:hAnsiTheme="minorHAnsi" w:cstheme="minorHAnsi"/>
          <w:b w:val="0"/>
          <w:bCs w:val="0"/>
          <w:sz w:val="22"/>
          <w:szCs w:val="22"/>
        </w:rPr>
      </w:pPr>
    </w:p>
    <w:p w14:paraId="7BDBA957" w14:textId="77777777" w:rsidR="00B62CEE" w:rsidRPr="00743B14" w:rsidRDefault="00B62CEE" w:rsidP="0015694F">
      <w:pPr>
        <w:pStyle w:val="Nagwek"/>
        <w:numPr>
          <w:ilvl w:val="0"/>
          <w:numId w:val="1"/>
        </w:numPr>
        <w:spacing w:line="276" w:lineRule="auto"/>
        <w:jc w:val="both"/>
        <w:rPr>
          <w:rFonts w:asciiTheme="minorHAnsi" w:hAnsiTheme="minorHAnsi" w:cstheme="minorHAnsi"/>
          <w:b/>
          <w:sz w:val="22"/>
          <w:szCs w:val="22"/>
        </w:rPr>
      </w:pPr>
      <w:r w:rsidRPr="00743B14">
        <w:rPr>
          <w:rFonts w:asciiTheme="minorHAnsi" w:hAnsiTheme="minorHAnsi" w:cstheme="minorHAnsi"/>
          <w:b/>
          <w:sz w:val="22"/>
          <w:szCs w:val="22"/>
        </w:rPr>
        <w:lastRenderedPageBreak/>
        <w:t>Opis sposobu obliczania ceny:</w:t>
      </w:r>
    </w:p>
    <w:p w14:paraId="34FC5F60" w14:textId="77777777" w:rsidR="007A6442" w:rsidRPr="00743B14" w:rsidRDefault="007A6442" w:rsidP="0015694F">
      <w:pPr>
        <w:pStyle w:val="Nagwek"/>
        <w:spacing w:line="276" w:lineRule="auto"/>
        <w:jc w:val="both"/>
        <w:rPr>
          <w:rFonts w:asciiTheme="minorHAnsi" w:hAnsiTheme="minorHAnsi" w:cstheme="minorHAnsi"/>
          <w:b/>
          <w:sz w:val="22"/>
          <w:szCs w:val="22"/>
        </w:rPr>
      </w:pPr>
    </w:p>
    <w:p w14:paraId="72AB5E36" w14:textId="10ABF5A4" w:rsidR="00751102" w:rsidRPr="00743B14" w:rsidRDefault="00751102" w:rsidP="0015694F">
      <w:pPr>
        <w:pStyle w:val="Akapitzlist"/>
        <w:numPr>
          <w:ilvl w:val="0"/>
          <w:numId w:val="52"/>
        </w:numPr>
        <w:shd w:val="clear" w:color="auto" w:fill="FFFFFF"/>
        <w:spacing w:line="276" w:lineRule="auto"/>
        <w:ind w:left="284" w:hanging="284"/>
        <w:contextualSpacing/>
        <w:jc w:val="both"/>
        <w:rPr>
          <w:rFonts w:ascii="Calibri" w:hAnsi="Calibri" w:cs="Calibri"/>
          <w:sz w:val="22"/>
          <w:szCs w:val="22"/>
        </w:rPr>
      </w:pPr>
      <w:bookmarkStart w:id="10" w:name="_Hlk215823161"/>
      <w:r w:rsidRPr="00743B14">
        <w:rPr>
          <w:rFonts w:ascii="Calibri" w:hAnsi="Calibri" w:cs="Calibri"/>
          <w:sz w:val="22"/>
          <w:szCs w:val="22"/>
        </w:rPr>
        <w:t>W ofercie nale</w:t>
      </w:r>
      <w:r w:rsidRPr="00743B14">
        <w:rPr>
          <w:rFonts w:ascii="Calibri" w:eastAsia="TimesNewRoman" w:hAnsi="Calibri" w:cs="Calibri"/>
          <w:sz w:val="22"/>
          <w:szCs w:val="22"/>
        </w:rPr>
        <w:t>ż</w:t>
      </w:r>
      <w:r w:rsidRPr="00743B14">
        <w:rPr>
          <w:rFonts w:ascii="Calibri" w:hAnsi="Calibri" w:cs="Calibri"/>
          <w:sz w:val="22"/>
          <w:szCs w:val="22"/>
        </w:rPr>
        <w:t>y poda</w:t>
      </w:r>
      <w:r w:rsidRPr="00743B14">
        <w:rPr>
          <w:rFonts w:ascii="Calibri" w:eastAsia="TimesNewRoman" w:hAnsi="Calibri" w:cs="Calibri"/>
          <w:sz w:val="22"/>
          <w:szCs w:val="22"/>
        </w:rPr>
        <w:t xml:space="preserve">ć </w:t>
      </w:r>
      <w:r w:rsidR="00675834" w:rsidRPr="00743B14">
        <w:rPr>
          <w:rFonts w:ascii="Calibri" w:eastAsia="TimesNewRoman" w:hAnsi="Calibri" w:cs="Calibri"/>
          <w:sz w:val="22"/>
          <w:szCs w:val="22"/>
        </w:rPr>
        <w:t xml:space="preserve">– oddzielnie dla każdej z części - </w:t>
      </w:r>
      <w:r w:rsidRPr="00743B14">
        <w:rPr>
          <w:rFonts w:ascii="Calibri" w:hAnsi="Calibri" w:cs="Calibri"/>
          <w:b/>
          <w:bCs/>
          <w:sz w:val="22"/>
          <w:szCs w:val="22"/>
        </w:rPr>
        <w:t>cen</w:t>
      </w:r>
      <w:r w:rsidRPr="00743B14">
        <w:rPr>
          <w:rFonts w:ascii="Calibri" w:eastAsia="TimesNewRoman" w:hAnsi="Calibri" w:cs="Calibri"/>
          <w:b/>
          <w:bCs/>
          <w:sz w:val="22"/>
          <w:szCs w:val="22"/>
        </w:rPr>
        <w:t xml:space="preserve">ę </w:t>
      </w:r>
      <w:r w:rsidRPr="00743B14">
        <w:rPr>
          <w:rFonts w:ascii="Calibri" w:hAnsi="Calibri" w:cs="Calibri"/>
          <w:b/>
          <w:bCs/>
          <w:sz w:val="22"/>
          <w:szCs w:val="22"/>
        </w:rPr>
        <w:t>w postaci staw</w:t>
      </w:r>
      <w:r w:rsidR="00675834" w:rsidRPr="00743B14">
        <w:rPr>
          <w:rFonts w:ascii="Calibri" w:hAnsi="Calibri" w:cs="Calibri"/>
          <w:b/>
          <w:bCs/>
          <w:sz w:val="22"/>
          <w:szCs w:val="22"/>
        </w:rPr>
        <w:t>ki</w:t>
      </w:r>
      <w:r w:rsidRPr="00743B14">
        <w:rPr>
          <w:rFonts w:ascii="Calibri" w:hAnsi="Calibri" w:cs="Calibri"/>
          <w:b/>
          <w:bCs/>
          <w:sz w:val="22"/>
          <w:szCs w:val="22"/>
        </w:rPr>
        <w:t xml:space="preserve"> jednostkow</w:t>
      </w:r>
      <w:r w:rsidR="00675834" w:rsidRPr="00743B14">
        <w:rPr>
          <w:rFonts w:ascii="Calibri" w:hAnsi="Calibri" w:cs="Calibri"/>
          <w:b/>
          <w:bCs/>
          <w:sz w:val="22"/>
          <w:szCs w:val="22"/>
        </w:rPr>
        <w:t>ej</w:t>
      </w:r>
      <w:r w:rsidRPr="00743B14">
        <w:rPr>
          <w:rFonts w:ascii="Calibri" w:hAnsi="Calibri" w:cs="Calibri"/>
          <w:b/>
          <w:bCs/>
          <w:sz w:val="22"/>
          <w:szCs w:val="22"/>
        </w:rPr>
        <w:t xml:space="preserve"> roboczogodziny</w:t>
      </w:r>
      <w:r w:rsidRPr="00743B14">
        <w:rPr>
          <w:rFonts w:ascii="Calibri" w:hAnsi="Calibri" w:cs="Calibri"/>
          <w:sz w:val="22"/>
          <w:szCs w:val="22"/>
        </w:rPr>
        <w:t xml:space="preserve"> </w:t>
      </w:r>
      <w:r w:rsidR="00E1288A">
        <w:rPr>
          <w:rFonts w:ascii="Calibri" w:hAnsi="Calibri" w:cs="Calibri"/>
          <w:sz w:val="22"/>
          <w:szCs w:val="22"/>
        </w:rPr>
        <w:t>brutto (wraz z podatkiem VAT).</w:t>
      </w:r>
    </w:p>
    <w:p w14:paraId="3F69931C" w14:textId="77777777" w:rsidR="00751102" w:rsidRPr="00743B14" w:rsidRDefault="00751102" w:rsidP="0015694F">
      <w:pPr>
        <w:pStyle w:val="Akapitzlist"/>
        <w:numPr>
          <w:ilvl w:val="0"/>
          <w:numId w:val="52"/>
        </w:numPr>
        <w:spacing w:line="276" w:lineRule="auto"/>
        <w:ind w:left="284" w:hanging="284"/>
        <w:jc w:val="both"/>
        <w:rPr>
          <w:rFonts w:ascii="Calibri" w:hAnsi="Calibri" w:cs="Calibri"/>
          <w:sz w:val="22"/>
          <w:szCs w:val="22"/>
        </w:rPr>
      </w:pPr>
      <w:r w:rsidRPr="00743B14">
        <w:rPr>
          <w:rFonts w:ascii="Calibri" w:hAnsi="Calibri" w:cs="Calibri"/>
          <w:sz w:val="22"/>
          <w:szCs w:val="22"/>
        </w:rPr>
        <w:t xml:space="preserve">Na cenę oferty składają się wszystkie koszty związane z realizacją zamówienia. </w:t>
      </w:r>
    </w:p>
    <w:p w14:paraId="503D6BBE" w14:textId="77777777" w:rsidR="00751102" w:rsidRPr="00743B14" w:rsidRDefault="00751102" w:rsidP="0015694F">
      <w:pPr>
        <w:pStyle w:val="Akapitzlist"/>
        <w:numPr>
          <w:ilvl w:val="0"/>
          <w:numId w:val="52"/>
        </w:numPr>
        <w:spacing w:line="276" w:lineRule="auto"/>
        <w:ind w:left="284" w:hanging="284"/>
        <w:jc w:val="both"/>
        <w:rPr>
          <w:rFonts w:ascii="Calibri" w:hAnsi="Calibri" w:cs="Calibri"/>
          <w:sz w:val="22"/>
          <w:szCs w:val="22"/>
        </w:rPr>
      </w:pPr>
      <w:r w:rsidRPr="00743B14">
        <w:rPr>
          <w:rFonts w:ascii="Calibri" w:hAnsi="Calibri" w:cs="Calibri"/>
          <w:sz w:val="22"/>
          <w:szCs w:val="22"/>
        </w:rPr>
        <w:t xml:space="preserve">Cena podana w ofercie powinna być wskazana cyfrowo i słownie. Cena powinna być podana jako cena brutto w rozbiciu na cenę netto i podatek od </w:t>
      </w:r>
      <w:proofErr w:type="spellStart"/>
      <w:r w:rsidRPr="00743B14">
        <w:rPr>
          <w:rFonts w:ascii="Calibri" w:hAnsi="Calibri" w:cs="Calibri"/>
          <w:sz w:val="22"/>
          <w:szCs w:val="22"/>
        </w:rPr>
        <w:t>towar</w:t>
      </w:r>
      <w:r w:rsidRPr="00743B14">
        <w:rPr>
          <w:rFonts w:ascii="Calibri" w:hAnsi="Calibri" w:cs="Calibri"/>
          <w:sz w:val="22"/>
          <w:szCs w:val="22"/>
          <w:lang w:val="el-GR"/>
        </w:rPr>
        <w:t>ό</w:t>
      </w:r>
      <w:proofErr w:type="spellEnd"/>
      <w:r w:rsidRPr="00743B14">
        <w:rPr>
          <w:rFonts w:ascii="Calibri" w:hAnsi="Calibri" w:cs="Calibri"/>
          <w:sz w:val="22"/>
          <w:szCs w:val="22"/>
        </w:rPr>
        <w:t>w i usług VAT. Cenę oblicza się z dokładnością do dwóch miejsc po przecinku.</w:t>
      </w:r>
    </w:p>
    <w:p w14:paraId="5F5B384E" w14:textId="77777777" w:rsidR="00751102" w:rsidRPr="00743B14" w:rsidRDefault="00751102" w:rsidP="0015694F">
      <w:pPr>
        <w:pStyle w:val="Akapitzlist"/>
        <w:numPr>
          <w:ilvl w:val="0"/>
          <w:numId w:val="52"/>
        </w:numPr>
        <w:spacing w:line="276" w:lineRule="auto"/>
        <w:ind w:left="284" w:hanging="284"/>
        <w:jc w:val="both"/>
        <w:rPr>
          <w:rFonts w:ascii="Calibri" w:hAnsi="Calibri" w:cs="Calibri"/>
          <w:sz w:val="22"/>
          <w:szCs w:val="22"/>
        </w:rPr>
      </w:pPr>
      <w:r w:rsidRPr="00743B14">
        <w:rPr>
          <w:rFonts w:ascii="Calibri" w:hAnsi="Calibri" w:cs="Calibri"/>
          <w:sz w:val="22"/>
          <w:szCs w:val="22"/>
        </w:rPr>
        <w:t>Cena musi być wyrażona w złotych polskich.</w:t>
      </w:r>
    </w:p>
    <w:p w14:paraId="498BF1D6" w14:textId="7BAA73A2" w:rsidR="00751102" w:rsidRPr="00743B14" w:rsidRDefault="00751102" w:rsidP="0015694F">
      <w:pPr>
        <w:pStyle w:val="Akapitzlist"/>
        <w:numPr>
          <w:ilvl w:val="0"/>
          <w:numId w:val="52"/>
        </w:numPr>
        <w:spacing w:line="276" w:lineRule="auto"/>
        <w:ind w:left="284" w:hanging="284"/>
        <w:jc w:val="both"/>
        <w:rPr>
          <w:rFonts w:ascii="Calibri" w:hAnsi="Calibri" w:cs="Calibri"/>
          <w:sz w:val="22"/>
          <w:szCs w:val="22"/>
        </w:rPr>
      </w:pPr>
      <w:r w:rsidRPr="00743B14">
        <w:rPr>
          <w:rFonts w:ascii="Calibri" w:hAnsi="Calibri" w:cs="Calibri"/>
          <w:sz w:val="22"/>
          <w:szCs w:val="22"/>
        </w:rPr>
        <w:t xml:space="preserve">Podana cena </w:t>
      </w:r>
      <w:r w:rsidR="00675834" w:rsidRPr="00743B14">
        <w:rPr>
          <w:rFonts w:ascii="Calibri" w:hAnsi="Calibri" w:cs="Calibri"/>
          <w:sz w:val="22"/>
          <w:szCs w:val="22"/>
        </w:rPr>
        <w:t>(</w:t>
      </w:r>
      <w:r w:rsidR="00675834" w:rsidRPr="00743B14">
        <w:rPr>
          <w:rFonts w:ascii="Calibri" w:hAnsi="Calibri" w:cs="Calibri"/>
          <w:b/>
          <w:bCs/>
          <w:sz w:val="22"/>
          <w:szCs w:val="22"/>
        </w:rPr>
        <w:t>w postaci stawki jednostkowej roboczogodziny</w:t>
      </w:r>
      <w:r w:rsidR="00E1288A">
        <w:rPr>
          <w:rFonts w:ascii="Calibri" w:hAnsi="Calibri" w:cs="Calibri"/>
          <w:b/>
          <w:bCs/>
          <w:sz w:val="22"/>
          <w:szCs w:val="22"/>
        </w:rPr>
        <w:t xml:space="preserve"> brutto</w:t>
      </w:r>
      <w:r w:rsidR="00675834" w:rsidRPr="00743B14">
        <w:rPr>
          <w:rFonts w:ascii="Calibri" w:hAnsi="Calibri" w:cs="Calibri"/>
          <w:b/>
          <w:bCs/>
          <w:sz w:val="22"/>
          <w:szCs w:val="22"/>
        </w:rPr>
        <w:t>)</w:t>
      </w:r>
      <w:r w:rsidR="00675834" w:rsidRPr="00743B14">
        <w:rPr>
          <w:rFonts w:ascii="Calibri" w:hAnsi="Calibri" w:cs="Calibri"/>
          <w:sz w:val="22"/>
          <w:szCs w:val="22"/>
        </w:rPr>
        <w:t xml:space="preserve"> </w:t>
      </w:r>
      <w:r w:rsidRPr="00743B14">
        <w:rPr>
          <w:rFonts w:ascii="Calibri" w:hAnsi="Calibri" w:cs="Calibri"/>
          <w:sz w:val="22"/>
          <w:szCs w:val="22"/>
        </w:rPr>
        <w:t>obowiązuje w całym okresie ważności oferty i może ulec podwyższeniu w trakcie trwania umowy</w:t>
      </w:r>
      <w:r w:rsidRPr="00743B14">
        <w:rPr>
          <w:rFonts w:ascii="Calibri" w:hAnsi="Calibri" w:cs="Calibri"/>
          <w:sz w:val="22"/>
          <w:szCs w:val="22"/>
          <w:lang w:val="pl-PL"/>
        </w:rPr>
        <w:t xml:space="preserve"> </w:t>
      </w:r>
      <w:r w:rsidR="00E1288A">
        <w:rPr>
          <w:rFonts w:ascii="Calibri" w:hAnsi="Calibri" w:cs="Calibri"/>
          <w:sz w:val="22"/>
          <w:szCs w:val="22"/>
          <w:lang w:val="pl-PL"/>
        </w:rPr>
        <w:t xml:space="preserve">w wyniku </w:t>
      </w:r>
      <w:r w:rsidRPr="00743B14">
        <w:rPr>
          <w:rFonts w:ascii="Calibri" w:hAnsi="Calibri" w:cs="Calibri"/>
          <w:b/>
          <w:bCs/>
          <w:sz w:val="22"/>
          <w:szCs w:val="22"/>
          <w:lang w:val="pl-PL"/>
        </w:rPr>
        <w:t>waloryzacj</w:t>
      </w:r>
      <w:r w:rsidR="00E1288A">
        <w:rPr>
          <w:rFonts w:ascii="Calibri" w:hAnsi="Calibri" w:cs="Calibri"/>
          <w:b/>
          <w:bCs/>
          <w:sz w:val="22"/>
          <w:szCs w:val="22"/>
          <w:lang w:val="pl-PL"/>
        </w:rPr>
        <w:t>i</w:t>
      </w:r>
      <w:r w:rsidRPr="00743B14">
        <w:rPr>
          <w:rFonts w:ascii="Calibri" w:hAnsi="Calibri" w:cs="Calibri"/>
          <w:b/>
          <w:bCs/>
          <w:sz w:val="22"/>
          <w:szCs w:val="22"/>
          <w:lang w:val="pl-PL"/>
        </w:rPr>
        <w:t xml:space="preserve"> wynagrodzenia przewidzian</w:t>
      </w:r>
      <w:r w:rsidR="00E1288A">
        <w:rPr>
          <w:rFonts w:ascii="Calibri" w:hAnsi="Calibri" w:cs="Calibri"/>
          <w:b/>
          <w:bCs/>
          <w:sz w:val="22"/>
          <w:szCs w:val="22"/>
          <w:lang w:val="pl-PL"/>
        </w:rPr>
        <w:t xml:space="preserve">ej </w:t>
      </w:r>
      <w:r w:rsidRPr="00743B14">
        <w:rPr>
          <w:rFonts w:ascii="Calibri" w:hAnsi="Calibri" w:cs="Calibri"/>
          <w:b/>
          <w:bCs/>
          <w:sz w:val="22"/>
          <w:szCs w:val="22"/>
          <w:lang w:val="pl-PL"/>
        </w:rPr>
        <w:t xml:space="preserve">w projektowanych postanowieniach umowy – załącznik nr </w:t>
      </w:r>
      <w:r w:rsidR="00894236" w:rsidRPr="00743B14">
        <w:rPr>
          <w:rFonts w:ascii="Calibri" w:hAnsi="Calibri" w:cs="Calibri"/>
          <w:b/>
          <w:bCs/>
          <w:sz w:val="22"/>
          <w:szCs w:val="22"/>
          <w:lang w:val="pl-PL"/>
        </w:rPr>
        <w:t>5</w:t>
      </w:r>
      <w:r w:rsidRPr="00743B14">
        <w:rPr>
          <w:rFonts w:ascii="Calibri" w:hAnsi="Calibri" w:cs="Calibri"/>
          <w:b/>
          <w:bCs/>
          <w:sz w:val="22"/>
          <w:szCs w:val="22"/>
          <w:lang w:val="pl-PL"/>
        </w:rPr>
        <w:t xml:space="preserve"> do SWZ</w:t>
      </w:r>
      <w:r w:rsidRPr="00743B14">
        <w:rPr>
          <w:rFonts w:ascii="Calibri" w:hAnsi="Calibri" w:cs="Calibri"/>
          <w:b/>
          <w:bCs/>
          <w:sz w:val="22"/>
          <w:szCs w:val="22"/>
        </w:rPr>
        <w:t>.</w:t>
      </w:r>
    </w:p>
    <w:p w14:paraId="18C96EFE" w14:textId="77777777" w:rsidR="00751102" w:rsidRPr="00743B14" w:rsidRDefault="00751102" w:rsidP="0015694F">
      <w:pPr>
        <w:pStyle w:val="Akapitzlist"/>
        <w:numPr>
          <w:ilvl w:val="0"/>
          <w:numId w:val="52"/>
        </w:numPr>
        <w:spacing w:line="276" w:lineRule="auto"/>
        <w:ind w:left="284" w:hanging="284"/>
        <w:jc w:val="both"/>
        <w:rPr>
          <w:rFonts w:ascii="Calibri" w:hAnsi="Calibri" w:cs="Calibri"/>
          <w:sz w:val="22"/>
          <w:szCs w:val="22"/>
        </w:rPr>
      </w:pPr>
      <w:r w:rsidRPr="00743B14">
        <w:rPr>
          <w:rFonts w:ascii="Calibri" w:hAnsi="Calibri" w:cs="Calibri"/>
          <w:sz w:val="22"/>
          <w:szCs w:val="22"/>
        </w:rPr>
        <w:t>Jeżeli cena oferty Wykonawcy najwyżej ocenianego będzie budzić wątpliwości Zamawiającego, wezwie on Wykonawcę do złożenia pisemnych wyjaśnień dotyczących elementów oferty, mających wpływ na wysokość ceny. Do wyjaśnień Wykonawca jest zobligowany załączyć szczegółową kalkulację, z której będzie wynikać cena oferty.</w:t>
      </w:r>
    </w:p>
    <w:p w14:paraId="02B3CE5C" w14:textId="77777777" w:rsidR="00751102" w:rsidRPr="00743B14" w:rsidRDefault="00751102" w:rsidP="0015694F">
      <w:pPr>
        <w:pStyle w:val="Akapitzlist"/>
        <w:numPr>
          <w:ilvl w:val="0"/>
          <w:numId w:val="52"/>
        </w:numPr>
        <w:spacing w:line="276" w:lineRule="auto"/>
        <w:ind w:left="284" w:hanging="284"/>
        <w:jc w:val="both"/>
        <w:rPr>
          <w:rFonts w:ascii="Calibri" w:hAnsi="Calibri" w:cs="Calibri"/>
          <w:sz w:val="22"/>
          <w:szCs w:val="22"/>
        </w:rPr>
      </w:pPr>
      <w:r w:rsidRPr="00743B14">
        <w:rPr>
          <w:rFonts w:ascii="Calibri" w:hAnsi="Calibri" w:cs="Calibri"/>
          <w:sz w:val="22"/>
          <w:szCs w:val="22"/>
        </w:rPr>
        <w:t>W celu skalkulowania ceny oferty Wykonawca bierze pod uwagę wymagania Zamawiającego dotyczące przedmiotu zamówienia oraz obowiązku zatrudnienia pracowników na umowę o pracę.</w:t>
      </w:r>
    </w:p>
    <w:bookmarkEnd w:id="10"/>
    <w:p w14:paraId="7600DB9A" w14:textId="77777777" w:rsidR="001A4299" w:rsidRPr="001A4299" w:rsidRDefault="001A4299" w:rsidP="001A4299">
      <w:pPr>
        <w:pStyle w:val="Akapitzlist"/>
        <w:numPr>
          <w:ilvl w:val="0"/>
          <w:numId w:val="52"/>
        </w:numPr>
        <w:spacing w:line="276" w:lineRule="auto"/>
        <w:ind w:left="284" w:hanging="284"/>
        <w:jc w:val="both"/>
        <w:rPr>
          <w:rFonts w:ascii="Calibri" w:hAnsi="Calibri" w:cs="Calibri"/>
          <w:sz w:val="22"/>
          <w:szCs w:val="22"/>
        </w:rPr>
      </w:pPr>
      <w:r w:rsidRPr="001A4299">
        <w:rPr>
          <w:rFonts w:ascii="Calibri" w:hAnsi="Calibri" w:cs="Calibri"/>
          <w:sz w:val="22"/>
          <w:szCs w:val="22"/>
        </w:rPr>
        <w:t xml:space="preserve">Wartość kosztów pracy związana z zatrudnieniem pracowników przyjęta do ustalenia ceny nie może być niższa od minimalnego wynagrodzenia za pracę ustalonego na podstawie ustawy z dnia 10 października 2002 r. o minimalnym wynagrodzeniu za pracę znanego dniu składania ofert jako obowiązujące </w:t>
      </w:r>
      <w:r w:rsidRPr="001A4299">
        <w:rPr>
          <w:rFonts w:ascii="Calibri" w:hAnsi="Calibri" w:cs="Calibri"/>
          <w:b/>
          <w:bCs/>
          <w:sz w:val="22"/>
          <w:szCs w:val="22"/>
        </w:rPr>
        <w:t>na dzień 1 stycznia 2026 r.</w:t>
      </w:r>
      <w:r w:rsidRPr="001A4299">
        <w:rPr>
          <w:rFonts w:ascii="Calibri" w:hAnsi="Calibri" w:cs="Calibri"/>
          <w:sz w:val="22"/>
          <w:szCs w:val="22"/>
        </w:rPr>
        <w:t xml:space="preserve"> </w:t>
      </w:r>
    </w:p>
    <w:p w14:paraId="55CE2E12" w14:textId="77777777" w:rsidR="00BE62D2" w:rsidRPr="001A4299" w:rsidRDefault="00BE62D2" w:rsidP="0015694F">
      <w:pPr>
        <w:autoSpaceDE w:val="0"/>
        <w:autoSpaceDN w:val="0"/>
        <w:adjustRightInd w:val="0"/>
        <w:spacing w:line="276" w:lineRule="auto"/>
        <w:ind w:left="426"/>
        <w:jc w:val="both"/>
        <w:rPr>
          <w:rFonts w:asciiTheme="minorHAnsi" w:eastAsia="Calibri" w:hAnsiTheme="minorHAnsi" w:cstheme="minorHAnsi"/>
          <w:sz w:val="22"/>
          <w:szCs w:val="22"/>
          <w:lang w:val="x-none" w:eastAsia="pl-PL"/>
        </w:rPr>
      </w:pPr>
    </w:p>
    <w:p w14:paraId="61CA4DC4" w14:textId="77777777" w:rsidR="00B62CEE" w:rsidRPr="00743B14" w:rsidRDefault="00B62CEE" w:rsidP="0015694F">
      <w:pPr>
        <w:numPr>
          <w:ilvl w:val="0"/>
          <w:numId w:val="1"/>
        </w:numPr>
        <w:autoSpaceDE w:val="0"/>
        <w:autoSpaceDN w:val="0"/>
        <w:adjustRightInd w:val="0"/>
        <w:spacing w:line="276" w:lineRule="auto"/>
        <w:jc w:val="both"/>
        <w:rPr>
          <w:rFonts w:asciiTheme="minorHAnsi" w:hAnsiTheme="minorHAnsi" w:cstheme="minorHAnsi"/>
          <w:b/>
          <w:sz w:val="22"/>
          <w:szCs w:val="22"/>
        </w:rPr>
      </w:pPr>
      <w:r w:rsidRPr="00743B14">
        <w:rPr>
          <w:rFonts w:asciiTheme="minorHAnsi" w:hAnsiTheme="minorHAnsi" w:cstheme="minorHAnsi"/>
          <w:b/>
          <w:sz w:val="22"/>
          <w:szCs w:val="22"/>
        </w:rPr>
        <w:t>Opis kryteriów, którymi zamawiający będzie się kierował przy wyborze oferty, wraz z podaniem wag tych kryteriów i sposobu oceny ofert:</w:t>
      </w:r>
    </w:p>
    <w:p w14:paraId="29164141" w14:textId="77777777" w:rsidR="00B62CEE" w:rsidRPr="00743B14" w:rsidRDefault="00B62CEE" w:rsidP="0015694F">
      <w:pPr>
        <w:pStyle w:val="Nagwek"/>
        <w:spacing w:line="276" w:lineRule="auto"/>
        <w:jc w:val="both"/>
        <w:rPr>
          <w:rFonts w:asciiTheme="minorHAnsi" w:hAnsiTheme="minorHAnsi" w:cstheme="minorHAnsi"/>
          <w:b/>
          <w:sz w:val="22"/>
          <w:szCs w:val="22"/>
        </w:rPr>
      </w:pPr>
    </w:p>
    <w:p w14:paraId="44901AEA" w14:textId="1C1D2377" w:rsidR="00AF71FF" w:rsidRPr="00743B14" w:rsidRDefault="00AF71FF" w:rsidP="0015694F">
      <w:pPr>
        <w:pStyle w:val="Nagwek"/>
        <w:numPr>
          <w:ilvl w:val="0"/>
          <w:numId w:val="53"/>
        </w:numPr>
        <w:tabs>
          <w:tab w:val="clear" w:pos="4703"/>
          <w:tab w:val="clear" w:pos="9406"/>
        </w:tabs>
        <w:spacing w:line="276" w:lineRule="auto"/>
        <w:ind w:left="426" w:hanging="426"/>
        <w:jc w:val="both"/>
        <w:rPr>
          <w:rFonts w:ascii="Calibri" w:hAnsi="Calibri" w:cs="Calibri"/>
          <w:sz w:val="22"/>
          <w:szCs w:val="22"/>
        </w:rPr>
      </w:pPr>
      <w:r w:rsidRPr="00743B14">
        <w:rPr>
          <w:rFonts w:ascii="Calibri" w:hAnsi="Calibri" w:cs="Calibri"/>
          <w:sz w:val="22"/>
          <w:szCs w:val="22"/>
        </w:rPr>
        <w:t>Ocena ofert dokonywana będzie oddzielnie dla każdej z czę</w:t>
      </w:r>
      <w:r w:rsidR="00457BAD" w:rsidRPr="00743B14">
        <w:rPr>
          <w:rFonts w:ascii="Calibri" w:hAnsi="Calibri" w:cs="Calibri"/>
          <w:sz w:val="22"/>
          <w:szCs w:val="22"/>
        </w:rPr>
        <w:t>ści zamówienia.</w:t>
      </w:r>
    </w:p>
    <w:p w14:paraId="1895EF95" w14:textId="453605FA" w:rsidR="00751102" w:rsidRPr="00743B14" w:rsidRDefault="00751102" w:rsidP="0015694F">
      <w:pPr>
        <w:pStyle w:val="Nagwek"/>
        <w:numPr>
          <w:ilvl w:val="0"/>
          <w:numId w:val="53"/>
        </w:numPr>
        <w:tabs>
          <w:tab w:val="clear" w:pos="4703"/>
          <w:tab w:val="clear" w:pos="9406"/>
        </w:tabs>
        <w:spacing w:line="276" w:lineRule="auto"/>
        <w:ind w:left="426" w:hanging="426"/>
        <w:jc w:val="both"/>
        <w:rPr>
          <w:rFonts w:ascii="Calibri" w:hAnsi="Calibri" w:cs="Calibri"/>
          <w:sz w:val="22"/>
          <w:szCs w:val="22"/>
        </w:rPr>
      </w:pPr>
      <w:r w:rsidRPr="00743B14">
        <w:rPr>
          <w:rFonts w:ascii="Calibri" w:hAnsi="Calibri" w:cs="Calibri"/>
          <w:sz w:val="22"/>
          <w:szCs w:val="22"/>
        </w:rPr>
        <w:t>Kryterium wyboru oferty najkorzystniejszej będzi</w:t>
      </w:r>
      <w:r w:rsidRPr="00743B14">
        <w:rPr>
          <w:rFonts w:ascii="Calibri" w:hAnsi="Calibri" w:cs="Calibri"/>
          <w:sz w:val="22"/>
          <w:szCs w:val="22"/>
          <w:lang w:val="pl-PL"/>
        </w:rPr>
        <w:t>e</w:t>
      </w:r>
      <w:r w:rsidRPr="00743B14">
        <w:rPr>
          <w:rFonts w:ascii="Calibri" w:hAnsi="Calibri" w:cs="Calibri"/>
          <w:sz w:val="22"/>
          <w:szCs w:val="22"/>
        </w:rPr>
        <w:t>:</w:t>
      </w:r>
    </w:p>
    <w:p w14:paraId="4B14E984" w14:textId="77777777" w:rsidR="00751102" w:rsidRPr="00743B14" w:rsidRDefault="00751102" w:rsidP="0015694F">
      <w:pPr>
        <w:pStyle w:val="Nagwek"/>
        <w:numPr>
          <w:ilvl w:val="2"/>
          <w:numId w:val="55"/>
        </w:numPr>
        <w:tabs>
          <w:tab w:val="clear" w:pos="4703"/>
          <w:tab w:val="clear" w:pos="9406"/>
        </w:tabs>
        <w:spacing w:line="276" w:lineRule="auto"/>
        <w:jc w:val="both"/>
        <w:rPr>
          <w:rFonts w:ascii="Calibri" w:hAnsi="Calibri" w:cs="Calibri"/>
          <w:b/>
          <w:sz w:val="22"/>
          <w:szCs w:val="22"/>
        </w:rPr>
      </w:pPr>
      <w:r w:rsidRPr="00743B14">
        <w:rPr>
          <w:rFonts w:ascii="Calibri" w:hAnsi="Calibri" w:cs="Calibri"/>
          <w:b/>
          <w:sz w:val="22"/>
          <w:szCs w:val="22"/>
        </w:rPr>
        <w:t xml:space="preserve">cena – </w:t>
      </w:r>
      <w:r w:rsidRPr="00743B14">
        <w:rPr>
          <w:rFonts w:ascii="Calibri" w:hAnsi="Calibri" w:cs="Calibri"/>
          <w:b/>
          <w:sz w:val="22"/>
          <w:szCs w:val="22"/>
          <w:lang w:val="pl-PL"/>
        </w:rPr>
        <w:t>60 pkt</w:t>
      </w:r>
    </w:p>
    <w:p w14:paraId="7C4F443E" w14:textId="77777777" w:rsidR="00751102" w:rsidRPr="00743B14" w:rsidRDefault="00751102" w:rsidP="0015694F">
      <w:pPr>
        <w:pStyle w:val="Nagwek"/>
        <w:numPr>
          <w:ilvl w:val="2"/>
          <w:numId w:val="55"/>
        </w:numPr>
        <w:tabs>
          <w:tab w:val="clear" w:pos="4703"/>
          <w:tab w:val="clear" w:pos="9406"/>
        </w:tabs>
        <w:spacing w:line="276" w:lineRule="auto"/>
        <w:jc w:val="both"/>
        <w:rPr>
          <w:rFonts w:ascii="Calibri" w:hAnsi="Calibri" w:cs="Calibri"/>
          <w:b/>
          <w:sz w:val="22"/>
          <w:szCs w:val="22"/>
        </w:rPr>
      </w:pPr>
      <w:r w:rsidRPr="00743B14">
        <w:rPr>
          <w:rFonts w:ascii="Calibri" w:hAnsi="Calibri" w:cs="Calibri"/>
          <w:b/>
          <w:sz w:val="22"/>
          <w:szCs w:val="22"/>
          <w:lang w:val="pl-PL"/>
        </w:rPr>
        <w:t>czas reakcji grupy interwencyjnej – 40 pkt.</w:t>
      </w:r>
    </w:p>
    <w:p w14:paraId="07F9EFD2" w14:textId="77777777" w:rsidR="00751102" w:rsidRPr="00743B14" w:rsidRDefault="00751102" w:rsidP="0015694F">
      <w:pPr>
        <w:pStyle w:val="Nagwek"/>
        <w:spacing w:line="276" w:lineRule="auto"/>
        <w:jc w:val="both"/>
        <w:rPr>
          <w:rFonts w:ascii="Calibri" w:hAnsi="Calibri" w:cs="Calibri"/>
          <w:sz w:val="22"/>
          <w:szCs w:val="22"/>
        </w:rPr>
      </w:pPr>
    </w:p>
    <w:p w14:paraId="1A71F0FB" w14:textId="77777777" w:rsidR="00751102" w:rsidRPr="00743B14" w:rsidRDefault="00751102" w:rsidP="0015694F">
      <w:pPr>
        <w:pStyle w:val="Nagwek"/>
        <w:numPr>
          <w:ilvl w:val="0"/>
          <w:numId w:val="53"/>
        </w:numPr>
        <w:tabs>
          <w:tab w:val="clear" w:pos="4703"/>
          <w:tab w:val="clear" w:pos="9406"/>
          <w:tab w:val="left" w:pos="426"/>
          <w:tab w:val="center" w:pos="4536"/>
          <w:tab w:val="right" w:pos="9072"/>
        </w:tabs>
        <w:spacing w:line="276" w:lineRule="auto"/>
        <w:ind w:left="426" w:hanging="426"/>
        <w:jc w:val="both"/>
        <w:rPr>
          <w:rFonts w:ascii="Calibri" w:hAnsi="Calibri" w:cs="Calibri"/>
          <w:sz w:val="22"/>
          <w:szCs w:val="22"/>
        </w:rPr>
      </w:pPr>
      <w:r w:rsidRPr="00743B14">
        <w:rPr>
          <w:rFonts w:ascii="Calibri" w:hAnsi="Calibri" w:cs="Calibri"/>
          <w:sz w:val="22"/>
          <w:szCs w:val="22"/>
        </w:rPr>
        <w:t>Wartość punktowa w ramach kryterium „cena” wyliczona będzie wg wzoru</w:t>
      </w:r>
    </w:p>
    <w:p w14:paraId="20368EAC" w14:textId="77777777" w:rsidR="00751102" w:rsidRPr="00743B14" w:rsidRDefault="00751102" w:rsidP="0015694F">
      <w:pPr>
        <w:pStyle w:val="Nagwek"/>
        <w:tabs>
          <w:tab w:val="left" w:pos="708"/>
        </w:tabs>
        <w:spacing w:line="276" w:lineRule="auto"/>
        <w:ind w:left="360"/>
        <w:jc w:val="both"/>
        <w:rPr>
          <w:rFonts w:ascii="Calibri" w:hAnsi="Calibri" w:cs="Calibri"/>
          <w:sz w:val="22"/>
          <w:szCs w:val="22"/>
        </w:rPr>
      </w:pPr>
    </w:p>
    <w:tbl>
      <w:tblPr>
        <w:tblW w:w="0" w:type="auto"/>
        <w:tblInd w:w="1904" w:type="dxa"/>
        <w:tblBorders>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06"/>
        <w:gridCol w:w="1871"/>
        <w:gridCol w:w="379"/>
        <w:gridCol w:w="1137"/>
      </w:tblGrid>
      <w:tr w:rsidR="00743B14" w:rsidRPr="00743B14" w14:paraId="74DE0D1D" w14:textId="77777777" w:rsidTr="00326DFF">
        <w:trPr>
          <w:cantSplit/>
          <w:trHeight w:val="416"/>
        </w:trPr>
        <w:tc>
          <w:tcPr>
            <w:tcW w:w="1306" w:type="dxa"/>
            <w:vMerge w:val="restart"/>
            <w:tcBorders>
              <w:top w:val="nil"/>
              <w:bottom w:val="single" w:sz="4" w:space="0" w:color="auto"/>
              <w:right w:val="nil"/>
            </w:tcBorders>
            <w:vAlign w:val="center"/>
          </w:tcPr>
          <w:p w14:paraId="680C2CE1" w14:textId="77777777" w:rsidR="00751102" w:rsidRPr="00743B14" w:rsidRDefault="00751102" w:rsidP="0015694F">
            <w:pPr>
              <w:pStyle w:val="Nagwek2"/>
              <w:spacing w:line="276" w:lineRule="auto"/>
              <w:jc w:val="both"/>
              <w:rPr>
                <w:rFonts w:ascii="Calibri" w:hAnsi="Calibri" w:cs="Calibri"/>
                <w:b w:val="0"/>
                <w:i/>
                <w:iCs/>
                <w:sz w:val="22"/>
                <w:szCs w:val="22"/>
                <w:lang w:val="en-US" w:eastAsia="pl-PL"/>
              </w:rPr>
            </w:pPr>
            <w:r w:rsidRPr="00743B14">
              <w:rPr>
                <w:rFonts w:ascii="Calibri" w:hAnsi="Calibri" w:cs="Calibri"/>
                <w:i/>
                <w:iCs/>
                <w:sz w:val="22"/>
                <w:szCs w:val="22"/>
                <w:lang w:val="en-US" w:eastAsia="pl-PL"/>
              </w:rPr>
              <w:t>C</w:t>
            </w:r>
            <w:r w:rsidRPr="00743B14">
              <w:rPr>
                <w:rFonts w:ascii="Calibri" w:hAnsi="Calibri" w:cs="Calibri"/>
                <w:b w:val="0"/>
                <w:i/>
                <w:iCs/>
                <w:sz w:val="22"/>
                <w:szCs w:val="22"/>
                <w:lang w:val="en-US" w:eastAsia="pl-PL"/>
              </w:rPr>
              <w:t xml:space="preserve"> =</w:t>
            </w:r>
          </w:p>
        </w:tc>
        <w:tc>
          <w:tcPr>
            <w:tcW w:w="1871" w:type="dxa"/>
            <w:tcBorders>
              <w:top w:val="nil"/>
              <w:left w:val="nil"/>
              <w:bottom w:val="single" w:sz="4" w:space="0" w:color="auto"/>
              <w:right w:val="nil"/>
            </w:tcBorders>
          </w:tcPr>
          <w:p w14:paraId="3622B01F" w14:textId="77777777" w:rsidR="00751102" w:rsidRPr="00743B14" w:rsidRDefault="00751102" w:rsidP="0015694F">
            <w:pPr>
              <w:pStyle w:val="Nagwek2"/>
              <w:spacing w:line="276" w:lineRule="auto"/>
              <w:ind w:left="902" w:hanging="902"/>
              <w:jc w:val="both"/>
              <w:rPr>
                <w:rFonts w:ascii="Calibri" w:hAnsi="Calibri" w:cs="Calibri"/>
                <w:b w:val="0"/>
                <w:i/>
                <w:iCs/>
                <w:sz w:val="22"/>
                <w:szCs w:val="22"/>
                <w:lang w:val="en-US" w:eastAsia="pl-PL"/>
              </w:rPr>
            </w:pPr>
            <w:proofErr w:type="spellStart"/>
            <w:r w:rsidRPr="00743B14">
              <w:rPr>
                <w:rFonts w:ascii="Calibri" w:hAnsi="Calibri" w:cs="Calibri"/>
                <w:i/>
                <w:iCs/>
                <w:sz w:val="22"/>
                <w:szCs w:val="22"/>
                <w:lang w:val="en-US" w:eastAsia="pl-PL"/>
              </w:rPr>
              <w:t>C</w:t>
            </w:r>
            <w:r w:rsidRPr="00743B14">
              <w:rPr>
                <w:rFonts w:ascii="Calibri" w:hAnsi="Calibri" w:cs="Calibri"/>
                <w:b w:val="0"/>
                <w:i/>
                <w:iCs/>
                <w:sz w:val="22"/>
                <w:szCs w:val="22"/>
                <w:lang w:val="en-US" w:eastAsia="pl-PL"/>
              </w:rPr>
              <w:t>of</w:t>
            </w:r>
            <w:r w:rsidRPr="00743B14">
              <w:rPr>
                <w:rFonts w:ascii="Calibri" w:hAnsi="Calibri" w:cs="Calibri"/>
                <w:i/>
                <w:iCs/>
                <w:sz w:val="22"/>
                <w:szCs w:val="22"/>
                <w:vertAlign w:val="subscript"/>
                <w:lang w:val="en-US" w:eastAsia="pl-PL"/>
              </w:rPr>
              <w:t>min</w:t>
            </w:r>
            <w:proofErr w:type="spellEnd"/>
          </w:p>
        </w:tc>
        <w:tc>
          <w:tcPr>
            <w:tcW w:w="379" w:type="dxa"/>
            <w:vMerge w:val="restart"/>
            <w:tcBorders>
              <w:top w:val="nil"/>
              <w:left w:val="nil"/>
              <w:bottom w:val="nil"/>
              <w:right w:val="nil"/>
            </w:tcBorders>
            <w:vAlign w:val="center"/>
          </w:tcPr>
          <w:p w14:paraId="6BCB5CD1" w14:textId="77777777" w:rsidR="00751102" w:rsidRPr="00743B14" w:rsidRDefault="00751102" w:rsidP="0015694F">
            <w:pPr>
              <w:pStyle w:val="Nagwek2"/>
              <w:spacing w:line="276" w:lineRule="auto"/>
              <w:jc w:val="both"/>
              <w:rPr>
                <w:rFonts w:ascii="Calibri" w:hAnsi="Calibri" w:cs="Calibri"/>
                <w:b w:val="0"/>
                <w:i/>
                <w:iCs/>
                <w:sz w:val="22"/>
                <w:szCs w:val="22"/>
                <w:lang w:val="en-US" w:eastAsia="pl-PL"/>
              </w:rPr>
            </w:pPr>
            <w:r w:rsidRPr="00743B14">
              <w:rPr>
                <w:rFonts w:ascii="Calibri" w:hAnsi="Calibri" w:cs="Calibri"/>
                <w:b w:val="0"/>
                <w:i/>
                <w:iCs/>
                <w:sz w:val="22"/>
                <w:szCs w:val="22"/>
                <w:lang w:val="en-US" w:eastAsia="pl-PL"/>
              </w:rPr>
              <w:t>x</w:t>
            </w:r>
          </w:p>
        </w:tc>
        <w:tc>
          <w:tcPr>
            <w:tcW w:w="1137" w:type="dxa"/>
            <w:vMerge w:val="restart"/>
            <w:tcBorders>
              <w:top w:val="nil"/>
              <w:left w:val="nil"/>
              <w:bottom w:val="nil"/>
              <w:right w:val="nil"/>
            </w:tcBorders>
            <w:vAlign w:val="center"/>
          </w:tcPr>
          <w:p w14:paraId="73B4A9AB" w14:textId="77777777" w:rsidR="00751102" w:rsidRPr="00743B14" w:rsidRDefault="00751102" w:rsidP="0015694F">
            <w:pPr>
              <w:pStyle w:val="Nagwek2"/>
              <w:spacing w:line="276" w:lineRule="auto"/>
              <w:ind w:left="900" w:hanging="900"/>
              <w:jc w:val="both"/>
              <w:rPr>
                <w:rFonts w:ascii="Calibri" w:hAnsi="Calibri" w:cs="Calibri"/>
                <w:b w:val="0"/>
                <w:i/>
                <w:iCs/>
                <w:sz w:val="22"/>
                <w:szCs w:val="22"/>
                <w:lang w:val="en-US" w:eastAsia="pl-PL"/>
              </w:rPr>
            </w:pPr>
            <w:r w:rsidRPr="00743B14">
              <w:rPr>
                <w:rFonts w:ascii="Calibri" w:hAnsi="Calibri" w:cs="Calibri"/>
                <w:b w:val="0"/>
                <w:i/>
                <w:iCs/>
                <w:sz w:val="22"/>
                <w:szCs w:val="22"/>
                <w:lang w:val="en-US" w:eastAsia="pl-PL"/>
              </w:rPr>
              <w:t xml:space="preserve">60 </w:t>
            </w:r>
          </w:p>
        </w:tc>
      </w:tr>
      <w:tr w:rsidR="00743B14" w:rsidRPr="00743B14" w14:paraId="3FB22CB0" w14:textId="77777777" w:rsidTr="00326DFF">
        <w:trPr>
          <w:cantSplit/>
          <w:trHeight w:val="528"/>
        </w:trPr>
        <w:tc>
          <w:tcPr>
            <w:tcW w:w="1306" w:type="dxa"/>
            <w:vMerge/>
            <w:tcBorders>
              <w:top w:val="single" w:sz="4" w:space="0" w:color="auto"/>
              <w:bottom w:val="nil"/>
              <w:right w:val="nil"/>
            </w:tcBorders>
          </w:tcPr>
          <w:p w14:paraId="05AA0574" w14:textId="77777777" w:rsidR="00751102" w:rsidRPr="00743B14" w:rsidRDefault="00751102" w:rsidP="0015694F">
            <w:pPr>
              <w:pStyle w:val="Nagwek2"/>
              <w:spacing w:line="276" w:lineRule="auto"/>
              <w:ind w:left="900" w:hanging="900"/>
              <w:jc w:val="both"/>
              <w:rPr>
                <w:rFonts w:ascii="Calibri" w:hAnsi="Calibri" w:cs="Calibri"/>
                <w:b w:val="0"/>
                <w:sz w:val="22"/>
                <w:szCs w:val="22"/>
                <w:lang w:val="en-US" w:eastAsia="pl-PL"/>
              </w:rPr>
            </w:pPr>
          </w:p>
        </w:tc>
        <w:tc>
          <w:tcPr>
            <w:tcW w:w="1871" w:type="dxa"/>
            <w:tcBorders>
              <w:top w:val="single" w:sz="4" w:space="0" w:color="auto"/>
              <w:left w:val="nil"/>
              <w:bottom w:val="nil"/>
              <w:right w:val="nil"/>
            </w:tcBorders>
          </w:tcPr>
          <w:p w14:paraId="669FE69D" w14:textId="77777777" w:rsidR="00751102" w:rsidRPr="00743B14" w:rsidRDefault="00751102" w:rsidP="0015694F">
            <w:pPr>
              <w:pStyle w:val="Nagwek2"/>
              <w:spacing w:line="276" w:lineRule="auto"/>
              <w:ind w:left="902" w:hanging="902"/>
              <w:jc w:val="both"/>
              <w:rPr>
                <w:rFonts w:ascii="Calibri" w:hAnsi="Calibri" w:cs="Calibri"/>
                <w:b w:val="0"/>
                <w:i/>
                <w:iCs/>
                <w:sz w:val="22"/>
                <w:szCs w:val="22"/>
                <w:vertAlign w:val="subscript"/>
                <w:lang w:val="en-US" w:eastAsia="pl-PL"/>
              </w:rPr>
            </w:pPr>
            <w:proofErr w:type="spellStart"/>
            <w:r w:rsidRPr="00743B14">
              <w:rPr>
                <w:rFonts w:ascii="Calibri" w:hAnsi="Calibri" w:cs="Calibri"/>
                <w:i/>
                <w:iCs/>
                <w:sz w:val="22"/>
                <w:szCs w:val="22"/>
                <w:lang w:val="en-US" w:eastAsia="pl-PL"/>
              </w:rPr>
              <w:t>C</w:t>
            </w:r>
            <w:r w:rsidRPr="00743B14">
              <w:rPr>
                <w:rFonts w:ascii="Calibri" w:hAnsi="Calibri" w:cs="Calibri"/>
                <w:b w:val="0"/>
                <w:i/>
                <w:iCs/>
                <w:sz w:val="22"/>
                <w:szCs w:val="22"/>
                <w:lang w:val="en-US" w:eastAsia="pl-PL"/>
              </w:rPr>
              <w:t>of</w:t>
            </w:r>
            <w:r w:rsidRPr="00743B14">
              <w:rPr>
                <w:rFonts w:ascii="Calibri" w:hAnsi="Calibri" w:cs="Calibri"/>
                <w:b w:val="0"/>
                <w:i/>
                <w:iCs/>
                <w:sz w:val="22"/>
                <w:szCs w:val="22"/>
                <w:vertAlign w:val="subscript"/>
                <w:lang w:val="en-US" w:eastAsia="pl-PL"/>
              </w:rPr>
              <w:t>x</w:t>
            </w:r>
            <w:proofErr w:type="spellEnd"/>
          </w:p>
        </w:tc>
        <w:tc>
          <w:tcPr>
            <w:tcW w:w="379" w:type="dxa"/>
            <w:vMerge/>
            <w:tcBorders>
              <w:top w:val="nil"/>
              <w:left w:val="nil"/>
              <w:bottom w:val="nil"/>
              <w:right w:val="nil"/>
            </w:tcBorders>
          </w:tcPr>
          <w:p w14:paraId="1F5F0D13" w14:textId="77777777" w:rsidR="00751102" w:rsidRPr="00743B14" w:rsidRDefault="00751102" w:rsidP="0015694F">
            <w:pPr>
              <w:pStyle w:val="Nagwek2"/>
              <w:spacing w:line="276" w:lineRule="auto"/>
              <w:ind w:left="900" w:hanging="900"/>
              <w:jc w:val="both"/>
              <w:rPr>
                <w:rFonts w:ascii="Calibri" w:hAnsi="Calibri" w:cs="Calibri"/>
                <w:b w:val="0"/>
                <w:sz w:val="22"/>
                <w:szCs w:val="22"/>
                <w:lang w:val="en-US" w:eastAsia="pl-PL"/>
              </w:rPr>
            </w:pPr>
          </w:p>
        </w:tc>
        <w:tc>
          <w:tcPr>
            <w:tcW w:w="1137" w:type="dxa"/>
            <w:vMerge/>
            <w:tcBorders>
              <w:top w:val="nil"/>
              <w:left w:val="nil"/>
              <w:bottom w:val="nil"/>
              <w:right w:val="nil"/>
            </w:tcBorders>
          </w:tcPr>
          <w:p w14:paraId="1C8544EE" w14:textId="77777777" w:rsidR="00751102" w:rsidRPr="00743B14" w:rsidRDefault="00751102" w:rsidP="0015694F">
            <w:pPr>
              <w:pStyle w:val="Nagwek2"/>
              <w:spacing w:line="276" w:lineRule="auto"/>
              <w:ind w:left="900" w:hanging="900"/>
              <w:jc w:val="both"/>
              <w:rPr>
                <w:rFonts w:ascii="Calibri" w:hAnsi="Calibri" w:cs="Calibri"/>
                <w:b w:val="0"/>
                <w:sz w:val="22"/>
                <w:szCs w:val="22"/>
                <w:lang w:val="en-US" w:eastAsia="pl-PL"/>
              </w:rPr>
            </w:pPr>
          </w:p>
        </w:tc>
      </w:tr>
    </w:tbl>
    <w:p w14:paraId="2A247D48" w14:textId="77777777" w:rsidR="00751102" w:rsidRPr="00743B14" w:rsidRDefault="00751102" w:rsidP="0015694F">
      <w:pPr>
        <w:pStyle w:val="Nagwek"/>
        <w:tabs>
          <w:tab w:val="left" w:pos="360"/>
        </w:tabs>
        <w:spacing w:line="276" w:lineRule="auto"/>
        <w:jc w:val="both"/>
        <w:rPr>
          <w:rFonts w:ascii="Calibri" w:hAnsi="Calibri" w:cs="Calibri"/>
          <w:sz w:val="22"/>
          <w:szCs w:val="22"/>
        </w:rPr>
      </w:pPr>
      <w:r w:rsidRPr="00743B14">
        <w:rPr>
          <w:rFonts w:ascii="Calibri" w:hAnsi="Calibri" w:cs="Calibri"/>
          <w:sz w:val="22"/>
          <w:szCs w:val="22"/>
        </w:rPr>
        <w:tab/>
        <w:t xml:space="preserve">gdzie: </w:t>
      </w:r>
    </w:p>
    <w:p w14:paraId="54E6EDAD" w14:textId="11EFCCBC" w:rsidR="00751102" w:rsidRPr="005C574B" w:rsidRDefault="00751102" w:rsidP="005C574B">
      <w:pPr>
        <w:spacing w:line="264" w:lineRule="auto"/>
        <w:jc w:val="both"/>
        <w:rPr>
          <w:rFonts w:asciiTheme="minorHAnsi" w:eastAsia="Arial Unicode MS" w:hAnsiTheme="minorHAnsi" w:cstheme="minorHAnsi"/>
          <w:b/>
          <w:bCs/>
          <w:sz w:val="22"/>
          <w:szCs w:val="22"/>
          <w:lang w:eastAsia="pl-PL"/>
        </w:rPr>
      </w:pPr>
      <w:proofErr w:type="spellStart"/>
      <w:r w:rsidRPr="00743B14">
        <w:rPr>
          <w:rFonts w:ascii="Calibri" w:hAnsi="Calibri" w:cs="Calibri"/>
          <w:sz w:val="22"/>
          <w:szCs w:val="22"/>
        </w:rPr>
        <w:t>C</w:t>
      </w:r>
      <w:r w:rsidRPr="00743B14">
        <w:rPr>
          <w:rFonts w:ascii="Calibri" w:hAnsi="Calibri" w:cs="Calibri"/>
          <w:i/>
          <w:iCs/>
          <w:sz w:val="22"/>
          <w:szCs w:val="22"/>
        </w:rPr>
        <w:t>of</w:t>
      </w:r>
      <w:r w:rsidRPr="00743B14">
        <w:rPr>
          <w:rFonts w:ascii="Calibri" w:hAnsi="Calibri" w:cs="Calibri"/>
          <w:sz w:val="22"/>
          <w:szCs w:val="22"/>
          <w:vertAlign w:val="subscript"/>
        </w:rPr>
        <w:t>min</w:t>
      </w:r>
      <w:proofErr w:type="spellEnd"/>
      <w:r w:rsidRPr="00743B14">
        <w:rPr>
          <w:rFonts w:ascii="Calibri" w:hAnsi="Calibri" w:cs="Calibri"/>
          <w:sz w:val="22"/>
          <w:szCs w:val="22"/>
          <w:vertAlign w:val="subscript"/>
        </w:rPr>
        <w:t xml:space="preserve"> </w:t>
      </w:r>
      <w:r w:rsidRPr="00743B14">
        <w:rPr>
          <w:rFonts w:ascii="Calibri" w:hAnsi="Calibri" w:cs="Calibri"/>
          <w:sz w:val="22"/>
          <w:szCs w:val="22"/>
        </w:rPr>
        <w:t xml:space="preserve">– najniższa cena </w:t>
      </w:r>
      <w:r w:rsidR="001839A1">
        <w:rPr>
          <w:rFonts w:ascii="Calibri" w:hAnsi="Calibri" w:cs="Calibri"/>
          <w:sz w:val="22"/>
          <w:szCs w:val="22"/>
        </w:rPr>
        <w:t xml:space="preserve">- </w:t>
      </w:r>
      <w:r w:rsidR="001839A1" w:rsidRPr="00743B14">
        <w:rPr>
          <w:rStyle w:val="Brak"/>
          <w:rFonts w:asciiTheme="minorHAnsi" w:eastAsia="Arial Unicode MS" w:hAnsiTheme="minorHAnsi" w:cstheme="minorHAnsi"/>
          <w:b/>
          <w:bCs/>
          <w:sz w:val="22"/>
          <w:szCs w:val="22"/>
          <w:lang w:eastAsia="pl-PL"/>
        </w:rPr>
        <w:t>CENA BRUTTO W PLN</w:t>
      </w:r>
      <w:r w:rsidR="001839A1">
        <w:rPr>
          <w:rStyle w:val="Brak"/>
          <w:rFonts w:asciiTheme="minorHAnsi" w:eastAsia="Arial Unicode MS" w:hAnsiTheme="minorHAnsi" w:cstheme="minorHAnsi"/>
          <w:b/>
          <w:bCs/>
          <w:sz w:val="22"/>
          <w:szCs w:val="22"/>
          <w:lang w:eastAsia="pl-PL"/>
        </w:rPr>
        <w:t xml:space="preserve"> </w:t>
      </w:r>
      <w:r w:rsidR="001839A1" w:rsidRPr="00743B14">
        <w:rPr>
          <w:rFonts w:ascii="Calibri" w:hAnsi="Calibri" w:cs="Calibri"/>
          <w:sz w:val="22"/>
          <w:szCs w:val="22"/>
        </w:rPr>
        <w:t>(stawka jednostkowa roboczogodziny)</w:t>
      </w:r>
      <w:r w:rsidRPr="00743B14">
        <w:rPr>
          <w:rFonts w:ascii="Calibri" w:hAnsi="Calibri" w:cs="Calibri"/>
          <w:sz w:val="22"/>
          <w:szCs w:val="22"/>
        </w:rPr>
        <w:t>, spośród ofert nie odrzuconych,</w:t>
      </w:r>
    </w:p>
    <w:p w14:paraId="3A38DA5E" w14:textId="5EFA95D7" w:rsidR="00751102" w:rsidRPr="00743B14" w:rsidRDefault="00751102" w:rsidP="005C574B">
      <w:pPr>
        <w:pStyle w:val="Nagwek"/>
        <w:tabs>
          <w:tab w:val="left" w:pos="708"/>
          <w:tab w:val="left" w:pos="1260"/>
        </w:tabs>
        <w:spacing w:line="276" w:lineRule="auto"/>
        <w:jc w:val="both"/>
        <w:rPr>
          <w:rFonts w:ascii="Calibri" w:hAnsi="Calibri" w:cs="Calibri"/>
          <w:sz w:val="22"/>
          <w:szCs w:val="22"/>
        </w:rPr>
      </w:pPr>
      <w:proofErr w:type="spellStart"/>
      <w:r w:rsidRPr="00743B14">
        <w:rPr>
          <w:rFonts w:ascii="Calibri" w:hAnsi="Calibri" w:cs="Calibri"/>
          <w:sz w:val="22"/>
          <w:szCs w:val="22"/>
        </w:rPr>
        <w:t>C</w:t>
      </w:r>
      <w:r w:rsidRPr="00743B14">
        <w:rPr>
          <w:rFonts w:ascii="Calibri" w:hAnsi="Calibri" w:cs="Calibri"/>
          <w:i/>
          <w:iCs/>
          <w:sz w:val="22"/>
          <w:szCs w:val="22"/>
        </w:rPr>
        <w:t>of</w:t>
      </w:r>
      <w:r w:rsidRPr="00743B14">
        <w:rPr>
          <w:rFonts w:ascii="Calibri" w:hAnsi="Calibri" w:cs="Calibri"/>
          <w:i/>
          <w:iCs/>
          <w:sz w:val="22"/>
          <w:szCs w:val="22"/>
          <w:vertAlign w:val="subscript"/>
        </w:rPr>
        <w:t>x</w:t>
      </w:r>
      <w:proofErr w:type="spellEnd"/>
      <w:r w:rsidRPr="00743B14">
        <w:rPr>
          <w:rFonts w:ascii="Calibri" w:hAnsi="Calibri" w:cs="Calibri"/>
          <w:i/>
          <w:iCs/>
          <w:sz w:val="22"/>
          <w:szCs w:val="22"/>
          <w:vertAlign w:val="subscript"/>
        </w:rPr>
        <w:t xml:space="preserve">    </w:t>
      </w:r>
      <w:r w:rsidRPr="00743B14">
        <w:rPr>
          <w:rFonts w:ascii="Calibri" w:hAnsi="Calibri" w:cs="Calibri"/>
          <w:sz w:val="22"/>
          <w:szCs w:val="22"/>
        </w:rPr>
        <w:t xml:space="preserve"> – cena całkowita oferty badane</w:t>
      </w:r>
      <w:r w:rsidR="00E1288A">
        <w:rPr>
          <w:rFonts w:ascii="Calibri" w:hAnsi="Calibri" w:cs="Calibri"/>
          <w:sz w:val="22"/>
          <w:szCs w:val="22"/>
        </w:rPr>
        <w:t>j</w:t>
      </w:r>
      <w:r w:rsidR="001839A1">
        <w:rPr>
          <w:rFonts w:ascii="Calibri" w:hAnsi="Calibri" w:cs="Calibri"/>
          <w:sz w:val="22"/>
          <w:szCs w:val="22"/>
        </w:rPr>
        <w:t xml:space="preserve">- </w:t>
      </w:r>
      <w:r w:rsidR="001839A1" w:rsidRPr="00743B14">
        <w:rPr>
          <w:rStyle w:val="Brak"/>
          <w:rFonts w:asciiTheme="minorHAnsi" w:eastAsia="Arial Unicode MS" w:hAnsiTheme="minorHAnsi" w:cstheme="minorHAnsi"/>
          <w:b/>
          <w:bCs/>
          <w:sz w:val="22"/>
          <w:szCs w:val="22"/>
          <w:lang w:eastAsia="pl-PL"/>
        </w:rPr>
        <w:t>CENA BRUTTO W PLN</w:t>
      </w:r>
      <w:r w:rsidR="001839A1">
        <w:rPr>
          <w:rStyle w:val="Brak"/>
          <w:rFonts w:asciiTheme="minorHAnsi" w:eastAsia="Arial Unicode MS" w:hAnsiTheme="minorHAnsi" w:cstheme="minorHAnsi"/>
          <w:b/>
          <w:bCs/>
          <w:sz w:val="22"/>
          <w:szCs w:val="22"/>
          <w:lang w:eastAsia="pl-PL"/>
        </w:rPr>
        <w:t xml:space="preserve"> </w:t>
      </w:r>
      <w:r w:rsidR="001839A1" w:rsidRPr="00743B14">
        <w:rPr>
          <w:rFonts w:ascii="Calibri" w:hAnsi="Calibri" w:cs="Calibri"/>
          <w:sz w:val="22"/>
          <w:szCs w:val="22"/>
        </w:rPr>
        <w:t>(stawka jednostkowa roboczogodziny</w:t>
      </w:r>
      <w:r w:rsidR="00E1288A">
        <w:rPr>
          <w:rFonts w:ascii="Calibri" w:hAnsi="Calibri" w:cs="Calibri"/>
          <w:sz w:val="22"/>
          <w:szCs w:val="22"/>
        </w:rPr>
        <w:t>)</w:t>
      </w:r>
      <w:r w:rsidRPr="00743B14">
        <w:rPr>
          <w:rFonts w:ascii="Calibri" w:hAnsi="Calibri" w:cs="Calibri"/>
          <w:sz w:val="22"/>
          <w:szCs w:val="22"/>
        </w:rPr>
        <w:t>, nie odrzuconej,</w:t>
      </w:r>
    </w:p>
    <w:p w14:paraId="321E1DCB" w14:textId="77777777" w:rsidR="00751102" w:rsidRPr="00743B14" w:rsidRDefault="00751102" w:rsidP="0015694F">
      <w:pPr>
        <w:spacing w:line="276" w:lineRule="auto"/>
        <w:ind w:firstLine="708"/>
        <w:jc w:val="both"/>
        <w:rPr>
          <w:rFonts w:ascii="Calibri" w:hAnsi="Calibri" w:cs="Calibri"/>
          <w:sz w:val="22"/>
          <w:szCs w:val="22"/>
        </w:rPr>
      </w:pPr>
      <w:r w:rsidRPr="00743B14">
        <w:rPr>
          <w:rFonts w:ascii="Calibri" w:hAnsi="Calibri" w:cs="Calibri"/>
          <w:sz w:val="22"/>
          <w:szCs w:val="22"/>
        </w:rPr>
        <w:t>C</w:t>
      </w:r>
      <w:r w:rsidRPr="00743B14">
        <w:rPr>
          <w:rFonts w:ascii="Calibri" w:hAnsi="Calibri" w:cs="Calibri"/>
          <w:sz w:val="22"/>
          <w:szCs w:val="22"/>
        </w:rPr>
        <w:tab/>
        <w:t>– liczba punktów w kryterium cena.</w:t>
      </w:r>
    </w:p>
    <w:p w14:paraId="4869BFD3" w14:textId="77777777" w:rsidR="00751102" w:rsidRPr="00743B14" w:rsidRDefault="00751102" w:rsidP="0015694F">
      <w:pPr>
        <w:pStyle w:val="Nagwek"/>
        <w:numPr>
          <w:ilvl w:val="0"/>
          <w:numId w:val="53"/>
        </w:numPr>
        <w:tabs>
          <w:tab w:val="clear" w:pos="4703"/>
          <w:tab w:val="clear" w:pos="9406"/>
          <w:tab w:val="left" w:pos="426"/>
          <w:tab w:val="center" w:pos="4536"/>
          <w:tab w:val="right" w:pos="9072"/>
        </w:tabs>
        <w:spacing w:line="276" w:lineRule="auto"/>
        <w:ind w:left="426" w:hanging="426"/>
        <w:jc w:val="both"/>
        <w:rPr>
          <w:rFonts w:ascii="Calibri" w:hAnsi="Calibri" w:cs="Calibri"/>
          <w:sz w:val="22"/>
          <w:szCs w:val="22"/>
        </w:rPr>
      </w:pPr>
      <w:r w:rsidRPr="00743B14">
        <w:rPr>
          <w:rFonts w:ascii="Calibri" w:hAnsi="Calibri" w:cs="Calibri"/>
          <w:sz w:val="22"/>
          <w:szCs w:val="22"/>
        </w:rPr>
        <w:t>Wartość punktowa w ramach kryterium „</w:t>
      </w:r>
      <w:r w:rsidRPr="00743B14">
        <w:rPr>
          <w:rFonts w:ascii="Calibri" w:hAnsi="Calibri" w:cs="Calibri"/>
          <w:sz w:val="22"/>
          <w:szCs w:val="22"/>
          <w:lang w:val="pl-PL"/>
        </w:rPr>
        <w:t>czas reakcji grupy interwencyjnej</w:t>
      </w:r>
      <w:r w:rsidRPr="00743B14">
        <w:rPr>
          <w:rFonts w:ascii="Calibri" w:hAnsi="Calibri" w:cs="Calibri"/>
          <w:sz w:val="22"/>
          <w:szCs w:val="22"/>
        </w:rPr>
        <w:t xml:space="preserve">” wyliczona będzie wg </w:t>
      </w:r>
      <w:r w:rsidRPr="00743B14">
        <w:rPr>
          <w:rFonts w:ascii="Calibri" w:hAnsi="Calibri" w:cs="Calibri"/>
          <w:sz w:val="22"/>
          <w:szCs w:val="22"/>
          <w:lang w:val="pl-PL"/>
        </w:rPr>
        <w:t>następujących zasad:</w:t>
      </w:r>
    </w:p>
    <w:p w14:paraId="1BF0DBA5" w14:textId="77777777" w:rsidR="00751102" w:rsidRPr="00743B14" w:rsidRDefault="00751102" w:rsidP="0015694F">
      <w:pPr>
        <w:numPr>
          <w:ilvl w:val="0"/>
          <w:numId w:val="54"/>
        </w:numPr>
        <w:autoSpaceDE w:val="0"/>
        <w:autoSpaceDN w:val="0"/>
        <w:adjustRightInd w:val="0"/>
        <w:spacing w:line="276" w:lineRule="auto"/>
        <w:ind w:left="567" w:hanging="283"/>
        <w:jc w:val="both"/>
        <w:rPr>
          <w:rFonts w:ascii="Calibri" w:eastAsia="Calibri" w:hAnsi="Calibri" w:cs="Calibri"/>
          <w:sz w:val="22"/>
          <w:szCs w:val="22"/>
          <w:lang w:eastAsia="pl-PL"/>
        </w:rPr>
      </w:pPr>
      <w:r w:rsidRPr="00743B14">
        <w:rPr>
          <w:rFonts w:ascii="Calibri" w:eastAsia="Calibri" w:hAnsi="Calibri" w:cs="Calibri"/>
          <w:b/>
          <w:bCs/>
          <w:sz w:val="22"/>
          <w:szCs w:val="22"/>
          <w:lang w:eastAsia="pl-PL"/>
        </w:rPr>
        <w:lastRenderedPageBreak/>
        <w:t xml:space="preserve">0 pkt </w:t>
      </w:r>
      <w:r w:rsidRPr="00743B14">
        <w:rPr>
          <w:rFonts w:ascii="Calibri" w:eastAsia="Calibri" w:hAnsi="Calibri" w:cs="Calibri"/>
          <w:sz w:val="22"/>
          <w:szCs w:val="22"/>
          <w:lang w:eastAsia="pl-PL"/>
        </w:rPr>
        <w:t xml:space="preserve">otrzyma Wykonawca, który zaoferuje czas reakcji i dojazdu grupy interwencyjnej w przedziale od 13 do 15 minut; </w:t>
      </w:r>
    </w:p>
    <w:p w14:paraId="02270231" w14:textId="77777777" w:rsidR="00751102" w:rsidRPr="00743B14" w:rsidRDefault="00751102" w:rsidP="0015694F">
      <w:pPr>
        <w:numPr>
          <w:ilvl w:val="0"/>
          <w:numId w:val="54"/>
        </w:numPr>
        <w:autoSpaceDE w:val="0"/>
        <w:autoSpaceDN w:val="0"/>
        <w:adjustRightInd w:val="0"/>
        <w:spacing w:line="276" w:lineRule="auto"/>
        <w:ind w:left="567" w:hanging="283"/>
        <w:jc w:val="both"/>
        <w:rPr>
          <w:rFonts w:ascii="Calibri" w:eastAsia="Calibri" w:hAnsi="Calibri" w:cs="Calibri"/>
          <w:sz w:val="22"/>
          <w:szCs w:val="22"/>
          <w:lang w:eastAsia="pl-PL"/>
        </w:rPr>
      </w:pPr>
      <w:r w:rsidRPr="00743B14">
        <w:rPr>
          <w:rFonts w:ascii="Calibri" w:eastAsia="Calibri" w:hAnsi="Calibri" w:cs="Calibri"/>
          <w:b/>
          <w:bCs/>
          <w:sz w:val="22"/>
          <w:szCs w:val="22"/>
          <w:lang w:eastAsia="pl-PL"/>
        </w:rPr>
        <w:t xml:space="preserve">20 pkt </w:t>
      </w:r>
      <w:r w:rsidRPr="00743B14">
        <w:rPr>
          <w:rFonts w:ascii="Calibri" w:eastAsia="Calibri" w:hAnsi="Calibri" w:cs="Calibri"/>
          <w:sz w:val="22"/>
          <w:szCs w:val="22"/>
          <w:lang w:eastAsia="pl-PL"/>
        </w:rPr>
        <w:t xml:space="preserve">otrzyma Wykonawca, który zaoferuje czas reakcji i dojazdu grupy interwencyjnej w przedziale od 9 do 12 minut </w:t>
      </w:r>
    </w:p>
    <w:p w14:paraId="2D8BBC96" w14:textId="77777777" w:rsidR="00751102" w:rsidRPr="00743B14" w:rsidRDefault="00751102" w:rsidP="0015694F">
      <w:pPr>
        <w:numPr>
          <w:ilvl w:val="0"/>
          <w:numId w:val="54"/>
        </w:numPr>
        <w:autoSpaceDE w:val="0"/>
        <w:autoSpaceDN w:val="0"/>
        <w:adjustRightInd w:val="0"/>
        <w:spacing w:line="276" w:lineRule="auto"/>
        <w:ind w:left="567" w:hanging="283"/>
        <w:jc w:val="both"/>
        <w:rPr>
          <w:rFonts w:ascii="Calibri" w:eastAsia="Calibri" w:hAnsi="Calibri" w:cs="Calibri"/>
          <w:sz w:val="22"/>
          <w:szCs w:val="22"/>
          <w:lang w:eastAsia="pl-PL"/>
        </w:rPr>
      </w:pPr>
      <w:r w:rsidRPr="00743B14">
        <w:rPr>
          <w:rFonts w:ascii="Calibri" w:eastAsia="Calibri" w:hAnsi="Calibri" w:cs="Calibri"/>
          <w:b/>
          <w:bCs/>
          <w:sz w:val="22"/>
          <w:szCs w:val="22"/>
          <w:lang w:eastAsia="pl-PL"/>
        </w:rPr>
        <w:t xml:space="preserve">40 pkt </w:t>
      </w:r>
      <w:r w:rsidRPr="00743B14">
        <w:rPr>
          <w:rFonts w:ascii="Calibri" w:eastAsia="Calibri" w:hAnsi="Calibri" w:cs="Calibri"/>
          <w:sz w:val="22"/>
          <w:szCs w:val="22"/>
          <w:lang w:eastAsia="pl-PL"/>
        </w:rPr>
        <w:t>otrzyma Wykonawca, który zaoferuje czas reakcji i dojazdu grupy interwencyjnej w przedziale od 5 do 8 minut.</w:t>
      </w:r>
    </w:p>
    <w:p w14:paraId="64CE9578" w14:textId="77777777" w:rsidR="00751102" w:rsidRPr="00743B14" w:rsidRDefault="00751102" w:rsidP="00457BAD">
      <w:pPr>
        <w:pStyle w:val="Nagwek"/>
        <w:tabs>
          <w:tab w:val="clear" w:pos="4703"/>
          <w:tab w:val="left" w:pos="426"/>
          <w:tab w:val="center" w:pos="4536"/>
          <w:tab w:val="right" w:pos="9072"/>
        </w:tabs>
        <w:spacing w:line="276" w:lineRule="auto"/>
        <w:ind w:left="284"/>
        <w:jc w:val="both"/>
        <w:rPr>
          <w:rFonts w:ascii="Calibri" w:hAnsi="Calibri" w:cs="Calibri"/>
          <w:sz w:val="22"/>
          <w:szCs w:val="22"/>
        </w:rPr>
      </w:pPr>
      <w:r w:rsidRPr="00743B14">
        <w:rPr>
          <w:rFonts w:ascii="Calibri" w:hAnsi="Calibri" w:cs="Calibri"/>
          <w:b/>
          <w:bCs/>
          <w:sz w:val="22"/>
          <w:szCs w:val="22"/>
          <w:lang w:val="pl-PL"/>
        </w:rPr>
        <w:t xml:space="preserve">Określenie przez Wykonawcę czasu reakcji grupy interwencyjnej </w:t>
      </w:r>
      <w:r w:rsidRPr="00743B14">
        <w:rPr>
          <w:rFonts w:ascii="Calibri" w:hAnsi="Calibri" w:cs="Calibri"/>
          <w:sz w:val="22"/>
          <w:szCs w:val="22"/>
        </w:rPr>
        <w:t xml:space="preserve">należy ująć w formularzu ofertowym, którego wzór stanowi </w:t>
      </w:r>
      <w:r w:rsidRPr="00743B14">
        <w:rPr>
          <w:rFonts w:ascii="Calibri" w:hAnsi="Calibri" w:cs="Calibri"/>
          <w:b/>
          <w:sz w:val="22"/>
          <w:szCs w:val="22"/>
        </w:rPr>
        <w:t>załącznik nr 1 do SWZ.</w:t>
      </w:r>
    </w:p>
    <w:p w14:paraId="6448F84E" w14:textId="77777777" w:rsidR="00751102" w:rsidRPr="00743B14" w:rsidRDefault="00751102" w:rsidP="00457BAD">
      <w:pPr>
        <w:pStyle w:val="Nagwek"/>
        <w:tabs>
          <w:tab w:val="clear" w:pos="4703"/>
          <w:tab w:val="clear" w:pos="9406"/>
          <w:tab w:val="left" w:pos="426"/>
          <w:tab w:val="center" w:pos="4536"/>
          <w:tab w:val="right" w:pos="9072"/>
        </w:tabs>
        <w:spacing w:line="276" w:lineRule="auto"/>
        <w:ind w:left="426"/>
        <w:jc w:val="both"/>
        <w:rPr>
          <w:rFonts w:ascii="Calibri" w:hAnsi="Calibri" w:cs="Calibri"/>
          <w:sz w:val="22"/>
          <w:szCs w:val="22"/>
        </w:rPr>
      </w:pPr>
      <w:r w:rsidRPr="00743B14">
        <w:rPr>
          <w:rFonts w:ascii="Calibri" w:hAnsi="Calibri" w:cs="Calibri"/>
          <w:b/>
          <w:bCs/>
          <w:sz w:val="22"/>
          <w:szCs w:val="22"/>
          <w:lang w:val="pl-PL"/>
        </w:rPr>
        <w:t xml:space="preserve">Określony przez Wykonawcę czas reakcji grupy interwencyjnej nie może przekroczyć </w:t>
      </w:r>
      <w:r w:rsidRPr="00743B14">
        <w:rPr>
          <w:rFonts w:ascii="Calibri" w:hAnsi="Calibri" w:cs="Calibri"/>
          <w:b/>
          <w:bCs/>
          <w:sz w:val="22"/>
          <w:szCs w:val="22"/>
        </w:rPr>
        <w:t>15 minut</w:t>
      </w:r>
      <w:r w:rsidRPr="00743B14">
        <w:rPr>
          <w:rFonts w:ascii="Calibri" w:hAnsi="Calibri" w:cs="Calibri"/>
          <w:b/>
          <w:bCs/>
          <w:sz w:val="22"/>
          <w:szCs w:val="22"/>
          <w:lang w:val="pl-PL"/>
        </w:rPr>
        <w:t>.</w:t>
      </w:r>
    </w:p>
    <w:p w14:paraId="5E6AAEC3" w14:textId="77777777" w:rsidR="00751102" w:rsidRPr="00743B14" w:rsidRDefault="00751102" w:rsidP="0015694F">
      <w:pPr>
        <w:pStyle w:val="Nagwek"/>
        <w:numPr>
          <w:ilvl w:val="0"/>
          <w:numId w:val="53"/>
        </w:numPr>
        <w:tabs>
          <w:tab w:val="clear" w:pos="4703"/>
          <w:tab w:val="clear" w:pos="9406"/>
          <w:tab w:val="left" w:pos="426"/>
          <w:tab w:val="center" w:pos="4536"/>
          <w:tab w:val="right" w:pos="9072"/>
        </w:tabs>
        <w:spacing w:line="276" w:lineRule="auto"/>
        <w:ind w:left="426" w:hanging="426"/>
        <w:jc w:val="both"/>
        <w:rPr>
          <w:rFonts w:ascii="Calibri" w:hAnsi="Calibri" w:cs="Calibri"/>
          <w:sz w:val="22"/>
          <w:szCs w:val="22"/>
        </w:rPr>
      </w:pPr>
      <w:r w:rsidRPr="00743B14">
        <w:rPr>
          <w:rFonts w:ascii="Calibri" w:hAnsi="Calibri" w:cs="Calibri"/>
          <w:sz w:val="22"/>
          <w:szCs w:val="22"/>
        </w:rPr>
        <w:t>Oferty będą oceniane metodą punktową w skali od 1 do 100.</w:t>
      </w:r>
    </w:p>
    <w:p w14:paraId="3DBF544B" w14:textId="77777777" w:rsidR="00751102" w:rsidRPr="00743B14" w:rsidRDefault="00751102" w:rsidP="0015694F">
      <w:pPr>
        <w:pStyle w:val="Nagwek"/>
        <w:numPr>
          <w:ilvl w:val="0"/>
          <w:numId w:val="53"/>
        </w:numPr>
        <w:tabs>
          <w:tab w:val="clear" w:pos="4703"/>
          <w:tab w:val="clear" w:pos="9406"/>
          <w:tab w:val="left" w:pos="426"/>
          <w:tab w:val="center" w:pos="4536"/>
          <w:tab w:val="right" w:pos="9072"/>
        </w:tabs>
        <w:spacing w:line="276" w:lineRule="auto"/>
        <w:ind w:left="426" w:hanging="426"/>
        <w:jc w:val="both"/>
        <w:rPr>
          <w:rFonts w:ascii="Calibri" w:hAnsi="Calibri" w:cs="Calibri"/>
          <w:sz w:val="22"/>
          <w:szCs w:val="22"/>
        </w:rPr>
      </w:pPr>
      <w:r w:rsidRPr="00743B14">
        <w:rPr>
          <w:rFonts w:ascii="Calibri" w:hAnsi="Calibri" w:cs="Calibri"/>
          <w:sz w:val="22"/>
          <w:szCs w:val="22"/>
        </w:rPr>
        <w:t>Za najkorzystniejszą zostanie uznana oferta, która uzyska największą liczbę punktów.</w:t>
      </w:r>
    </w:p>
    <w:p w14:paraId="701198D6" w14:textId="77777777" w:rsidR="00751102" w:rsidRPr="00743B14" w:rsidRDefault="00751102" w:rsidP="0015694F">
      <w:pPr>
        <w:pStyle w:val="Nagwek"/>
        <w:numPr>
          <w:ilvl w:val="0"/>
          <w:numId w:val="53"/>
        </w:numPr>
        <w:tabs>
          <w:tab w:val="clear" w:pos="4703"/>
          <w:tab w:val="clear" w:pos="9406"/>
          <w:tab w:val="left" w:pos="426"/>
          <w:tab w:val="center" w:pos="4536"/>
          <w:tab w:val="right" w:pos="9072"/>
        </w:tabs>
        <w:spacing w:line="276" w:lineRule="auto"/>
        <w:ind w:left="426" w:hanging="426"/>
        <w:jc w:val="both"/>
        <w:rPr>
          <w:rFonts w:ascii="Calibri" w:hAnsi="Calibri" w:cs="Calibri"/>
          <w:sz w:val="22"/>
          <w:szCs w:val="22"/>
        </w:rPr>
      </w:pPr>
      <w:r w:rsidRPr="00743B14">
        <w:rPr>
          <w:rFonts w:ascii="Calibri" w:hAnsi="Calibri" w:cs="Calibri"/>
          <w:sz w:val="22"/>
          <w:szCs w:val="22"/>
        </w:rPr>
        <w:t>Obliczenia dokonywane będą z dokładnością do dwóch miejsc po przecinku.</w:t>
      </w:r>
    </w:p>
    <w:p w14:paraId="25D8B176" w14:textId="77777777" w:rsidR="00B62CEE" w:rsidRPr="00743B14" w:rsidRDefault="00B62CEE" w:rsidP="0015694F">
      <w:pPr>
        <w:spacing w:line="276" w:lineRule="auto"/>
        <w:jc w:val="both"/>
        <w:rPr>
          <w:rFonts w:asciiTheme="minorHAnsi" w:hAnsiTheme="minorHAnsi" w:cstheme="minorHAnsi"/>
          <w:sz w:val="22"/>
          <w:szCs w:val="22"/>
        </w:rPr>
      </w:pPr>
    </w:p>
    <w:p w14:paraId="051CAFCC" w14:textId="77777777" w:rsidR="00B62CEE" w:rsidRPr="00743B14" w:rsidRDefault="00B62CEE" w:rsidP="0015694F">
      <w:pPr>
        <w:pStyle w:val="Nagwek"/>
        <w:numPr>
          <w:ilvl w:val="0"/>
          <w:numId w:val="1"/>
        </w:numPr>
        <w:spacing w:line="276" w:lineRule="auto"/>
        <w:jc w:val="both"/>
        <w:rPr>
          <w:rFonts w:asciiTheme="minorHAnsi" w:hAnsiTheme="minorHAnsi" w:cstheme="minorHAnsi"/>
          <w:b/>
          <w:sz w:val="22"/>
          <w:szCs w:val="22"/>
        </w:rPr>
      </w:pPr>
      <w:r w:rsidRPr="00743B14">
        <w:rPr>
          <w:rFonts w:asciiTheme="minorHAnsi" w:hAnsiTheme="minorHAnsi" w:cstheme="minorHAnsi"/>
          <w:b/>
          <w:sz w:val="22"/>
          <w:szCs w:val="22"/>
        </w:rPr>
        <w:t>Informacje o formalnościach, jakie powinny zostać dopełnione po wyborze oferty w celu zawarcia umowy w sprawie zamówienia publicznego:</w:t>
      </w:r>
    </w:p>
    <w:p w14:paraId="3890D3DE" w14:textId="77777777" w:rsidR="00B62CEE" w:rsidRPr="00743B14" w:rsidRDefault="00B62CEE" w:rsidP="0015694F">
      <w:pPr>
        <w:spacing w:line="276" w:lineRule="auto"/>
        <w:jc w:val="both"/>
        <w:rPr>
          <w:rFonts w:asciiTheme="minorHAnsi" w:hAnsiTheme="minorHAnsi" w:cstheme="minorHAnsi"/>
          <w:sz w:val="22"/>
          <w:szCs w:val="22"/>
        </w:rPr>
      </w:pPr>
    </w:p>
    <w:p w14:paraId="15A5E63A" w14:textId="77777777" w:rsidR="00751102" w:rsidRPr="00743B14" w:rsidRDefault="00751102" w:rsidP="0015694F">
      <w:pPr>
        <w:pStyle w:val="Akapitzlist"/>
        <w:numPr>
          <w:ilvl w:val="0"/>
          <w:numId w:val="10"/>
        </w:numPr>
        <w:spacing w:line="276" w:lineRule="auto"/>
        <w:ind w:left="284" w:hanging="284"/>
        <w:contextualSpacing/>
        <w:jc w:val="both"/>
        <w:rPr>
          <w:rFonts w:ascii="Calibri" w:hAnsi="Calibri" w:cs="Calibri"/>
          <w:sz w:val="22"/>
          <w:szCs w:val="22"/>
        </w:rPr>
      </w:pPr>
      <w:r w:rsidRPr="00743B14">
        <w:rPr>
          <w:rFonts w:ascii="Calibri" w:hAnsi="Calibri" w:cs="Calibri"/>
          <w:sz w:val="22"/>
          <w:szCs w:val="22"/>
        </w:rPr>
        <w:t>Zamawiający powiadomi o wynikach postępowania wszystkich Wykonawców, którzy ubiegali się o udzielenie zamówienia, podając informację o których mowa w art. 253 ust. 1 ustawy.</w:t>
      </w:r>
    </w:p>
    <w:p w14:paraId="187E0009" w14:textId="77777777" w:rsidR="00751102" w:rsidRPr="00743B14" w:rsidRDefault="00751102" w:rsidP="0015694F">
      <w:pPr>
        <w:pStyle w:val="Akapitzlist"/>
        <w:numPr>
          <w:ilvl w:val="0"/>
          <w:numId w:val="10"/>
        </w:numPr>
        <w:spacing w:line="276" w:lineRule="auto"/>
        <w:ind w:left="284" w:hanging="284"/>
        <w:contextualSpacing/>
        <w:jc w:val="both"/>
        <w:rPr>
          <w:rFonts w:ascii="Calibri" w:hAnsi="Calibri" w:cs="Calibri"/>
          <w:sz w:val="22"/>
          <w:szCs w:val="22"/>
        </w:rPr>
      </w:pPr>
      <w:r w:rsidRPr="00743B14">
        <w:rPr>
          <w:rFonts w:ascii="Calibri" w:hAnsi="Calibri" w:cs="Calibri"/>
          <w:sz w:val="22"/>
          <w:szCs w:val="22"/>
        </w:rPr>
        <w:t>Jednocześnie informacje, o których mowa w art. 253 ust. 1 pkt 1 ustawy, zostaną udostępnione na stronie internetowej prowadzonego postępowania.</w:t>
      </w:r>
    </w:p>
    <w:p w14:paraId="34D41F41" w14:textId="77777777" w:rsidR="00751102" w:rsidRPr="00743B14" w:rsidRDefault="00751102" w:rsidP="0015694F">
      <w:pPr>
        <w:pStyle w:val="Akapitzlist"/>
        <w:numPr>
          <w:ilvl w:val="0"/>
          <w:numId w:val="10"/>
        </w:numPr>
        <w:spacing w:line="276" w:lineRule="auto"/>
        <w:ind w:left="284" w:hanging="284"/>
        <w:contextualSpacing/>
        <w:jc w:val="both"/>
        <w:rPr>
          <w:rFonts w:ascii="Calibri" w:hAnsi="Calibri" w:cs="Calibri"/>
          <w:sz w:val="22"/>
          <w:szCs w:val="22"/>
        </w:rPr>
      </w:pPr>
      <w:r w:rsidRPr="00743B14">
        <w:rPr>
          <w:rFonts w:ascii="Calibri" w:hAnsi="Calibri" w:cs="Calibri"/>
          <w:sz w:val="22"/>
          <w:szCs w:val="22"/>
        </w:rPr>
        <w:t>Wybrany wykonawca będzie zobowiązany zawrzeć umowę w miejscu i w terminie wyznaczonym przez Zamawiającego. Zamawiający wyznaczy termin zawarcia umowy zgodnie z art. 308 ust. 2 ustawy.</w:t>
      </w:r>
    </w:p>
    <w:p w14:paraId="48BFCD1D" w14:textId="77777777" w:rsidR="00751102" w:rsidRPr="00743B14" w:rsidRDefault="00751102" w:rsidP="0015694F">
      <w:pPr>
        <w:pStyle w:val="Akapitzlist"/>
        <w:numPr>
          <w:ilvl w:val="0"/>
          <w:numId w:val="10"/>
        </w:numPr>
        <w:spacing w:line="276" w:lineRule="auto"/>
        <w:ind w:left="284" w:hanging="284"/>
        <w:contextualSpacing/>
        <w:jc w:val="both"/>
        <w:rPr>
          <w:rFonts w:ascii="Calibri" w:hAnsi="Calibri" w:cs="Calibri"/>
          <w:sz w:val="22"/>
          <w:szCs w:val="22"/>
        </w:rPr>
      </w:pPr>
      <w:r w:rsidRPr="00743B14">
        <w:rPr>
          <w:rFonts w:ascii="Calibri" w:hAnsi="Calibri" w:cs="Calibri"/>
          <w:sz w:val="22"/>
          <w:szCs w:val="22"/>
        </w:rPr>
        <w:t>W przypadku wyboru oferty Wykonawców wspólnie ubiegających się o udzielenie zamówienia publicznego, Zamawiający zastrzega sobie prawo do żądania, przed podpisaniem umowy w sprawie udzielenie zamówienia publicznego, przedstawienia umowy regulującej współpracę tych Wykonawców.</w:t>
      </w:r>
    </w:p>
    <w:p w14:paraId="08CCAD8F" w14:textId="77777777" w:rsidR="00B62CEE" w:rsidRPr="00743B14" w:rsidRDefault="00B62CEE" w:rsidP="0015694F">
      <w:pPr>
        <w:spacing w:line="276" w:lineRule="auto"/>
        <w:contextualSpacing/>
        <w:jc w:val="both"/>
        <w:rPr>
          <w:rFonts w:asciiTheme="minorHAnsi" w:hAnsiTheme="minorHAnsi" w:cstheme="minorHAnsi"/>
          <w:sz w:val="22"/>
          <w:szCs w:val="22"/>
        </w:rPr>
      </w:pPr>
    </w:p>
    <w:p w14:paraId="2F2AFD80" w14:textId="77777777" w:rsidR="00260240" w:rsidRPr="00743B14" w:rsidRDefault="00260240" w:rsidP="0015694F">
      <w:pPr>
        <w:pStyle w:val="Nagwek"/>
        <w:numPr>
          <w:ilvl w:val="0"/>
          <w:numId w:val="1"/>
        </w:numPr>
        <w:spacing w:line="276" w:lineRule="auto"/>
        <w:jc w:val="both"/>
        <w:rPr>
          <w:rFonts w:asciiTheme="minorHAnsi" w:hAnsiTheme="minorHAnsi" w:cstheme="minorHAnsi"/>
          <w:b/>
          <w:sz w:val="22"/>
          <w:szCs w:val="22"/>
        </w:rPr>
      </w:pPr>
      <w:r w:rsidRPr="00743B14">
        <w:rPr>
          <w:rFonts w:asciiTheme="minorHAnsi" w:hAnsiTheme="minorHAnsi" w:cstheme="minorHAnsi"/>
          <w:b/>
          <w:sz w:val="22"/>
          <w:szCs w:val="22"/>
        </w:rPr>
        <w:t>Wymagania dotyczące wadium:</w:t>
      </w:r>
    </w:p>
    <w:p w14:paraId="1F4BD3F8" w14:textId="77777777" w:rsidR="00260240" w:rsidRPr="00743B14" w:rsidRDefault="00260240" w:rsidP="0015694F">
      <w:pPr>
        <w:pStyle w:val="Nagwek"/>
        <w:spacing w:line="276" w:lineRule="auto"/>
        <w:ind w:left="720"/>
        <w:jc w:val="both"/>
        <w:rPr>
          <w:rFonts w:asciiTheme="minorHAnsi" w:hAnsiTheme="minorHAnsi" w:cstheme="minorHAnsi"/>
          <w:b/>
          <w:sz w:val="22"/>
          <w:szCs w:val="22"/>
        </w:rPr>
      </w:pPr>
    </w:p>
    <w:p w14:paraId="3B0F9AF9" w14:textId="2B14CE9B" w:rsidR="00260240" w:rsidRPr="00743B14" w:rsidRDefault="00260240" w:rsidP="0015694F">
      <w:pPr>
        <w:pStyle w:val="Nagwek"/>
        <w:spacing w:line="276" w:lineRule="auto"/>
        <w:jc w:val="both"/>
        <w:rPr>
          <w:rFonts w:asciiTheme="minorHAnsi" w:hAnsiTheme="minorHAnsi" w:cstheme="minorHAnsi"/>
          <w:sz w:val="22"/>
          <w:szCs w:val="22"/>
        </w:rPr>
      </w:pPr>
      <w:r w:rsidRPr="00743B14">
        <w:rPr>
          <w:rFonts w:asciiTheme="minorHAnsi" w:hAnsiTheme="minorHAnsi" w:cstheme="minorHAnsi"/>
          <w:sz w:val="22"/>
          <w:szCs w:val="22"/>
        </w:rPr>
        <w:t xml:space="preserve">Zamawiający </w:t>
      </w:r>
      <w:r w:rsidR="000C4C8A" w:rsidRPr="00743B14">
        <w:rPr>
          <w:rFonts w:asciiTheme="minorHAnsi" w:hAnsiTheme="minorHAnsi" w:cstheme="minorHAnsi"/>
          <w:b/>
          <w:bCs/>
          <w:sz w:val="22"/>
          <w:szCs w:val="22"/>
          <w:lang w:val="pl-PL"/>
        </w:rPr>
        <w:t>nie</w:t>
      </w:r>
      <w:r w:rsidR="000C4C8A" w:rsidRPr="00743B14">
        <w:rPr>
          <w:rFonts w:asciiTheme="minorHAnsi" w:hAnsiTheme="minorHAnsi" w:cstheme="minorHAnsi"/>
          <w:sz w:val="22"/>
          <w:szCs w:val="22"/>
          <w:lang w:val="pl-PL"/>
        </w:rPr>
        <w:t xml:space="preserve"> </w:t>
      </w:r>
      <w:r w:rsidRPr="00743B14">
        <w:rPr>
          <w:rFonts w:asciiTheme="minorHAnsi" w:hAnsiTheme="minorHAnsi" w:cstheme="minorHAnsi"/>
          <w:b/>
          <w:sz w:val="22"/>
          <w:szCs w:val="22"/>
        </w:rPr>
        <w:t>wymaga</w:t>
      </w:r>
      <w:r w:rsidRPr="00743B14">
        <w:rPr>
          <w:rFonts w:asciiTheme="minorHAnsi" w:hAnsiTheme="minorHAnsi" w:cstheme="minorHAnsi"/>
          <w:sz w:val="22"/>
          <w:szCs w:val="22"/>
        </w:rPr>
        <w:t xml:space="preserve"> złożenia wadium</w:t>
      </w:r>
      <w:r w:rsidR="000C4C8A" w:rsidRPr="00743B14">
        <w:rPr>
          <w:rFonts w:asciiTheme="minorHAnsi" w:hAnsiTheme="minorHAnsi" w:cstheme="minorHAnsi"/>
          <w:sz w:val="22"/>
          <w:szCs w:val="22"/>
          <w:lang w:val="pl-PL"/>
        </w:rPr>
        <w:t>.</w:t>
      </w:r>
    </w:p>
    <w:p w14:paraId="5C80D9CA" w14:textId="77777777" w:rsidR="000C4C8A" w:rsidRPr="00743B14" w:rsidRDefault="000C4C8A" w:rsidP="0015694F">
      <w:pPr>
        <w:pStyle w:val="Nagwek"/>
        <w:spacing w:line="276" w:lineRule="auto"/>
        <w:jc w:val="both"/>
        <w:rPr>
          <w:rFonts w:asciiTheme="minorHAnsi" w:hAnsiTheme="minorHAnsi" w:cstheme="minorHAnsi"/>
          <w:sz w:val="22"/>
          <w:szCs w:val="22"/>
          <w:lang w:val="pl-PL"/>
        </w:rPr>
      </w:pPr>
    </w:p>
    <w:p w14:paraId="70B6055A" w14:textId="77777777" w:rsidR="00B62CEE" w:rsidRPr="00743B14" w:rsidRDefault="00B62CEE" w:rsidP="0015694F">
      <w:pPr>
        <w:pStyle w:val="Nagwek"/>
        <w:numPr>
          <w:ilvl w:val="0"/>
          <w:numId w:val="1"/>
        </w:numPr>
        <w:tabs>
          <w:tab w:val="num" w:pos="284"/>
          <w:tab w:val="left" w:pos="426"/>
        </w:tabs>
        <w:spacing w:line="276" w:lineRule="auto"/>
        <w:ind w:left="709" w:hanging="709"/>
        <w:jc w:val="both"/>
        <w:rPr>
          <w:rFonts w:asciiTheme="minorHAnsi" w:hAnsiTheme="minorHAnsi" w:cstheme="minorHAnsi"/>
          <w:b/>
          <w:sz w:val="22"/>
          <w:szCs w:val="22"/>
        </w:rPr>
      </w:pPr>
      <w:r w:rsidRPr="00743B14">
        <w:rPr>
          <w:rFonts w:asciiTheme="minorHAnsi" w:hAnsiTheme="minorHAnsi" w:cstheme="minorHAnsi"/>
          <w:b/>
          <w:sz w:val="22"/>
          <w:szCs w:val="22"/>
        </w:rPr>
        <w:t>Wymagania dotyczące zabezpieczenia należytego wykonania  umowy:</w:t>
      </w:r>
    </w:p>
    <w:p w14:paraId="11F841FD" w14:textId="77777777" w:rsidR="00B62CEE" w:rsidRPr="00743B14" w:rsidRDefault="00B62CEE" w:rsidP="0015694F">
      <w:pPr>
        <w:pStyle w:val="Nagwek"/>
        <w:spacing w:line="276" w:lineRule="auto"/>
        <w:rPr>
          <w:rFonts w:asciiTheme="minorHAnsi" w:hAnsiTheme="minorHAnsi" w:cstheme="minorHAnsi"/>
          <w:bCs/>
          <w:sz w:val="22"/>
          <w:szCs w:val="22"/>
        </w:rPr>
      </w:pPr>
    </w:p>
    <w:p w14:paraId="7C0836C9" w14:textId="77777777" w:rsidR="006443E7" w:rsidRPr="00743B14" w:rsidRDefault="00B62CEE" w:rsidP="0015694F">
      <w:pPr>
        <w:pStyle w:val="Nagwek"/>
        <w:spacing w:line="276" w:lineRule="auto"/>
        <w:jc w:val="both"/>
        <w:rPr>
          <w:rFonts w:asciiTheme="minorHAnsi" w:hAnsiTheme="minorHAnsi" w:cstheme="minorHAnsi"/>
          <w:bCs/>
          <w:sz w:val="22"/>
          <w:szCs w:val="22"/>
          <w:lang w:val="pl-PL"/>
        </w:rPr>
      </w:pPr>
      <w:r w:rsidRPr="00743B14">
        <w:rPr>
          <w:rFonts w:asciiTheme="minorHAnsi" w:hAnsiTheme="minorHAnsi" w:cstheme="minorHAnsi"/>
          <w:bCs/>
          <w:sz w:val="22"/>
          <w:szCs w:val="22"/>
        </w:rPr>
        <w:t xml:space="preserve">Zamawiający </w:t>
      </w:r>
      <w:r w:rsidR="006443E7" w:rsidRPr="00743B14">
        <w:rPr>
          <w:rFonts w:asciiTheme="minorHAnsi" w:hAnsiTheme="minorHAnsi" w:cstheme="minorHAnsi"/>
          <w:b/>
          <w:sz w:val="22"/>
          <w:szCs w:val="22"/>
          <w:lang w:val="pl-PL"/>
        </w:rPr>
        <w:t xml:space="preserve">nie </w:t>
      </w:r>
      <w:r w:rsidRPr="00743B14">
        <w:rPr>
          <w:rFonts w:asciiTheme="minorHAnsi" w:hAnsiTheme="minorHAnsi" w:cstheme="minorHAnsi"/>
          <w:b/>
          <w:sz w:val="22"/>
          <w:szCs w:val="22"/>
        </w:rPr>
        <w:t>wymaga</w:t>
      </w:r>
      <w:r w:rsidRPr="00743B14">
        <w:rPr>
          <w:rFonts w:asciiTheme="minorHAnsi" w:hAnsiTheme="minorHAnsi" w:cstheme="minorHAnsi"/>
          <w:bCs/>
          <w:sz w:val="22"/>
          <w:szCs w:val="22"/>
        </w:rPr>
        <w:t xml:space="preserve"> wniesienia zabezpieczenia należytego wykonania umowy</w:t>
      </w:r>
      <w:r w:rsidR="006443E7" w:rsidRPr="00743B14">
        <w:rPr>
          <w:rFonts w:asciiTheme="minorHAnsi" w:hAnsiTheme="minorHAnsi" w:cstheme="minorHAnsi"/>
          <w:bCs/>
          <w:sz w:val="22"/>
          <w:szCs w:val="22"/>
          <w:lang w:val="pl-PL"/>
        </w:rPr>
        <w:t>.</w:t>
      </w:r>
    </w:p>
    <w:p w14:paraId="622ABFD8" w14:textId="77777777" w:rsidR="00B62CEE" w:rsidRPr="00743B14" w:rsidRDefault="00B62CEE" w:rsidP="0015694F">
      <w:pPr>
        <w:spacing w:line="276" w:lineRule="auto"/>
        <w:jc w:val="both"/>
        <w:rPr>
          <w:rFonts w:asciiTheme="minorHAnsi" w:hAnsiTheme="minorHAnsi" w:cstheme="minorHAnsi"/>
          <w:sz w:val="22"/>
          <w:szCs w:val="22"/>
          <w:highlight w:val="yellow"/>
        </w:rPr>
      </w:pPr>
    </w:p>
    <w:p w14:paraId="1D0EA101" w14:textId="77777777" w:rsidR="00260240" w:rsidRPr="00743B14" w:rsidRDefault="00260240" w:rsidP="0015694F">
      <w:pPr>
        <w:pStyle w:val="Nagwek"/>
        <w:numPr>
          <w:ilvl w:val="0"/>
          <w:numId w:val="1"/>
        </w:numPr>
        <w:tabs>
          <w:tab w:val="clear" w:pos="720"/>
          <w:tab w:val="clear" w:pos="4703"/>
          <w:tab w:val="num" w:pos="426"/>
          <w:tab w:val="center" w:pos="709"/>
        </w:tabs>
        <w:spacing w:line="276" w:lineRule="auto"/>
        <w:ind w:left="426" w:hanging="426"/>
        <w:jc w:val="both"/>
        <w:rPr>
          <w:rFonts w:asciiTheme="minorHAnsi" w:hAnsiTheme="minorHAnsi" w:cstheme="minorHAnsi"/>
          <w:b/>
          <w:bCs/>
          <w:sz w:val="22"/>
          <w:szCs w:val="22"/>
        </w:rPr>
      </w:pPr>
      <w:r w:rsidRPr="00743B14">
        <w:rPr>
          <w:rFonts w:asciiTheme="minorHAnsi" w:hAnsiTheme="minorHAnsi" w:cstheme="minorHAnsi"/>
          <w:b/>
          <w:bCs/>
          <w:sz w:val="22"/>
          <w:szCs w:val="22"/>
          <w:lang w:val="pl-PL" w:eastAsia="pl-PL"/>
        </w:rPr>
        <w:t>Projektowane</w:t>
      </w:r>
      <w:r w:rsidRPr="00743B14">
        <w:rPr>
          <w:rFonts w:asciiTheme="minorHAnsi" w:hAnsiTheme="minorHAnsi" w:cstheme="minorHAnsi"/>
          <w:b/>
          <w:bCs/>
          <w:sz w:val="22"/>
          <w:szCs w:val="22"/>
          <w:lang w:eastAsia="pl-PL"/>
        </w:rPr>
        <w:t xml:space="preserve"> postanowienia umowy w sprawie zamówienia publicznego, które zostaną wprowadzone do treści tej umowy</w:t>
      </w:r>
      <w:r w:rsidRPr="00743B14">
        <w:rPr>
          <w:rFonts w:asciiTheme="minorHAnsi" w:hAnsiTheme="minorHAnsi" w:cstheme="minorHAnsi"/>
          <w:b/>
          <w:bCs/>
          <w:sz w:val="22"/>
          <w:szCs w:val="22"/>
        </w:rPr>
        <w:t>:</w:t>
      </w:r>
    </w:p>
    <w:p w14:paraId="55436D8B" w14:textId="77777777" w:rsidR="00260240" w:rsidRPr="00743B14" w:rsidRDefault="00260240" w:rsidP="0015694F">
      <w:pPr>
        <w:pStyle w:val="Nagwek"/>
        <w:tabs>
          <w:tab w:val="left" w:pos="708"/>
        </w:tabs>
        <w:spacing w:line="276" w:lineRule="auto"/>
        <w:jc w:val="both"/>
        <w:rPr>
          <w:rFonts w:asciiTheme="minorHAnsi" w:hAnsiTheme="minorHAnsi" w:cstheme="minorHAnsi"/>
          <w:b/>
          <w:sz w:val="22"/>
          <w:szCs w:val="22"/>
        </w:rPr>
      </w:pPr>
    </w:p>
    <w:p w14:paraId="16CE4098" w14:textId="2984E89B" w:rsidR="00260240" w:rsidRPr="00743B14" w:rsidRDefault="00260240" w:rsidP="0015694F">
      <w:pPr>
        <w:numPr>
          <w:ilvl w:val="0"/>
          <w:numId w:val="9"/>
        </w:numPr>
        <w:spacing w:line="276" w:lineRule="auto"/>
        <w:ind w:left="425" w:hanging="425"/>
        <w:jc w:val="both"/>
        <w:rPr>
          <w:rFonts w:asciiTheme="minorHAnsi" w:hAnsiTheme="minorHAnsi" w:cstheme="minorHAnsi"/>
          <w:sz w:val="22"/>
          <w:szCs w:val="22"/>
        </w:rPr>
      </w:pPr>
      <w:r w:rsidRPr="00743B14">
        <w:rPr>
          <w:rFonts w:asciiTheme="minorHAnsi" w:hAnsiTheme="minorHAnsi" w:cstheme="minorHAnsi"/>
          <w:sz w:val="22"/>
          <w:szCs w:val="22"/>
        </w:rPr>
        <w:t xml:space="preserve">Projektowane postanowienia umowy, które zostaną wprowadzone do treści zawieranej umowy w sprawie zamówienia publicznego, stanowią </w:t>
      </w:r>
      <w:r w:rsidRPr="00743B14">
        <w:rPr>
          <w:rFonts w:asciiTheme="minorHAnsi" w:hAnsiTheme="minorHAnsi" w:cstheme="minorHAnsi"/>
          <w:b/>
          <w:sz w:val="22"/>
          <w:szCs w:val="22"/>
        </w:rPr>
        <w:t xml:space="preserve">załącznik nr </w:t>
      </w:r>
      <w:r w:rsidR="00894236" w:rsidRPr="00743B14">
        <w:rPr>
          <w:rFonts w:asciiTheme="minorHAnsi" w:hAnsiTheme="minorHAnsi" w:cstheme="minorHAnsi"/>
          <w:b/>
          <w:sz w:val="22"/>
          <w:szCs w:val="22"/>
        </w:rPr>
        <w:t>5</w:t>
      </w:r>
      <w:r w:rsidRPr="00743B14">
        <w:rPr>
          <w:rFonts w:asciiTheme="minorHAnsi" w:hAnsiTheme="minorHAnsi" w:cstheme="minorHAnsi"/>
          <w:b/>
          <w:sz w:val="22"/>
          <w:szCs w:val="22"/>
        </w:rPr>
        <w:t xml:space="preserve"> do SWZ</w:t>
      </w:r>
      <w:r w:rsidRPr="00743B14">
        <w:rPr>
          <w:rFonts w:asciiTheme="minorHAnsi" w:hAnsiTheme="minorHAnsi" w:cstheme="minorHAnsi"/>
          <w:sz w:val="22"/>
          <w:szCs w:val="22"/>
        </w:rPr>
        <w:t>.</w:t>
      </w:r>
    </w:p>
    <w:p w14:paraId="0190CB8F" w14:textId="77777777" w:rsidR="00260240" w:rsidRPr="00743B14" w:rsidRDefault="00260240" w:rsidP="0015694F">
      <w:pPr>
        <w:numPr>
          <w:ilvl w:val="0"/>
          <w:numId w:val="9"/>
        </w:numPr>
        <w:spacing w:line="276" w:lineRule="auto"/>
        <w:ind w:left="425" w:hanging="425"/>
        <w:jc w:val="both"/>
        <w:rPr>
          <w:rFonts w:asciiTheme="minorHAnsi" w:hAnsiTheme="minorHAnsi" w:cstheme="minorHAnsi"/>
          <w:sz w:val="22"/>
          <w:szCs w:val="22"/>
        </w:rPr>
      </w:pPr>
      <w:r w:rsidRPr="00743B14">
        <w:rPr>
          <w:rFonts w:asciiTheme="minorHAnsi" w:hAnsiTheme="minorHAnsi" w:cstheme="minorHAnsi"/>
          <w:kern w:val="1"/>
          <w:sz w:val="22"/>
          <w:szCs w:val="22"/>
        </w:rPr>
        <w:t xml:space="preserve">Umowa w sprawie zamówienia publicznego zostanie zawarta na warunkach określonych w projektowanych postanowieniach umowy, uzupełnionych o postanowienia wynikające z oferty wybranego wykonawcy </w:t>
      </w:r>
      <w:r w:rsidRPr="00743B14">
        <w:rPr>
          <w:rFonts w:asciiTheme="minorHAnsi" w:hAnsiTheme="minorHAnsi" w:cstheme="minorHAnsi"/>
          <w:sz w:val="22"/>
          <w:szCs w:val="22"/>
        </w:rPr>
        <w:t xml:space="preserve">oraz uzupełnionych lub zmienionych o postanowienia, których </w:t>
      </w:r>
      <w:r w:rsidRPr="00743B14">
        <w:rPr>
          <w:rFonts w:asciiTheme="minorHAnsi" w:hAnsiTheme="minorHAnsi" w:cstheme="minorHAnsi"/>
          <w:sz w:val="22"/>
          <w:szCs w:val="22"/>
        </w:rPr>
        <w:lastRenderedPageBreak/>
        <w:t>konieczność wprowadzenia zaistniała w okresie od dnia wszczęcia postępowania o zamówienie publiczne do dnia podpisania umowy.</w:t>
      </w:r>
    </w:p>
    <w:p w14:paraId="2ADDD33D" w14:textId="6ADC4105" w:rsidR="00260240" w:rsidRPr="00743B14" w:rsidRDefault="00260240" w:rsidP="0015694F">
      <w:pPr>
        <w:numPr>
          <w:ilvl w:val="0"/>
          <w:numId w:val="9"/>
        </w:numPr>
        <w:spacing w:line="276" w:lineRule="auto"/>
        <w:ind w:left="425" w:hanging="425"/>
        <w:jc w:val="both"/>
        <w:rPr>
          <w:rFonts w:asciiTheme="minorHAnsi" w:hAnsiTheme="minorHAnsi" w:cstheme="minorHAnsi"/>
          <w:sz w:val="22"/>
          <w:szCs w:val="22"/>
        </w:rPr>
      </w:pPr>
      <w:r w:rsidRPr="00743B14">
        <w:rPr>
          <w:rFonts w:asciiTheme="minorHAnsi" w:hAnsiTheme="minorHAnsi" w:cstheme="minorHAnsi"/>
          <w:sz w:val="22"/>
          <w:szCs w:val="22"/>
        </w:rPr>
        <w:t xml:space="preserve">Zamawiający przewiduje możliwość dokonania zmiany umowy </w:t>
      </w:r>
      <w:r w:rsidRPr="00743B14">
        <w:rPr>
          <w:rFonts w:asciiTheme="minorHAnsi" w:hAnsiTheme="minorHAnsi" w:cstheme="minorHAnsi"/>
          <w:kern w:val="1"/>
          <w:sz w:val="22"/>
          <w:szCs w:val="22"/>
        </w:rPr>
        <w:t xml:space="preserve">w sprawie zamówienia publicznego </w:t>
      </w:r>
      <w:r w:rsidRPr="00743B14">
        <w:rPr>
          <w:rFonts w:asciiTheme="minorHAnsi" w:hAnsiTheme="minorHAnsi" w:cstheme="minorHAnsi"/>
          <w:sz w:val="22"/>
          <w:szCs w:val="22"/>
        </w:rPr>
        <w:t xml:space="preserve">w przypadkach szczegółowo opisanych w projektowanych postanowieniach umowy, stanowiących </w:t>
      </w:r>
      <w:r w:rsidRPr="00743B14">
        <w:rPr>
          <w:rFonts w:asciiTheme="minorHAnsi" w:hAnsiTheme="minorHAnsi" w:cstheme="minorHAnsi"/>
          <w:b/>
          <w:sz w:val="22"/>
          <w:szCs w:val="22"/>
        </w:rPr>
        <w:t xml:space="preserve">załącznik nr </w:t>
      </w:r>
      <w:r w:rsidR="00894236" w:rsidRPr="00743B14">
        <w:rPr>
          <w:rFonts w:asciiTheme="minorHAnsi" w:hAnsiTheme="minorHAnsi" w:cstheme="minorHAnsi"/>
          <w:b/>
          <w:sz w:val="22"/>
          <w:szCs w:val="22"/>
        </w:rPr>
        <w:t>5</w:t>
      </w:r>
      <w:r w:rsidRPr="00743B14">
        <w:rPr>
          <w:rFonts w:asciiTheme="minorHAnsi" w:hAnsiTheme="minorHAnsi" w:cstheme="minorHAnsi"/>
          <w:b/>
          <w:sz w:val="22"/>
          <w:szCs w:val="22"/>
        </w:rPr>
        <w:t xml:space="preserve"> do SWZ.</w:t>
      </w:r>
    </w:p>
    <w:p w14:paraId="1AFD9E09" w14:textId="77777777" w:rsidR="00B62CEE" w:rsidRPr="00743B14" w:rsidRDefault="00B62CEE" w:rsidP="0015694F">
      <w:pPr>
        <w:spacing w:line="276" w:lineRule="auto"/>
        <w:jc w:val="both"/>
        <w:rPr>
          <w:rFonts w:asciiTheme="minorHAnsi" w:hAnsiTheme="minorHAnsi" w:cstheme="minorHAnsi"/>
          <w:sz w:val="22"/>
          <w:szCs w:val="22"/>
        </w:rPr>
      </w:pPr>
    </w:p>
    <w:p w14:paraId="0EA47A34" w14:textId="77777777" w:rsidR="00260240" w:rsidRPr="00743B14" w:rsidRDefault="00260240" w:rsidP="0015694F">
      <w:pPr>
        <w:pStyle w:val="Nagwek"/>
        <w:numPr>
          <w:ilvl w:val="0"/>
          <w:numId w:val="1"/>
        </w:numPr>
        <w:tabs>
          <w:tab w:val="clear" w:pos="720"/>
          <w:tab w:val="clear" w:pos="4703"/>
          <w:tab w:val="center" w:pos="851"/>
        </w:tabs>
        <w:spacing w:line="276" w:lineRule="auto"/>
        <w:jc w:val="both"/>
        <w:rPr>
          <w:rFonts w:asciiTheme="minorHAnsi" w:hAnsiTheme="minorHAnsi" w:cstheme="minorHAnsi"/>
          <w:b/>
          <w:sz w:val="22"/>
          <w:szCs w:val="22"/>
        </w:rPr>
      </w:pPr>
      <w:r w:rsidRPr="00743B14">
        <w:rPr>
          <w:rFonts w:asciiTheme="minorHAnsi" w:hAnsiTheme="minorHAnsi" w:cstheme="minorHAnsi"/>
          <w:b/>
          <w:sz w:val="22"/>
          <w:szCs w:val="22"/>
        </w:rPr>
        <w:t>Pouczenie o środkach ochrony prawnej przysługujących wykonawcy:</w:t>
      </w:r>
    </w:p>
    <w:p w14:paraId="56F0DE31" w14:textId="77777777" w:rsidR="007C6AEA" w:rsidRPr="00743B14" w:rsidRDefault="007C6AEA" w:rsidP="0015694F">
      <w:pPr>
        <w:pStyle w:val="Nagwek"/>
        <w:tabs>
          <w:tab w:val="clear" w:pos="4703"/>
          <w:tab w:val="center" w:pos="851"/>
        </w:tabs>
        <w:spacing w:line="276" w:lineRule="auto"/>
        <w:jc w:val="both"/>
        <w:rPr>
          <w:rFonts w:asciiTheme="minorHAnsi" w:hAnsiTheme="minorHAnsi" w:cstheme="minorHAnsi"/>
          <w:b/>
          <w:sz w:val="22"/>
          <w:szCs w:val="22"/>
        </w:rPr>
      </w:pPr>
    </w:p>
    <w:p w14:paraId="1E956B94" w14:textId="723ECA7C" w:rsidR="006B5B77" w:rsidRPr="00743B14" w:rsidRDefault="006B5B77" w:rsidP="006B5B77">
      <w:pPr>
        <w:pStyle w:val="pkt"/>
        <w:numPr>
          <w:ilvl w:val="0"/>
          <w:numId w:val="7"/>
        </w:numPr>
        <w:tabs>
          <w:tab w:val="clear" w:pos="720"/>
        </w:tabs>
        <w:spacing w:before="0" w:after="0" w:line="276" w:lineRule="auto"/>
        <w:ind w:left="284" w:hanging="284"/>
        <w:rPr>
          <w:rFonts w:asciiTheme="minorHAnsi" w:hAnsiTheme="minorHAnsi" w:cstheme="minorHAnsi"/>
          <w:sz w:val="22"/>
          <w:szCs w:val="22"/>
        </w:rPr>
      </w:pPr>
      <w:bookmarkStart w:id="11" w:name="_Hlk215823549"/>
      <w:r w:rsidRPr="00743B14">
        <w:rPr>
          <w:rFonts w:asciiTheme="minorHAnsi" w:hAnsiTheme="minorHAnsi" w:cstheme="minorHAnsi"/>
          <w:sz w:val="22"/>
          <w:szCs w:val="22"/>
        </w:rPr>
        <w:t xml:space="preserve">Środki ochrony prawnej przysługują wykonawcy, jeżeli ma lub miał interes w uzyskaniu zamówienia oraz poniósł lub może ponieść szkodę w wyniku naruszenia przez zamawiającego przepisów ustawy. </w:t>
      </w:r>
    </w:p>
    <w:p w14:paraId="654CCE53" w14:textId="77777777" w:rsidR="006B5B77" w:rsidRPr="00743B14" w:rsidRDefault="006B5B77" w:rsidP="006B5B77">
      <w:pPr>
        <w:pStyle w:val="pkt"/>
        <w:numPr>
          <w:ilvl w:val="0"/>
          <w:numId w:val="7"/>
        </w:numPr>
        <w:tabs>
          <w:tab w:val="clear" w:pos="720"/>
          <w:tab w:val="num" w:pos="284"/>
        </w:tabs>
        <w:spacing w:before="0" w:after="0" w:line="276" w:lineRule="auto"/>
        <w:ind w:left="284" w:hanging="284"/>
        <w:rPr>
          <w:rFonts w:asciiTheme="minorHAnsi" w:hAnsiTheme="minorHAnsi" w:cstheme="minorHAnsi"/>
          <w:sz w:val="22"/>
          <w:szCs w:val="22"/>
        </w:rPr>
      </w:pPr>
      <w:r w:rsidRPr="00743B14">
        <w:rPr>
          <w:rFonts w:asciiTheme="minorHAnsi" w:hAnsiTheme="minorHAnsi" w:cstheme="minorHAnsi"/>
          <w:sz w:val="22"/>
          <w:szCs w:val="22"/>
        </w:rPr>
        <w:t>Środki ochrony prawnej wobec ogłoszenia wszczynającego postępowanie o udzielenie zamówienia lub ogłoszenia o konkursie oraz dokumentów zamówienia przysługują również organizacjom wpisanym na listę, o której mowa w art. 469 pkt 15 ustawy oraz Rzecznikowi Małych i Średnich Przedsiębiorców.</w:t>
      </w:r>
    </w:p>
    <w:p w14:paraId="4E9443E2" w14:textId="77777777" w:rsidR="006B5B77" w:rsidRPr="00743B14" w:rsidRDefault="006B5B77" w:rsidP="006B5B77">
      <w:pPr>
        <w:pStyle w:val="pkt"/>
        <w:numPr>
          <w:ilvl w:val="0"/>
          <w:numId w:val="7"/>
        </w:numPr>
        <w:tabs>
          <w:tab w:val="clear" w:pos="720"/>
          <w:tab w:val="num" w:pos="284"/>
        </w:tabs>
        <w:spacing w:before="0" w:after="0" w:line="276" w:lineRule="auto"/>
        <w:ind w:left="284" w:hanging="284"/>
        <w:rPr>
          <w:rFonts w:asciiTheme="minorHAnsi" w:hAnsiTheme="minorHAnsi" w:cstheme="minorHAnsi"/>
          <w:sz w:val="22"/>
          <w:szCs w:val="22"/>
        </w:rPr>
      </w:pPr>
      <w:r w:rsidRPr="00743B14">
        <w:rPr>
          <w:rFonts w:asciiTheme="minorHAnsi" w:hAnsiTheme="minorHAnsi" w:cstheme="minorHAnsi"/>
          <w:sz w:val="22"/>
          <w:szCs w:val="22"/>
        </w:rPr>
        <w:t>Odwołanie przysługuje na:</w:t>
      </w:r>
    </w:p>
    <w:p w14:paraId="28FD0700" w14:textId="77777777" w:rsidR="006B5B77" w:rsidRPr="00743B14" w:rsidRDefault="006B5B77" w:rsidP="006B5B77">
      <w:pPr>
        <w:numPr>
          <w:ilvl w:val="2"/>
          <w:numId w:val="24"/>
        </w:numPr>
        <w:suppressAutoHyphens/>
        <w:spacing w:line="276" w:lineRule="auto"/>
        <w:ind w:left="567" w:hanging="283"/>
        <w:jc w:val="both"/>
        <w:rPr>
          <w:rFonts w:asciiTheme="minorHAnsi" w:hAnsiTheme="minorHAnsi" w:cstheme="minorHAnsi"/>
          <w:sz w:val="22"/>
          <w:szCs w:val="22"/>
        </w:rPr>
      </w:pPr>
      <w:r w:rsidRPr="00743B14">
        <w:rPr>
          <w:rFonts w:asciiTheme="minorHAnsi" w:hAnsiTheme="minorHAnsi" w:cstheme="minorHAnsi"/>
          <w:sz w:val="22"/>
          <w:szCs w:val="22"/>
        </w:rPr>
        <w:t>niezgodną z przepisami ustawy czynność Zamawiającego, podjętą w postępowaniu o udzielenie zamówienia, w tym na projektowane postanowienie umowy;</w:t>
      </w:r>
    </w:p>
    <w:p w14:paraId="0E0252EF" w14:textId="77777777" w:rsidR="006B5B77" w:rsidRPr="00743B14" w:rsidRDefault="006B5B77" w:rsidP="006B5B77">
      <w:pPr>
        <w:numPr>
          <w:ilvl w:val="2"/>
          <w:numId w:val="24"/>
        </w:numPr>
        <w:suppressAutoHyphens/>
        <w:spacing w:line="276" w:lineRule="auto"/>
        <w:ind w:left="567" w:hanging="283"/>
        <w:jc w:val="both"/>
        <w:rPr>
          <w:rFonts w:asciiTheme="minorHAnsi" w:hAnsiTheme="minorHAnsi" w:cstheme="minorHAnsi"/>
          <w:sz w:val="22"/>
          <w:szCs w:val="22"/>
        </w:rPr>
      </w:pPr>
      <w:r w:rsidRPr="00743B14">
        <w:rPr>
          <w:rFonts w:asciiTheme="minorHAnsi" w:hAnsiTheme="minorHAnsi" w:cstheme="minorHAnsi"/>
          <w:sz w:val="22"/>
          <w:szCs w:val="22"/>
        </w:rPr>
        <w:t>zaniechanie czynności w postępowaniu o udzielenie zamówienia do której zamawiający był obowiązany na podstawie ustawy.</w:t>
      </w:r>
    </w:p>
    <w:p w14:paraId="0A345CB1" w14:textId="77777777" w:rsidR="006B5B77" w:rsidRPr="00743B14" w:rsidRDefault="006B5B77" w:rsidP="006B5B77">
      <w:pPr>
        <w:pStyle w:val="pkt"/>
        <w:numPr>
          <w:ilvl w:val="0"/>
          <w:numId w:val="7"/>
        </w:numPr>
        <w:tabs>
          <w:tab w:val="clear" w:pos="720"/>
          <w:tab w:val="num" w:pos="284"/>
        </w:tabs>
        <w:spacing w:before="0" w:after="0" w:line="276" w:lineRule="auto"/>
        <w:ind w:left="284" w:hanging="284"/>
        <w:rPr>
          <w:rFonts w:asciiTheme="minorHAnsi" w:hAnsiTheme="minorHAnsi" w:cstheme="minorHAnsi"/>
          <w:sz w:val="22"/>
          <w:szCs w:val="22"/>
        </w:rPr>
      </w:pPr>
      <w:r w:rsidRPr="00743B14">
        <w:rPr>
          <w:rFonts w:asciiTheme="minorHAnsi" w:hAnsiTheme="minorHAnsi" w:cstheme="minorHAnsi"/>
          <w:sz w:val="22"/>
          <w:szCs w:val="22"/>
        </w:rPr>
        <w:t>Odwołanie wnosi się do Prezesa Izby. Odwołujący przekazuje kopię odwołania zamawiającemu przed upływem terminu do wniesienia odwołania w taki sposób, aby mógł on zapoznać się z jego treścią przed upływem tego terminu.</w:t>
      </w:r>
    </w:p>
    <w:p w14:paraId="15D498D1" w14:textId="77777777" w:rsidR="006B5B77" w:rsidRPr="00743B14" w:rsidRDefault="006B5B77" w:rsidP="006B5B77">
      <w:pPr>
        <w:pStyle w:val="pkt"/>
        <w:numPr>
          <w:ilvl w:val="0"/>
          <w:numId w:val="7"/>
        </w:numPr>
        <w:tabs>
          <w:tab w:val="clear" w:pos="720"/>
          <w:tab w:val="num" w:pos="284"/>
        </w:tabs>
        <w:spacing w:before="0" w:after="0" w:line="276" w:lineRule="auto"/>
        <w:ind w:left="284" w:hanging="284"/>
        <w:rPr>
          <w:rFonts w:asciiTheme="minorHAnsi" w:hAnsiTheme="minorHAnsi" w:cstheme="minorHAnsi"/>
          <w:sz w:val="22"/>
          <w:szCs w:val="22"/>
        </w:rPr>
      </w:pPr>
      <w:r w:rsidRPr="00743B14">
        <w:rPr>
          <w:rFonts w:asciiTheme="minorHAnsi" w:hAnsiTheme="minorHAnsi" w:cstheme="minorHAnsi"/>
          <w:sz w:val="22"/>
          <w:szCs w:val="22"/>
        </w:rPr>
        <w:t>Odwołanie wobec treści ogłoszenia lub treści SWZ wnosi się w terminie 5 dni od dnia zamieszczenia ogłoszenia w Biuletynie Zamówień Publicznych lub treści SWZ na stronie internetowej.</w:t>
      </w:r>
    </w:p>
    <w:p w14:paraId="17F74B57" w14:textId="77777777" w:rsidR="006B5B77" w:rsidRPr="00743B14" w:rsidRDefault="006B5B77" w:rsidP="006B5B77">
      <w:pPr>
        <w:pStyle w:val="pkt"/>
        <w:numPr>
          <w:ilvl w:val="0"/>
          <w:numId w:val="7"/>
        </w:numPr>
        <w:tabs>
          <w:tab w:val="clear" w:pos="720"/>
          <w:tab w:val="num" w:pos="284"/>
        </w:tabs>
        <w:spacing w:before="0" w:after="0" w:line="276" w:lineRule="auto"/>
        <w:ind w:left="284" w:hanging="284"/>
        <w:rPr>
          <w:rFonts w:asciiTheme="minorHAnsi" w:hAnsiTheme="minorHAnsi" w:cstheme="minorHAnsi"/>
          <w:sz w:val="22"/>
          <w:szCs w:val="22"/>
        </w:rPr>
      </w:pPr>
      <w:r w:rsidRPr="00743B14">
        <w:rPr>
          <w:rFonts w:asciiTheme="minorHAnsi" w:hAnsiTheme="minorHAnsi" w:cstheme="minorHAnsi"/>
          <w:sz w:val="22"/>
          <w:szCs w:val="22"/>
        </w:rPr>
        <w:t>Odwołanie wnosi się w terminie:</w:t>
      </w:r>
    </w:p>
    <w:p w14:paraId="0512120A" w14:textId="77777777" w:rsidR="006B5B77" w:rsidRPr="00743B14" w:rsidRDefault="006B5B77" w:rsidP="006B5B77">
      <w:pPr>
        <w:numPr>
          <w:ilvl w:val="0"/>
          <w:numId w:val="25"/>
        </w:numPr>
        <w:suppressAutoHyphens/>
        <w:spacing w:line="276" w:lineRule="auto"/>
        <w:ind w:left="709" w:hanging="283"/>
        <w:jc w:val="both"/>
        <w:rPr>
          <w:rFonts w:asciiTheme="minorHAnsi" w:hAnsiTheme="minorHAnsi" w:cstheme="minorHAnsi"/>
          <w:sz w:val="22"/>
          <w:szCs w:val="22"/>
        </w:rPr>
      </w:pPr>
      <w:r w:rsidRPr="00743B14">
        <w:rPr>
          <w:rFonts w:asciiTheme="minorHAnsi" w:hAnsiTheme="minorHAnsi" w:cstheme="minorHAnsi"/>
          <w:sz w:val="22"/>
          <w:szCs w:val="22"/>
        </w:rPr>
        <w:t>5 dni od dnia przekazania informacji o czynności zamawiającego stanowiącej podstawę jego wniesienia, jeżeli informacja została przekazana przy użyciu środków komunikacji elektronicznej,</w:t>
      </w:r>
    </w:p>
    <w:p w14:paraId="214ABD69" w14:textId="77777777" w:rsidR="006B5B77" w:rsidRPr="00743B14" w:rsidRDefault="006B5B77" w:rsidP="006B5B77">
      <w:pPr>
        <w:numPr>
          <w:ilvl w:val="0"/>
          <w:numId w:val="25"/>
        </w:numPr>
        <w:suppressAutoHyphens/>
        <w:spacing w:line="276" w:lineRule="auto"/>
        <w:ind w:left="709" w:hanging="283"/>
        <w:jc w:val="both"/>
        <w:rPr>
          <w:rFonts w:asciiTheme="minorHAnsi" w:hAnsiTheme="minorHAnsi" w:cstheme="minorHAnsi"/>
          <w:sz w:val="22"/>
          <w:szCs w:val="22"/>
        </w:rPr>
      </w:pPr>
      <w:r w:rsidRPr="00743B14">
        <w:rPr>
          <w:rFonts w:asciiTheme="minorHAnsi" w:hAnsiTheme="minorHAnsi" w:cstheme="minorHAnsi"/>
          <w:sz w:val="22"/>
          <w:szCs w:val="22"/>
        </w:rPr>
        <w:t>10 dni od dnia przekazania informacji o czynności zamawiającego stanowiącej podstawę jego wniesienia, jeżeli informacja została przekazana w sposób inny niż określony w pkt 1).</w:t>
      </w:r>
    </w:p>
    <w:p w14:paraId="4B512C53" w14:textId="77777777" w:rsidR="006B5B77" w:rsidRPr="00743B14" w:rsidRDefault="006B5B77" w:rsidP="006B5B77">
      <w:pPr>
        <w:pStyle w:val="pkt"/>
        <w:numPr>
          <w:ilvl w:val="0"/>
          <w:numId w:val="7"/>
        </w:numPr>
        <w:tabs>
          <w:tab w:val="clear" w:pos="720"/>
          <w:tab w:val="num" w:pos="284"/>
        </w:tabs>
        <w:spacing w:before="0" w:after="0" w:line="276" w:lineRule="auto"/>
        <w:ind w:left="284" w:hanging="284"/>
        <w:rPr>
          <w:rFonts w:asciiTheme="minorHAnsi" w:hAnsiTheme="minorHAnsi" w:cstheme="minorHAnsi"/>
          <w:sz w:val="22"/>
          <w:szCs w:val="22"/>
        </w:rPr>
      </w:pPr>
      <w:r w:rsidRPr="00743B14">
        <w:rPr>
          <w:rFonts w:asciiTheme="minorHAnsi" w:hAnsiTheme="minorHAnsi" w:cstheme="minorHAnsi"/>
          <w:sz w:val="22"/>
          <w:szCs w:val="22"/>
        </w:rPr>
        <w:t>Odwołanie w przypadkach innych niż określone w pkt 5 i 6 wnosi się w terminie 5 dni od dnia, w którym powzięto lub przy zachowaniu należytej staranności można było powziąć wiadomość o okolicznościach stanowiących podstawę jego wniesienia</w:t>
      </w:r>
    </w:p>
    <w:p w14:paraId="041E5B6D" w14:textId="77777777" w:rsidR="006B5B77" w:rsidRPr="00743B14" w:rsidRDefault="006B5B77" w:rsidP="006B5B77">
      <w:pPr>
        <w:pStyle w:val="pkt"/>
        <w:numPr>
          <w:ilvl w:val="0"/>
          <w:numId w:val="7"/>
        </w:numPr>
        <w:tabs>
          <w:tab w:val="clear" w:pos="720"/>
          <w:tab w:val="num" w:pos="284"/>
        </w:tabs>
        <w:spacing w:before="0" w:after="0" w:line="276" w:lineRule="auto"/>
        <w:ind w:left="284" w:hanging="284"/>
        <w:rPr>
          <w:rFonts w:asciiTheme="minorHAnsi" w:hAnsiTheme="minorHAnsi" w:cstheme="minorHAnsi"/>
          <w:sz w:val="22"/>
          <w:szCs w:val="22"/>
        </w:rPr>
      </w:pPr>
      <w:r w:rsidRPr="00743B14">
        <w:rPr>
          <w:rFonts w:asciiTheme="minorHAnsi" w:hAnsiTheme="minorHAnsi" w:cstheme="minorHAnsi"/>
          <w:sz w:val="22"/>
          <w:szCs w:val="22"/>
        </w:rPr>
        <w:t>Na orzeczenie Izby oraz postanowienie Prezesa Izby, o którym mowa w art. 519 ust. 1 ustawy, stronom oraz uczestnikom postępowania odwoławczego przysługuje skarga do sądu.</w:t>
      </w:r>
    </w:p>
    <w:p w14:paraId="1BA60DF6" w14:textId="77777777" w:rsidR="006B5B77" w:rsidRPr="00743B14" w:rsidRDefault="006B5B77" w:rsidP="006B5B77">
      <w:pPr>
        <w:pStyle w:val="pkt"/>
        <w:numPr>
          <w:ilvl w:val="0"/>
          <w:numId w:val="7"/>
        </w:numPr>
        <w:tabs>
          <w:tab w:val="clear" w:pos="720"/>
          <w:tab w:val="num" w:pos="284"/>
        </w:tabs>
        <w:spacing w:before="0" w:after="0" w:line="276" w:lineRule="auto"/>
        <w:ind w:left="284" w:hanging="284"/>
        <w:rPr>
          <w:rFonts w:asciiTheme="minorHAnsi" w:hAnsiTheme="minorHAnsi" w:cstheme="minorHAnsi"/>
          <w:sz w:val="22"/>
          <w:szCs w:val="22"/>
        </w:rPr>
      </w:pPr>
      <w:r w:rsidRPr="00743B14">
        <w:rPr>
          <w:rFonts w:asciiTheme="minorHAnsi" w:hAnsiTheme="minorHAnsi" w:cstheme="minorHAnsi"/>
          <w:sz w:val="22"/>
          <w:szCs w:val="22"/>
        </w:rPr>
        <w:t>W postępowaniu toczącym się wskutek wniesienia skargi stosuje się odpowiednio przepisy ustawy z dnia 17.11.1964 r. – Kodeks postępowania cywilnego o apelacji, jeżeli przepisy niniejszego rozdziału nie stanowią inaczej.</w:t>
      </w:r>
    </w:p>
    <w:p w14:paraId="4C725408" w14:textId="77777777" w:rsidR="006B5B77" w:rsidRPr="00743B14" w:rsidRDefault="006B5B77" w:rsidP="006B5B77">
      <w:pPr>
        <w:pStyle w:val="pkt"/>
        <w:numPr>
          <w:ilvl w:val="0"/>
          <w:numId w:val="7"/>
        </w:numPr>
        <w:tabs>
          <w:tab w:val="clear" w:pos="720"/>
          <w:tab w:val="num" w:pos="426"/>
        </w:tabs>
        <w:spacing w:before="0" w:after="0" w:line="276" w:lineRule="auto"/>
        <w:ind w:left="426" w:hanging="426"/>
        <w:rPr>
          <w:rFonts w:asciiTheme="minorHAnsi" w:hAnsiTheme="minorHAnsi" w:cstheme="minorHAnsi"/>
          <w:sz w:val="22"/>
          <w:szCs w:val="22"/>
        </w:rPr>
      </w:pPr>
      <w:r w:rsidRPr="00743B14">
        <w:rPr>
          <w:rFonts w:asciiTheme="minorHAnsi" w:hAnsiTheme="minorHAnsi" w:cstheme="minorHAnsi"/>
          <w:sz w:val="22"/>
          <w:szCs w:val="22"/>
        </w:rPr>
        <w:t>Skargę wnosi się do Sądu Okręgowego w Warszawie - sądu zamówień publicznych, zwanego dalej "sądem zamówień publicznych".</w:t>
      </w:r>
    </w:p>
    <w:p w14:paraId="590EA38D" w14:textId="77777777" w:rsidR="006B5B77" w:rsidRPr="00743B14" w:rsidRDefault="006B5B77" w:rsidP="006B5B77">
      <w:pPr>
        <w:pStyle w:val="pkt"/>
        <w:numPr>
          <w:ilvl w:val="0"/>
          <w:numId w:val="7"/>
        </w:numPr>
        <w:tabs>
          <w:tab w:val="clear" w:pos="720"/>
          <w:tab w:val="num" w:pos="426"/>
        </w:tabs>
        <w:spacing w:before="0" w:after="0" w:line="276" w:lineRule="auto"/>
        <w:ind w:left="426" w:hanging="426"/>
        <w:rPr>
          <w:rFonts w:asciiTheme="minorHAnsi" w:hAnsiTheme="minorHAnsi" w:cstheme="minorHAnsi"/>
          <w:sz w:val="22"/>
          <w:szCs w:val="22"/>
        </w:rPr>
      </w:pPr>
      <w:r w:rsidRPr="00743B14">
        <w:rPr>
          <w:rFonts w:asciiTheme="minorHAnsi" w:hAnsiTheme="minorHAnsi" w:cstheme="minorHAnsi"/>
          <w:sz w:val="22"/>
          <w:szCs w:val="22"/>
        </w:rPr>
        <w:t xml:space="preserve">Skargę wnosi się za pośrednictwem Prezesa Izby, w terminie 14 dni od dnia doręczenia orzeczenia Izby lub postanowienia Prezesa Izby, o którym mowa w art. 519 ust. 1 ustawy, przesyłając jednocześnie jej odpis przeciwnikowi skargi. Złożenie skargi </w:t>
      </w:r>
      <w:r w:rsidRPr="00743B14">
        <w:rPr>
          <w:rFonts w:asciiTheme="minorHAnsi" w:hAnsiTheme="minorHAnsi" w:cstheme="minorHAnsi"/>
          <w:sz w:val="22"/>
          <w:szCs w:val="22"/>
        </w:rPr>
        <w:br/>
        <w:t>w placówce pocztowej operatora wyznaczonego w rozumieniu ustawy z dnia 23.11.2012 r. - Prawo pocztowe jest równoznaczne z jej wniesieniem.</w:t>
      </w:r>
    </w:p>
    <w:p w14:paraId="21A5409A" w14:textId="77777777" w:rsidR="006B5B77" w:rsidRPr="00743B14" w:rsidRDefault="006B5B77" w:rsidP="006B5B77">
      <w:pPr>
        <w:pStyle w:val="pkt"/>
        <w:numPr>
          <w:ilvl w:val="0"/>
          <w:numId w:val="7"/>
        </w:numPr>
        <w:tabs>
          <w:tab w:val="clear" w:pos="720"/>
          <w:tab w:val="num" w:pos="426"/>
        </w:tabs>
        <w:spacing w:before="0" w:after="0" w:line="276" w:lineRule="auto"/>
        <w:ind w:left="426" w:hanging="426"/>
        <w:rPr>
          <w:rFonts w:asciiTheme="minorHAnsi" w:hAnsiTheme="minorHAnsi" w:cstheme="minorHAnsi"/>
          <w:sz w:val="22"/>
          <w:szCs w:val="22"/>
        </w:rPr>
      </w:pPr>
      <w:r w:rsidRPr="00743B14">
        <w:rPr>
          <w:rFonts w:asciiTheme="minorHAnsi" w:hAnsiTheme="minorHAnsi" w:cstheme="minorHAnsi"/>
          <w:sz w:val="22"/>
          <w:szCs w:val="22"/>
        </w:rPr>
        <w:lastRenderedPageBreak/>
        <w:t>Prezes Izby przekazuje skargę wraz z aktami postępowania odwoławczego do sądu zamówień publicznych w terminie 7 dni od dnia jej otrzymania.</w:t>
      </w:r>
    </w:p>
    <w:p w14:paraId="765C87BE" w14:textId="08D5BFCA" w:rsidR="00260240" w:rsidRPr="00743B14" w:rsidRDefault="00260240" w:rsidP="006B5B77">
      <w:pPr>
        <w:pStyle w:val="pkt"/>
        <w:spacing w:before="0" w:after="0" w:line="276" w:lineRule="auto"/>
        <w:ind w:left="0" w:firstLine="0"/>
        <w:rPr>
          <w:rFonts w:asciiTheme="minorHAnsi" w:hAnsiTheme="minorHAnsi" w:cstheme="minorHAnsi"/>
          <w:sz w:val="22"/>
          <w:szCs w:val="22"/>
        </w:rPr>
      </w:pPr>
    </w:p>
    <w:bookmarkEnd w:id="11"/>
    <w:p w14:paraId="56D0680D" w14:textId="77777777" w:rsidR="00B62CEE" w:rsidRPr="00743B14" w:rsidRDefault="00B62CEE" w:rsidP="0015694F">
      <w:pPr>
        <w:spacing w:line="276" w:lineRule="auto"/>
        <w:jc w:val="both"/>
        <w:rPr>
          <w:rFonts w:asciiTheme="minorHAnsi" w:hAnsiTheme="minorHAnsi" w:cstheme="minorHAnsi"/>
          <w:sz w:val="22"/>
          <w:szCs w:val="22"/>
          <w:lang w:val="x-none"/>
        </w:rPr>
      </w:pPr>
    </w:p>
    <w:p w14:paraId="1434A772" w14:textId="77777777" w:rsidR="00260240" w:rsidRPr="00743B14" w:rsidRDefault="00260240" w:rsidP="0015694F">
      <w:pPr>
        <w:pStyle w:val="Nagwek"/>
        <w:numPr>
          <w:ilvl w:val="0"/>
          <w:numId w:val="1"/>
        </w:numPr>
        <w:tabs>
          <w:tab w:val="clear" w:pos="720"/>
          <w:tab w:val="clear" w:pos="4703"/>
          <w:tab w:val="num" w:pos="284"/>
          <w:tab w:val="center" w:pos="993"/>
        </w:tabs>
        <w:spacing w:line="276" w:lineRule="auto"/>
        <w:ind w:left="709" w:hanging="709"/>
        <w:jc w:val="both"/>
        <w:rPr>
          <w:rFonts w:asciiTheme="minorHAnsi" w:hAnsiTheme="minorHAnsi" w:cstheme="minorHAnsi"/>
          <w:b/>
          <w:sz w:val="22"/>
          <w:szCs w:val="22"/>
        </w:rPr>
      </w:pPr>
      <w:r w:rsidRPr="00743B14">
        <w:rPr>
          <w:rFonts w:asciiTheme="minorHAnsi" w:hAnsiTheme="minorHAnsi" w:cstheme="minorHAnsi"/>
          <w:b/>
          <w:sz w:val="22"/>
          <w:szCs w:val="22"/>
        </w:rPr>
        <w:t xml:space="preserve">Opis sposobu przedstawiania ofert </w:t>
      </w:r>
      <w:r w:rsidRPr="00743B14">
        <w:rPr>
          <w:rFonts w:asciiTheme="minorHAnsi" w:hAnsiTheme="minorHAnsi" w:cstheme="minorHAnsi"/>
          <w:b/>
          <w:sz w:val="22"/>
          <w:szCs w:val="22"/>
          <w:lang w:val="pl-PL"/>
        </w:rPr>
        <w:t>wariantowych</w:t>
      </w:r>
      <w:r w:rsidRPr="00743B14">
        <w:rPr>
          <w:rFonts w:asciiTheme="minorHAnsi" w:hAnsiTheme="minorHAnsi" w:cstheme="minorHAnsi"/>
          <w:b/>
          <w:sz w:val="22"/>
          <w:szCs w:val="22"/>
        </w:rPr>
        <w:t xml:space="preserve"> oraz minimalne warunki, jakim muszą odpowiadać oferty wariantowe</w:t>
      </w:r>
    </w:p>
    <w:p w14:paraId="43088965" w14:textId="77777777" w:rsidR="00260240" w:rsidRPr="00743B14" w:rsidRDefault="00260240" w:rsidP="0015694F">
      <w:pPr>
        <w:pStyle w:val="Nagwek"/>
        <w:spacing w:line="276" w:lineRule="auto"/>
        <w:jc w:val="both"/>
        <w:rPr>
          <w:rFonts w:asciiTheme="minorHAnsi" w:hAnsiTheme="minorHAnsi" w:cstheme="minorHAnsi"/>
          <w:sz w:val="22"/>
          <w:szCs w:val="22"/>
        </w:rPr>
      </w:pPr>
    </w:p>
    <w:p w14:paraId="398BBE62" w14:textId="77777777" w:rsidR="00260240" w:rsidRPr="00743B14" w:rsidRDefault="00260240" w:rsidP="0015694F">
      <w:pPr>
        <w:pStyle w:val="Nagwek"/>
        <w:spacing w:line="276" w:lineRule="auto"/>
        <w:jc w:val="both"/>
        <w:rPr>
          <w:rFonts w:asciiTheme="minorHAnsi" w:hAnsiTheme="minorHAnsi" w:cstheme="minorHAnsi"/>
          <w:sz w:val="22"/>
          <w:szCs w:val="22"/>
        </w:rPr>
      </w:pPr>
      <w:r w:rsidRPr="00743B14">
        <w:rPr>
          <w:rFonts w:asciiTheme="minorHAnsi" w:hAnsiTheme="minorHAnsi" w:cstheme="minorHAnsi"/>
          <w:sz w:val="22"/>
          <w:szCs w:val="22"/>
        </w:rPr>
        <w:t xml:space="preserve">Zamawiający </w:t>
      </w:r>
      <w:r w:rsidRPr="00743B14">
        <w:rPr>
          <w:rFonts w:asciiTheme="minorHAnsi" w:hAnsiTheme="minorHAnsi" w:cstheme="minorHAnsi"/>
          <w:b/>
          <w:sz w:val="22"/>
          <w:szCs w:val="22"/>
          <w:u w:val="single"/>
          <w:lang w:val="pl-PL"/>
        </w:rPr>
        <w:t>nie wymaga i</w:t>
      </w:r>
      <w:r w:rsidRPr="00743B14">
        <w:rPr>
          <w:rFonts w:asciiTheme="minorHAnsi" w:hAnsiTheme="minorHAnsi" w:cstheme="minorHAnsi"/>
          <w:sz w:val="22"/>
          <w:szCs w:val="22"/>
          <w:u w:val="single"/>
          <w:lang w:val="pl-PL"/>
        </w:rPr>
        <w:t xml:space="preserve"> </w:t>
      </w:r>
      <w:r w:rsidRPr="00743B14">
        <w:rPr>
          <w:rFonts w:asciiTheme="minorHAnsi" w:hAnsiTheme="minorHAnsi" w:cstheme="minorHAnsi"/>
          <w:b/>
          <w:sz w:val="22"/>
          <w:szCs w:val="22"/>
          <w:u w:val="single"/>
        </w:rPr>
        <w:t>nie dopuszcza</w:t>
      </w:r>
      <w:r w:rsidRPr="00743B14">
        <w:rPr>
          <w:rFonts w:asciiTheme="minorHAnsi" w:hAnsiTheme="minorHAnsi" w:cstheme="minorHAnsi"/>
          <w:sz w:val="22"/>
          <w:szCs w:val="22"/>
        </w:rPr>
        <w:t xml:space="preserve"> składania ofert wariantowych.</w:t>
      </w:r>
    </w:p>
    <w:p w14:paraId="41139583" w14:textId="77777777" w:rsidR="00260240" w:rsidRPr="00743B14" w:rsidRDefault="00260240" w:rsidP="0015694F">
      <w:pPr>
        <w:pStyle w:val="Nagwek"/>
        <w:spacing w:line="276" w:lineRule="auto"/>
        <w:jc w:val="both"/>
        <w:rPr>
          <w:rFonts w:asciiTheme="minorHAnsi" w:hAnsiTheme="minorHAnsi" w:cstheme="minorHAnsi"/>
          <w:b/>
          <w:sz w:val="22"/>
          <w:szCs w:val="22"/>
        </w:rPr>
      </w:pPr>
    </w:p>
    <w:p w14:paraId="275B8940" w14:textId="77777777" w:rsidR="00260240" w:rsidRPr="00743B14" w:rsidRDefault="00260240" w:rsidP="0015694F">
      <w:pPr>
        <w:pStyle w:val="Nagwek"/>
        <w:numPr>
          <w:ilvl w:val="0"/>
          <w:numId w:val="1"/>
        </w:numPr>
        <w:tabs>
          <w:tab w:val="clear" w:pos="720"/>
          <w:tab w:val="num" w:pos="851"/>
        </w:tabs>
        <w:spacing w:line="276" w:lineRule="auto"/>
        <w:ind w:left="709" w:hanging="709"/>
        <w:jc w:val="both"/>
        <w:rPr>
          <w:rFonts w:asciiTheme="minorHAnsi" w:hAnsiTheme="minorHAnsi" w:cstheme="minorHAnsi"/>
          <w:b/>
          <w:sz w:val="22"/>
          <w:szCs w:val="22"/>
        </w:rPr>
      </w:pPr>
      <w:r w:rsidRPr="00743B14">
        <w:rPr>
          <w:rFonts w:asciiTheme="minorHAnsi" w:hAnsiTheme="minorHAnsi" w:cstheme="minorHAnsi"/>
          <w:b/>
          <w:sz w:val="22"/>
          <w:szCs w:val="22"/>
        </w:rPr>
        <w:t>Informacje dotyczące walut obcych, w jakich mogą być prowadzone rozliczenia między zamawiającym a wykonawcą.</w:t>
      </w:r>
    </w:p>
    <w:p w14:paraId="7DAD1ABD" w14:textId="77777777" w:rsidR="00260240" w:rsidRPr="00743B14" w:rsidRDefault="00260240" w:rsidP="0015694F">
      <w:pPr>
        <w:pStyle w:val="Nagwek"/>
        <w:tabs>
          <w:tab w:val="left" w:pos="708"/>
        </w:tabs>
        <w:spacing w:line="276" w:lineRule="auto"/>
        <w:jc w:val="both"/>
        <w:rPr>
          <w:rFonts w:asciiTheme="minorHAnsi" w:hAnsiTheme="minorHAnsi" w:cstheme="minorHAnsi"/>
          <w:sz w:val="22"/>
          <w:szCs w:val="22"/>
        </w:rPr>
      </w:pPr>
    </w:p>
    <w:p w14:paraId="74E7B13A" w14:textId="77777777" w:rsidR="00260240" w:rsidRPr="00743B14" w:rsidRDefault="00260240" w:rsidP="0015694F">
      <w:pPr>
        <w:pStyle w:val="Nagwek"/>
        <w:tabs>
          <w:tab w:val="left" w:pos="708"/>
        </w:tabs>
        <w:spacing w:line="276" w:lineRule="auto"/>
        <w:jc w:val="both"/>
        <w:rPr>
          <w:rFonts w:asciiTheme="minorHAnsi" w:hAnsiTheme="minorHAnsi" w:cstheme="minorHAnsi"/>
          <w:sz w:val="22"/>
          <w:szCs w:val="22"/>
        </w:rPr>
      </w:pPr>
      <w:r w:rsidRPr="00743B14">
        <w:rPr>
          <w:rFonts w:asciiTheme="minorHAnsi" w:hAnsiTheme="minorHAnsi" w:cstheme="minorHAnsi"/>
          <w:sz w:val="22"/>
          <w:szCs w:val="22"/>
        </w:rPr>
        <w:t xml:space="preserve">Zamawiający </w:t>
      </w:r>
      <w:r w:rsidRPr="00743B14">
        <w:rPr>
          <w:rFonts w:asciiTheme="minorHAnsi" w:hAnsiTheme="minorHAnsi" w:cstheme="minorHAnsi"/>
          <w:b/>
          <w:sz w:val="22"/>
          <w:szCs w:val="22"/>
          <w:u w:val="single"/>
        </w:rPr>
        <w:t>nie dopuszcza</w:t>
      </w:r>
      <w:r w:rsidRPr="00743B14">
        <w:rPr>
          <w:rFonts w:asciiTheme="minorHAnsi" w:hAnsiTheme="minorHAnsi" w:cstheme="minorHAnsi"/>
          <w:b/>
          <w:sz w:val="22"/>
          <w:szCs w:val="22"/>
          <w:u w:val="single"/>
          <w:lang w:val="pl-PL"/>
        </w:rPr>
        <w:t xml:space="preserve"> i nie przewiduje</w:t>
      </w:r>
      <w:r w:rsidRPr="00743B14">
        <w:rPr>
          <w:rFonts w:asciiTheme="minorHAnsi" w:hAnsiTheme="minorHAnsi" w:cstheme="minorHAnsi"/>
          <w:sz w:val="22"/>
          <w:szCs w:val="22"/>
        </w:rPr>
        <w:t xml:space="preserve"> rozliczeń w walutach obcych.</w:t>
      </w:r>
    </w:p>
    <w:p w14:paraId="778705EA" w14:textId="77777777" w:rsidR="00260240" w:rsidRPr="00743B14" w:rsidRDefault="00260240" w:rsidP="0015694F">
      <w:pPr>
        <w:pStyle w:val="Nagwek"/>
        <w:tabs>
          <w:tab w:val="left" w:pos="708"/>
        </w:tabs>
        <w:spacing w:line="276" w:lineRule="auto"/>
        <w:jc w:val="both"/>
        <w:rPr>
          <w:rFonts w:asciiTheme="minorHAnsi" w:hAnsiTheme="minorHAnsi" w:cstheme="minorHAnsi"/>
          <w:b/>
          <w:sz w:val="22"/>
          <w:szCs w:val="22"/>
        </w:rPr>
      </w:pPr>
    </w:p>
    <w:p w14:paraId="11FAC7FD" w14:textId="77777777" w:rsidR="00260240" w:rsidRPr="00743B14" w:rsidRDefault="00260240" w:rsidP="0015694F">
      <w:pPr>
        <w:pStyle w:val="Nagwek"/>
        <w:numPr>
          <w:ilvl w:val="0"/>
          <w:numId w:val="1"/>
        </w:numPr>
        <w:tabs>
          <w:tab w:val="clear" w:pos="720"/>
          <w:tab w:val="num" w:pos="851"/>
        </w:tabs>
        <w:spacing w:line="276" w:lineRule="auto"/>
        <w:ind w:left="709" w:hanging="709"/>
        <w:jc w:val="both"/>
        <w:rPr>
          <w:rFonts w:asciiTheme="minorHAnsi" w:hAnsiTheme="minorHAnsi" w:cstheme="minorHAnsi"/>
          <w:b/>
          <w:sz w:val="22"/>
          <w:szCs w:val="22"/>
        </w:rPr>
      </w:pPr>
      <w:r w:rsidRPr="00743B14">
        <w:rPr>
          <w:rFonts w:asciiTheme="minorHAnsi" w:hAnsiTheme="minorHAnsi" w:cstheme="minorHAnsi"/>
          <w:b/>
          <w:sz w:val="22"/>
          <w:szCs w:val="22"/>
        </w:rPr>
        <w:t>Informację o przewidywanym wyborze najkorzystniejszej oferty z zastosowaniem aukcji elektronicznej.</w:t>
      </w:r>
    </w:p>
    <w:p w14:paraId="5CD6F0A0" w14:textId="77777777" w:rsidR="00260240" w:rsidRPr="00743B14" w:rsidRDefault="00260240" w:rsidP="0015694F">
      <w:pPr>
        <w:pStyle w:val="Nagwek"/>
        <w:tabs>
          <w:tab w:val="left" w:pos="708"/>
        </w:tabs>
        <w:spacing w:line="276" w:lineRule="auto"/>
        <w:jc w:val="both"/>
        <w:rPr>
          <w:rFonts w:asciiTheme="minorHAnsi" w:hAnsiTheme="minorHAnsi" w:cstheme="minorHAnsi"/>
          <w:b/>
          <w:sz w:val="22"/>
          <w:szCs w:val="22"/>
        </w:rPr>
      </w:pPr>
    </w:p>
    <w:p w14:paraId="3CDA2169" w14:textId="77777777" w:rsidR="00260240" w:rsidRPr="00743B14" w:rsidRDefault="00260240" w:rsidP="0015694F">
      <w:pPr>
        <w:pStyle w:val="Nagwek"/>
        <w:tabs>
          <w:tab w:val="left" w:pos="708"/>
        </w:tabs>
        <w:spacing w:line="276" w:lineRule="auto"/>
        <w:jc w:val="both"/>
        <w:rPr>
          <w:rFonts w:asciiTheme="minorHAnsi" w:hAnsiTheme="minorHAnsi" w:cstheme="minorHAnsi"/>
          <w:sz w:val="22"/>
          <w:szCs w:val="22"/>
        </w:rPr>
      </w:pPr>
      <w:r w:rsidRPr="00743B14">
        <w:rPr>
          <w:rFonts w:asciiTheme="minorHAnsi" w:hAnsiTheme="minorHAnsi" w:cstheme="minorHAnsi"/>
          <w:sz w:val="22"/>
          <w:szCs w:val="22"/>
        </w:rPr>
        <w:t xml:space="preserve">Zamawiający </w:t>
      </w:r>
      <w:r w:rsidRPr="00743B14">
        <w:rPr>
          <w:rFonts w:asciiTheme="minorHAnsi" w:hAnsiTheme="minorHAnsi" w:cstheme="minorHAnsi"/>
          <w:b/>
          <w:sz w:val="22"/>
          <w:szCs w:val="22"/>
          <w:u w:val="single"/>
        </w:rPr>
        <w:t>nie przewiduje</w:t>
      </w:r>
      <w:r w:rsidRPr="00743B14">
        <w:rPr>
          <w:rFonts w:asciiTheme="minorHAnsi" w:hAnsiTheme="minorHAnsi" w:cstheme="minorHAnsi"/>
          <w:sz w:val="22"/>
          <w:szCs w:val="22"/>
        </w:rPr>
        <w:t xml:space="preserve"> wyboru najkorzystniejszej oferty z zastosowaniem aukcji elektronicznej.</w:t>
      </w:r>
    </w:p>
    <w:p w14:paraId="17409994" w14:textId="77777777" w:rsidR="00260240" w:rsidRPr="00743B14" w:rsidRDefault="00260240" w:rsidP="0015694F">
      <w:pPr>
        <w:pStyle w:val="Nagwek"/>
        <w:tabs>
          <w:tab w:val="left" w:pos="708"/>
        </w:tabs>
        <w:spacing w:line="276" w:lineRule="auto"/>
        <w:jc w:val="both"/>
        <w:rPr>
          <w:rFonts w:asciiTheme="minorHAnsi" w:hAnsiTheme="minorHAnsi" w:cstheme="minorHAnsi"/>
          <w:b/>
          <w:sz w:val="22"/>
          <w:szCs w:val="22"/>
          <w:lang w:val="pl-PL"/>
        </w:rPr>
      </w:pPr>
    </w:p>
    <w:p w14:paraId="245093D7" w14:textId="77777777" w:rsidR="00260240" w:rsidRPr="00743B14" w:rsidRDefault="00260240" w:rsidP="0015694F">
      <w:pPr>
        <w:pStyle w:val="Stopka"/>
        <w:numPr>
          <w:ilvl w:val="0"/>
          <w:numId w:val="1"/>
        </w:numPr>
        <w:tabs>
          <w:tab w:val="clear" w:pos="4703"/>
          <w:tab w:val="center" w:pos="993"/>
        </w:tabs>
        <w:spacing w:line="276" w:lineRule="auto"/>
        <w:jc w:val="both"/>
        <w:rPr>
          <w:rFonts w:asciiTheme="minorHAnsi" w:hAnsiTheme="minorHAnsi" w:cstheme="minorHAnsi"/>
          <w:b/>
          <w:sz w:val="22"/>
          <w:szCs w:val="22"/>
        </w:rPr>
      </w:pPr>
      <w:r w:rsidRPr="00743B14">
        <w:rPr>
          <w:rFonts w:asciiTheme="minorHAnsi" w:hAnsiTheme="minorHAnsi" w:cstheme="minorHAnsi"/>
          <w:b/>
          <w:sz w:val="22"/>
          <w:szCs w:val="22"/>
        </w:rPr>
        <w:t xml:space="preserve"> </w:t>
      </w:r>
      <w:r w:rsidRPr="00743B14">
        <w:rPr>
          <w:rFonts w:asciiTheme="minorHAnsi" w:hAnsiTheme="minorHAnsi" w:cstheme="minorHAnsi"/>
          <w:b/>
          <w:sz w:val="22"/>
          <w:szCs w:val="22"/>
          <w:lang w:val="pl-PL" w:eastAsia="pl-PL"/>
        </w:rPr>
        <w:t>Informację</w:t>
      </w:r>
      <w:r w:rsidRPr="00743B14">
        <w:rPr>
          <w:rFonts w:asciiTheme="minorHAnsi" w:hAnsiTheme="minorHAnsi" w:cstheme="minorHAnsi"/>
          <w:b/>
          <w:sz w:val="22"/>
          <w:szCs w:val="22"/>
          <w:lang w:eastAsia="pl-PL"/>
        </w:rPr>
        <w:t xml:space="preserve"> o zastrzeżeniu możliwości ubiegania się o udzielenie zamówienia wyłącznie przez wykonawców, o których mowa w art. 94</w:t>
      </w:r>
      <w:r w:rsidRPr="00743B14">
        <w:rPr>
          <w:rFonts w:asciiTheme="minorHAnsi" w:hAnsiTheme="minorHAnsi" w:cstheme="minorHAnsi"/>
          <w:b/>
          <w:sz w:val="22"/>
          <w:szCs w:val="22"/>
          <w:lang w:val="pl-PL" w:eastAsia="pl-PL"/>
        </w:rPr>
        <w:t xml:space="preserve"> ustawy</w:t>
      </w:r>
      <w:r w:rsidRPr="00743B14">
        <w:rPr>
          <w:rFonts w:asciiTheme="minorHAnsi" w:hAnsiTheme="minorHAnsi" w:cstheme="minorHAnsi"/>
          <w:b/>
          <w:sz w:val="22"/>
          <w:szCs w:val="22"/>
          <w:lang w:val="pl-PL"/>
        </w:rPr>
        <w:t>:</w:t>
      </w:r>
    </w:p>
    <w:p w14:paraId="4244671D" w14:textId="77777777" w:rsidR="00260240" w:rsidRPr="00743B14" w:rsidRDefault="00260240" w:rsidP="0015694F">
      <w:pPr>
        <w:pStyle w:val="Stopka"/>
        <w:tabs>
          <w:tab w:val="left" w:pos="708"/>
        </w:tabs>
        <w:spacing w:line="276" w:lineRule="auto"/>
        <w:jc w:val="both"/>
        <w:rPr>
          <w:rFonts w:asciiTheme="minorHAnsi" w:hAnsiTheme="minorHAnsi" w:cstheme="minorHAnsi"/>
          <w:sz w:val="22"/>
          <w:szCs w:val="22"/>
        </w:rPr>
      </w:pPr>
    </w:p>
    <w:p w14:paraId="55348C5D" w14:textId="77777777" w:rsidR="00260240" w:rsidRPr="00743B14" w:rsidRDefault="00260240" w:rsidP="0015694F">
      <w:pPr>
        <w:pStyle w:val="Stopka"/>
        <w:tabs>
          <w:tab w:val="left" w:pos="708"/>
        </w:tabs>
        <w:spacing w:line="276" w:lineRule="auto"/>
        <w:jc w:val="both"/>
        <w:rPr>
          <w:rFonts w:asciiTheme="minorHAnsi" w:hAnsiTheme="minorHAnsi" w:cstheme="minorHAnsi"/>
          <w:sz w:val="22"/>
          <w:szCs w:val="22"/>
        </w:rPr>
      </w:pPr>
      <w:r w:rsidRPr="00743B14">
        <w:rPr>
          <w:rFonts w:asciiTheme="minorHAnsi" w:hAnsiTheme="minorHAnsi" w:cstheme="minorHAnsi"/>
          <w:sz w:val="22"/>
          <w:szCs w:val="22"/>
        </w:rPr>
        <w:t xml:space="preserve">Zamawiający </w:t>
      </w:r>
      <w:r w:rsidRPr="00743B14">
        <w:rPr>
          <w:rFonts w:asciiTheme="minorHAnsi" w:hAnsiTheme="minorHAnsi" w:cstheme="minorHAnsi"/>
          <w:b/>
          <w:sz w:val="22"/>
          <w:szCs w:val="22"/>
          <w:u w:val="single"/>
        </w:rPr>
        <w:t xml:space="preserve">nie </w:t>
      </w:r>
      <w:r w:rsidRPr="00743B14">
        <w:rPr>
          <w:rFonts w:asciiTheme="minorHAnsi" w:hAnsiTheme="minorHAnsi" w:cstheme="minorHAnsi"/>
          <w:b/>
          <w:bCs/>
          <w:sz w:val="22"/>
          <w:szCs w:val="22"/>
          <w:u w:val="single"/>
          <w:lang w:val="pl-PL" w:eastAsia="pl-PL"/>
        </w:rPr>
        <w:t>zastrzega</w:t>
      </w:r>
      <w:r w:rsidRPr="00743B14">
        <w:rPr>
          <w:rFonts w:asciiTheme="minorHAnsi" w:hAnsiTheme="minorHAnsi" w:cstheme="minorHAnsi"/>
          <w:sz w:val="22"/>
          <w:szCs w:val="22"/>
          <w:lang w:eastAsia="pl-PL"/>
        </w:rPr>
        <w:t xml:space="preserve"> możliwości ubiegania się o udzielenie zamówienia wyłącznie przez wykonawców, o których mowa w art. 94</w:t>
      </w:r>
      <w:r w:rsidRPr="00743B14">
        <w:rPr>
          <w:rFonts w:asciiTheme="minorHAnsi" w:hAnsiTheme="minorHAnsi" w:cstheme="minorHAnsi"/>
          <w:sz w:val="22"/>
          <w:szCs w:val="22"/>
          <w:lang w:val="pl-PL" w:eastAsia="pl-PL"/>
        </w:rPr>
        <w:t xml:space="preserve"> ustawy</w:t>
      </w:r>
      <w:r w:rsidRPr="00743B14">
        <w:rPr>
          <w:rFonts w:asciiTheme="minorHAnsi" w:hAnsiTheme="minorHAnsi" w:cstheme="minorHAnsi"/>
          <w:sz w:val="22"/>
          <w:szCs w:val="22"/>
        </w:rPr>
        <w:t>.</w:t>
      </w:r>
    </w:p>
    <w:p w14:paraId="5BF9BAE7" w14:textId="77777777" w:rsidR="00260240" w:rsidRPr="00743B14" w:rsidRDefault="00260240" w:rsidP="0015694F">
      <w:pPr>
        <w:pStyle w:val="Nagwek"/>
        <w:tabs>
          <w:tab w:val="left" w:pos="708"/>
        </w:tabs>
        <w:spacing w:line="276" w:lineRule="auto"/>
        <w:jc w:val="both"/>
        <w:rPr>
          <w:rFonts w:asciiTheme="minorHAnsi" w:hAnsiTheme="minorHAnsi" w:cstheme="minorHAnsi"/>
          <w:b/>
          <w:sz w:val="22"/>
          <w:szCs w:val="22"/>
          <w:lang w:val="pl-PL"/>
        </w:rPr>
      </w:pPr>
    </w:p>
    <w:p w14:paraId="16841812" w14:textId="77777777" w:rsidR="00260240" w:rsidRPr="00743B14" w:rsidRDefault="00260240" w:rsidP="0015694F">
      <w:pPr>
        <w:pStyle w:val="Nagwek"/>
        <w:numPr>
          <w:ilvl w:val="0"/>
          <w:numId w:val="1"/>
        </w:numPr>
        <w:tabs>
          <w:tab w:val="clear" w:pos="720"/>
          <w:tab w:val="clear" w:pos="4703"/>
          <w:tab w:val="num" w:pos="851"/>
          <w:tab w:val="center" w:pos="1276"/>
        </w:tabs>
        <w:spacing w:line="276" w:lineRule="auto"/>
        <w:ind w:left="709" w:hanging="709"/>
        <w:jc w:val="both"/>
        <w:rPr>
          <w:rFonts w:asciiTheme="minorHAnsi" w:hAnsiTheme="minorHAnsi" w:cstheme="minorHAnsi"/>
          <w:b/>
          <w:sz w:val="22"/>
          <w:szCs w:val="22"/>
        </w:rPr>
      </w:pPr>
      <w:r w:rsidRPr="00743B14">
        <w:rPr>
          <w:rFonts w:asciiTheme="minorHAnsi" w:hAnsiTheme="minorHAnsi" w:cstheme="minorHAnsi"/>
          <w:b/>
          <w:sz w:val="22"/>
          <w:szCs w:val="22"/>
        </w:rPr>
        <w:t>Wysokość zwrotu kosztów udziału w postępowaniu</w:t>
      </w:r>
    </w:p>
    <w:p w14:paraId="649C3072" w14:textId="77777777" w:rsidR="00260240" w:rsidRPr="00743B14" w:rsidRDefault="00260240" w:rsidP="0015694F">
      <w:pPr>
        <w:pStyle w:val="Nagwek"/>
        <w:tabs>
          <w:tab w:val="left" w:pos="426"/>
        </w:tabs>
        <w:spacing w:line="276" w:lineRule="auto"/>
        <w:jc w:val="both"/>
        <w:rPr>
          <w:rFonts w:asciiTheme="minorHAnsi" w:hAnsiTheme="minorHAnsi" w:cstheme="minorHAnsi"/>
          <w:sz w:val="22"/>
          <w:szCs w:val="22"/>
        </w:rPr>
      </w:pPr>
    </w:p>
    <w:p w14:paraId="56FB714F" w14:textId="77777777" w:rsidR="00260240" w:rsidRPr="00743B14" w:rsidRDefault="00260240" w:rsidP="0015694F">
      <w:pPr>
        <w:pStyle w:val="Nagwek"/>
        <w:tabs>
          <w:tab w:val="left" w:pos="426"/>
        </w:tabs>
        <w:spacing w:line="276" w:lineRule="auto"/>
        <w:jc w:val="both"/>
        <w:rPr>
          <w:rFonts w:asciiTheme="minorHAnsi" w:hAnsiTheme="minorHAnsi" w:cstheme="minorHAnsi"/>
          <w:sz w:val="22"/>
          <w:szCs w:val="22"/>
        </w:rPr>
      </w:pPr>
      <w:r w:rsidRPr="00743B14">
        <w:rPr>
          <w:rFonts w:asciiTheme="minorHAnsi" w:hAnsiTheme="minorHAnsi" w:cstheme="minorHAnsi"/>
          <w:sz w:val="22"/>
          <w:szCs w:val="22"/>
        </w:rPr>
        <w:t xml:space="preserve">Zamawiający </w:t>
      </w:r>
      <w:r w:rsidRPr="00743B14">
        <w:rPr>
          <w:rFonts w:asciiTheme="minorHAnsi" w:hAnsiTheme="minorHAnsi" w:cstheme="minorHAnsi"/>
          <w:b/>
          <w:sz w:val="22"/>
          <w:szCs w:val="22"/>
          <w:u w:val="single"/>
        </w:rPr>
        <w:t>nie przewiduje</w:t>
      </w:r>
      <w:r w:rsidRPr="00743B14">
        <w:rPr>
          <w:rFonts w:asciiTheme="minorHAnsi" w:hAnsiTheme="minorHAnsi" w:cstheme="minorHAnsi"/>
          <w:sz w:val="22"/>
          <w:szCs w:val="22"/>
        </w:rPr>
        <w:t xml:space="preserve"> zwrotu kosztów udziału w postępowaniu.</w:t>
      </w:r>
    </w:p>
    <w:p w14:paraId="0736D31F" w14:textId="77777777" w:rsidR="00260240" w:rsidRPr="00743B14" w:rsidRDefault="00260240" w:rsidP="0015694F">
      <w:pPr>
        <w:pStyle w:val="Nagwek"/>
        <w:tabs>
          <w:tab w:val="left" w:pos="426"/>
        </w:tabs>
        <w:spacing w:line="276" w:lineRule="auto"/>
        <w:jc w:val="both"/>
        <w:rPr>
          <w:rFonts w:asciiTheme="minorHAnsi" w:hAnsiTheme="minorHAnsi" w:cstheme="minorHAnsi"/>
          <w:sz w:val="22"/>
          <w:szCs w:val="22"/>
          <w:lang w:val="pl-PL"/>
        </w:rPr>
      </w:pPr>
    </w:p>
    <w:p w14:paraId="5D4E038F" w14:textId="77777777" w:rsidR="00260240" w:rsidRPr="00743B14" w:rsidRDefault="00260240" w:rsidP="0015694F">
      <w:pPr>
        <w:pStyle w:val="Nagwek"/>
        <w:numPr>
          <w:ilvl w:val="0"/>
          <w:numId w:val="1"/>
        </w:numPr>
        <w:tabs>
          <w:tab w:val="clear" w:pos="720"/>
          <w:tab w:val="num" w:pos="1134"/>
        </w:tabs>
        <w:spacing w:line="276" w:lineRule="auto"/>
        <w:ind w:left="709" w:hanging="709"/>
        <w:jc w:val="both"/>
        <w:rPr>
          <w:rFonts w:asciiTheme="minorHAnsi" w:hAnsiTheme="minorHAnsi" w:cstheme="minorHAnsi"/>
          <w:b/>
          <w:sz w:val="22"/>
          <w:szCs w:val="22"/>
        </w:rPr>
      </w:pPr>
      <w:r w:rsidRPr="00743B14">
        <w:rPr>
          <w:rFonts w:asciiTheme="minorHAnsi" w:hAnsiTheme="minorHAnsi" w:cstheme="minorHAnsi"/>
          <w:b/>
          <w:sz w:val="22"/>
          <w:szCs w:val="22"/>
        </w:rPr>
        <w:t>Informacje o obowiązku osobistego wykonania przez wykonawcę kluczowych części zamówienia</w:t>
      </w:r>
    </w:p>
    <w:p w14:paraId="14EB60BD" w14:textId="77777777" w:rsidR="00260240" w:rsidRPr="00743B14" w:rsidRDefault="00260240" w:rsidP="0015694F">
      <w:pPr>
        <w:pStyle w:val="Nagwek"/>
        <w:spacing w:line="276" w:lineRule="auto"/>
        <w:jc w:val="both"/>
        <w:rPr>
          <w:rFonts w:asciiTheme="minorHAnsi" w:hAnsiTheme="minorHAnsi" w:cstheme="minorHAnsi"/>
          <w:b/>
          <w:sz w:val="22"/>
          <w:szCs w:val="22"/>
        </w:rPr>
      </w:pPr>
    </w:p>
    <w:p w14:paraId="24EAF9B2" w14:textId="77777777" w:rsidR="00260240" w:rsidRPr="00743B14" w:rsidRDefault="00260240" w:rsidP="0015694F">
      <w:pPr>
        <w:pStyle w:val="Nagwek"/>
        <w:spacing w:line="276" w:lineRule="auto"/>
        <w:jc w:val="both"/>
        <w:rPr>
          <w:rFonts w:asciiTheme="minorHAnsi" w:hAnsiTheme="minorHAnsi" w:cstheme="minorHAnsi"/>
          <w:sz w:val="22"/>
          <w:szCs w:val="22"/>
        </w:rPr>
      </w:pPr>
      <w:r w:rsidRPr="00743B14">
        <w:rPr>
          <w:rFonts w:asciiTheme="minorHAnsi" w:hAnsiTheme="minorHAnsi" w:cstheme="minorHAnsi"/>
          <w:sz w:val="22"/>
          <w:szCs w:val="22"/>
        </w:rPr>
        <w:t xml:space="preserve">Zamawiający </w:t>
      </w:r>
      <w:r w:rsidRPr="00743B14">
        <w:rPr>
          <w:rFonts w:asciiTheme="minorHAnsi" w:hAnsiTheme="minorHAnsi" w:cstheme="minorHAnsi"/>
          <w:b/>
          <w:sz w:val="22"/>
          <w:szCs w:val="22"/>
          <w:u w:val="single"/>
        </w:rPr>
        <w:t>nie zastrzega</w:t>
      </w:r>
      <w:r w:rsidRPr="00743B14">
        <w:rPr>
          <w:rFonts w:asciiTheme="minorHAnsi" w:hAnsiTheme="minorHAnsi" w:cstheme="minorHAnsi"/>
          <w:sz w:val="22"/>
          <w:szCs w:val="22"/>
        </w:rPr>
        <w:t xml:space="preserve"> obowiązku osobistego wykonania przez wykonawcę kluczowych części zamówienia.</w:t>
      </w:r>
    </w:p>
    <w:p w14:paraId="6579DCA1" w14:textId="77777777" w:rsidR="00B62CEE" w:rsidRPr="00743B14" w:rsidRDefault="00B62CEE" w:rsidP="0015694F">
      <w:pPr>
        <w:pStyle w:val="Nagwek"/>
        <w:spacing w:line="276" w:lineRule="auto"/>
        <w:jc w:val="both"/>
        <w:rPr>
          <w:rFonts w:asciiTheme="minorHAnsi" w:hAnsiTheme="minorHAnsi" w:cstheme="minorHAnsi"/>
          <w:b/>
          <w:sz w:val="22"/>
          <w:szCs w:val="22"/>
          <w:lang w:val="pl-PL"/>
        </w:rPr>
      </w:pPr>
    </w:p>
    <w:p w14:paraId="0F120AD2" w14:textId="77777777" w:rsidR="00DA0BCD" w:rsidRPr="00743B14" w:rsidRDefault="00DA0BCD" w:rsidP="0015694F">
      <w:pPr>
        <w:pStyle w:val="Stopka"/>
        <w:numPr>
          <w:ilvl w:val="0"/>
          <w:numId w:val="1"/>
        </w:numPr>
        <w:tabs>
          <w:tab w:val="clear" w:pos="4703"/>
          <w:tab w:val="center" w:pos="1134"/>
        </w:tabs>
        <w:spacing w:line="276" w:lineRule="auto"/>
        <w:jc w:val="both"/>
        <w:rPr>
          <w:rFonts w:asciiTheme="minorHAnsi" w:hAnsiTheme="minorHAnsi" w:cstheme="minorHAnsi"/>
          <w:b/>
          <w:sz w:val="22"/>
          <w:szCs w:val="22"/>
        </w:rPr>
      </w:pPr>
      <w:r w:rsidRPr="00743B14">
        <w:rPr>
          <w:rFonts w:asciiTheme="minorHAnsi" w:hAnsiTheme="minorHAnsi" w:cstheme="minorHAnsi"/>
          <w:b/>
          <w:bCs/>
          <w:sz w:val="22"/>
          <w:szCs w:val="22"/>
        </w:rPr>
        <w:t>Informacja o przetwarzaniu danych osobowych:</w:t>
      </w:r>
    </w:p>
    <w:p w14:paraId="4235D735" w14:textId="77777777" w:rsidR="00255009" w:rsidRPr="00743B14" w:rsidRDefault="00255009" w:rsidP="0015694F">
      <w:pPr>
        <w:pStyle w:val="Style29"/>
        <w:widowControl/>
        <w:tabs>
          <w:tab w:val="left" w:pos="284"/>
        </w:tabs>
        <w:spacing w:line="276" w:lineRule="auto"/>
        <w:ind w:right="-284" w:firstLine="0"/>
        <w:rPr>
          <w:rStyle w:val="FontStyle60"/>
          <w:rFonts w:asciiTheme="minorHAnsi" w:hAnsiTheme="minorHAnsi" w:cstheme="minorHAnsi"/>
          <w:b/>
        </w:rPr>
      </w:pPr>
    </w:p>
    <w:p w14:paraId="268DD995" w14:textId="77777777" w:rsidR="00255009" w:rsidRPr="00743B14" w:rsidRDefault="00255009" w:rsidP="0015694F">
      <w:pPr>
        <w:numPr>
          <w:ilvl w:val="0"/>
          <w:numId w:val="14"/>
        </w:numPr>
        <w:tabs>
          <w:tab w:val="num" w:pos="540"/>
        </w:tabs>
        <w:autoSpaceDN w:val="0"/>
        <w:spacing w:line="276" w:lineRule="auto"/>
        <w:jc w:val="both"/>
        <w:rPr>
          <w:rFonts w:asciiTheme="minorHAnsi" w:hAnsiTheme="minorHAnsi" w:cstheme="minorHAnsi"/>
          <w:sz w:val="22"/>
          <w:szCs w:val="22"/>
        </w:rPr>
      </w:pPr>
      <w:r w:rsidRPr="00743B14">
        <w:rPr>
          <w:rFonts w:asciiTheme="minorHAnsi" w:hAnsiTheme="minorHAnsi" w:cstheme="minorHAnsi"/>
          <w:sz w:val="22"/>
          <w:szCs w:val="22"/>
        </w:rPr>
        <w:t xml:space="preserve">Podstawę prawną przetwarzania danych osobowych w niniejszym postępowaniu stanowią przepisy rozporządzenia Parlamentu Europejskiego i Rady (UE) 2016/679 z dnia 27.04.2016 r. w sprawie ochrony osób fizycznych w związku z przetwarzaniem danych osobowych i w sprawie swobodnego przepływu takich danych oraz uchylenia dyrektywy 95/46/WE (ogólne rozporządzenie o ochronie danych) (Dz. Urz. UE L 119 z 04.05.2016), zwane dalej „RODO”, oraz przepisy ustawy z dnia 10.05.2018 r. o ochronie danych osobowych </w:t>
      </w:r>
      <w:r w:rsidRPr="00743B14">
        <w:rPr>
          <w:rFonts w:asciiTheme="minorHAnsi" w:hAnsiTheme="minorHAnsi" w:cstheme="minorHAnsi"/>
          <w:sz w:val="22"/>
          <w:szCs w:val="22"/>
          <w:shd w:val="clear" w:color="auto" w:fill="FFFFFF"/>
        </w:rPr>
        <w:t>(</w:t>
      </w:r>
      <w:proofErr w:type="spellStart"/>
      <w:r w:rsidR="009B1621" w:rsidRPr="00743B14">
        <w:rPr>
          <w:rFonts w:asciiTheme="minorHAnsi" w:hAnsiTheme="minorHAnsi" w:cstheme="minorHAnsi"/>
          <w:sz w:val="22"/>
          <w:szCs w:val="22"/>
          <w:shd w:val="clear" w:color="auto" w:fill="FFFFFF"/>
        </w:rPr>
        <w:t>t.j</w:t>
      </w:r>
      <w:proofErr w:type="spellEnd"/>
      <w:r w:rsidR="009B1621" w:rsidRPr="00743B14">
        <w:rPr>
          <w:rFonts w:asciiTheme="minorHAnsi" w:hAnsiTheme="minorHAnsi" w:cstheme="minorHAnsi"/>
          <w:sz w:val="22"/>
          <w:szCs w:val="22"/>
          <w:shd w:val="clear" w:color="auto" w:fill="FFFFFF"/>
        </w:rPr>
        <w:t xml:space="preserve">. </w:t>
      </w:r>
      <w:r w:rsidRPr="00743B14">
        <w:rPr>
          <w:rFonts w:asciiTheme="minorHAnsi" w:hAnsiTheme="minorHAnsi" w:cstheme="minorHAnsi"/>
          <w:sz w:val="22"/>
          <w:szCs w:val="22"/>
          <w:shd w:val="clear" w:color="auto" w:fill="FFFFFF"/>
        </w:rPr>
        <w:t xml:space="preserve">Dz. U. z </w:t>
      </w:r>
      <w:r w:rsidR="009B1621" w:rsidRPr="00743B14">
        <w:rPr>
          <w:rFonts w:asciiTheme="minorHAnsi" w:hAnsiTheme="minorHAnsi" w:cstheme="minorHAnsi"/>
          <w:sz w:val="22"/>
          <w:szCs w:val="22"/>
          <w:shd w:val="clear" w:color="auto" w:fill="FFFFFF"/>
        </w:rPr>
        <w:t>2019</w:t>
      </w:r>
      <w:r w:rsidRPr="00743B14">
        <w:rPr>
          <w:rFonts w:asciiTheme="minorHAnsi" w:hAnsiTheme="minorHAnsi" w:cstheme="minorHAnsi"/>
          <w:sz w:val="22"/>
          <w:szCs w:val="22"/>
          <w:shd w:val="clear" w:color="auto" w:fill="FFFFFF"/>
        </w:rPr>
        <w:t xml:space="preserve"> r. poz. </w:t>
      </w:r>
      <w:r w:rsidR="009B1621" w:rsidRPr="00743B14">
        <w:rPr>
          <w:rFonts w:asciiTheme="minorHAnsi" w:hAnsiTheme="minorHAnsi" w:cstheme="minorHAnsi"/>
          <w:sz w:val="22"/>
          <w:szCs w:val="22"/>
          <w:shd w:val="clear" w:color="auto" w:fill="FFFFFF"/>
        </w:rPr>
        <w:t>1781 ze zm.</w:t>
      </w:r>
      <w:r w:rsidRPr="00743B14">
        <w:rPr>
          <w:rFonts w:asciiTheme="minorHAnsi" w:hAnsiTheme="minorHAnsi" w:cstheme="minorHAnsi"/>
          <w:sz w:val="22"/>
          <w:szCs w:val="22"/>
          <w:shd w:val="clear" w:color="auto" w:fill="FFFFFF"/>
        </w:rPr>
        <w:t xml:space="preserve">). </w:t>
      </w:r>
    </w:p>
    <w:p w14:paraId="2AE0EDFD" w14:textId="77777777" w:rsidR="00255009" w:rsidRPr="00743B14" w:rsidRDefault="00255009" w:rsidP="0015694F">
      <w:pPr>
        <w:numPr>
          <w:ilvl w:val="0"/>
          <w:numId w:val="14"/>
        </w:numPr>
        <w:tabs>
          <w:tab w:val="num" w:pos="540"/>
        </w:tabs>
        <w:autoSpaceDN w:val="0"/>
        <w:spacing w:line="276" w:lineRule="auto"/>
        <w:jc w:val="both"/>
        <w:rPr>
          <w:rFonts w:asciiTheme="minorHAnsi" w:hAnsiTheme="minorHAnsi" w:cstheme="minorHAnsi"/>
          <w:sz w:val="22"/>
          <w:szCs w:val="22"/>
        </w:rPr>
      </w:pPr>
      <w:r w:rsidRPr="00743B14">
        <w:rPr>
          <w:rFonts w:asciiTheme="minorHAnsi" w:hAnsiTheme="minorHAnsi" w:cstheme="minorHAnsi"/>
          <w:sz w:val="22"/>
          <w:szCs w:val="22"/>
        </w:rPr>
        <w:lastRenderedPageBreak/>
        <w:t xml:space="preserve">Administratorem danych osobowych ujawnionych w trakcie niniejszego postępowania, zwanych dalej „danymi osobowymi”, </w:t>
      </w:r>
      <w:r w:rsidR="000038BB" w:rsidRPr="00743B14">
        <w:rPr>
          <w:rFonts w:asciiTheme="minorHAnsi" w:hAnsiTheme="minorHAnsi" w:cstheme="minorHAnsi"/>
          <w:b/>
          <w:sz w:val="22"/>
          <w:szCs w:val="22"/>
        </w:rPr>
        <w:t>Narodowe Muzeum Techniki</w:t>
      </w:r>
      <w:r w:rsidRPr="00743B14">
        <w:rPr>
          <w:rFonts w:asciiTheme="minorHAnsi" w:hAnsiTheme="minorHAnsi" w:cstheme="minorHAnsi"/>
          <w:b/>
          <w:sz w:val="22"/>
          <w:szCs w:val="22"/>
        </w:rPr>
        <w:t xml:space="preserve"> w Warszawie</w:t>
      </w:r>
      <w:r w:rsidRPr="00743B14">
        <w:rPr>
          <w:rFonts w:asciiTheme="minorHAnsi" w:hAnsiTheme="minorHAnsi" w:cstheme="minorHAnsi"/>
          <w:sz w:val="22"/>
          <w:szCs w:val="22"/>
        </w:rPr>
        <w:t xml:space="preserve"> </w:t>
      </w:r>
      <w:r w:rsidR="00BE589B" w:rsidRPr="00743B14">
        <w:rPr>
          <w:rFonts w:asciiTheme="minorHAnsi" w:hAnsiTheme="minorHAnsi" w:cstheme="minorHAnsi"/>
          <w:sz w:val="22"/>
          <w:szCs w:val="22"/>
        </w:rPr>
        <w:br/>
      </w:r>
      <w:r w:rsidRPr="00743B14">
        <w:rPr>
          <w:rFonts w:asciiTheme="minorHAnsi" w:hAnsiTheme="minorHAnsi" w:cstheme="minorHAnsi"/>
          <w:sz w:val="22"/>
          <w:szCs w:val="22"/>
        </w:rPr>
        <w:t xml:space="preserve">z siedzibą przy </w:t>
      </w:r>
      <w:r w:rsidR="000038BB" w:rsidRPr="00743B14">
        <w:rPr>
          <w:rFonts w:asciiTheme="minorHAnsi" w:hAnsiTheme="minorHAnsi" w:cstheme="minorHAnsi"/>
          <w:sz w:val="22"/>
          <w:szCs w:val="22"/>
        </w:rPr>
        <w:t>Placu Defilad 1</w:t>
      </w:r>
      <w:r w:rsidRPr="00743B14">
        <w:rPr>
          <w:rFonts w:asciiTheme="minorHAnsi" w:hAnsiTheme="minorHAnsi" w:cstheme="minorHAnsi"/>
          <w:sz w:val="22"/>
          <w:szCs w:val="22"/>
        </w:rPr>
        <w:t>, 00-</w:t>
      </w:r>
      <w:r w:rsidR="000038BB" w:rsidRPr="00743B14">
        <w:rPr>
          <w:rFonts w:asciiTheme="minorHAnsi" w:hAnsiTheme="minorHAnsi" w:cstheme="minorHAnsi"/>
          <w:sz w:val="22"/>
          <w:szCs w:val="22"/>
        </w:rPr>
        <w:t>901</w:t>
      </w:r>
      <w:r w:rsidRPr="00743B14">
        <w:rPr>
          <w:rFonts w:asciiTheme="minorHAnsi" w:hAnsiTheme="minorHAnsi" w:cstheme="minorHAnsi"/>
          <w:sz w:val="22"/>
          <w:szCs w:val="22"/>
        </w:rPr>
        <w:t xml:space="preserve"> Warszawa.</w:t>
      </w:r>
    </w:p>
    <w:p w14:paraId="1216D9FB" w14:textId="77777777" w:rsidR="000038BB" w:rsidRPr="00743B14" w:rsidRDefault="000038BB" w:rsidP="0015694F">
      <w:pPr>
        <w:numPr>
          <w:ilvl w:val="0"/>
          <w:numId w:val="14"/>
        </w:numPr>
        <w:suppressAutoHyphens/>
        <w:spacing w:line="276" w:lineRule="auto"/>
        <w:jc w:val="both"/>
        <w:rPr>
          <w:rFonts w:asciiTheme="minorHAnsi" w:hAnsiTheme="minorHAnsi" w:cstheme="minorHAnsi"/>
          <w:sz w:val="22"/>
          <w:szCs w:val="22"/>
        </w:rPr>
      </w:pPr>
      <w:r w:rsidRPr="00743B14">
        <w:rPr>
          <w:rFonts w:asciiTheme="minorHAnsi" w:hAnsiTheme="minorHAnsi" w:cstheme="minorHAnsi"/>
          <w:sz w:val="22"/>
          <w:szCs w:val="22"/>
        </w:rPr>
        <w:t>Dane kontaktowe do Inspektora danych osobowych: e-mail iod@nmt.waw.pl</w:t>
      </w:r>
    </w:p>
    <w:p w14:paraId="11B52836" w14:textId="77777777" w:rsidR="00255009" w:rsidRPr="00743B14" w:rsidRDefault="00255009" w:rsidP="0015694F">
      <w:pPr>
        <w:numPr>
          <w:ilvl w:val="0"/>
          <w:numId w:val="14"/>
        </w:numPr>
        <w:tabs>
          <w:tab w:val="num" w:pos="540"/>
        </w:tabs>
        <w:autoSpaceDN w:val="0"/>
        <w:spacing w:line="276" w:lineRule="auto"/>
        <w:jc w:val="both"/>
        <w:rPr>
          <w:rFonts w:asciiTheme="minorHAnsi" w:hAnsiTheme="minorHAnsi" w:cstheme="minorHAnsi"/>
          <w:sz w:val="22"/>
          <w:szCs w:val="22"/>
        </w:rPr>
      </w:pPr>
      <w:r w:rsidRPr="00743B14">
        <w:rPr>
          <w:rFonts w:asciiTheme="minorHAnsi" w:hAnsiTheme="minorHAnsi" w:cstheme="minorHAnsi"/>
          <w:sz w:val="22"/>
          <w:szCs w:val="22"/>
        </w:rPr>
        <w:t xml:space="preserve">Dane osobowe będą przetwarzane </w:t>
      </w:r>
      <w:r w:rsidRPr="00743B14">
        <w:rPr>
          <w:rFonts w:asciiTheme="minorHAnsi" w:hAnsiTheme="minorHAnsi" w:cstheme="minorHAnsi"/>
          <w:sz w:val="22"/>
          <w:szCs w:val="22"/>
          <w:lang w:eastAsia="pl-PL"/>
        </w:rPr>
        <w:t>na podstawie art. 6 ust. 1 lit. b RODO w celu przeprowadzenia niniejszego postępowania oraz zawarcia umowy o zamówienie publiczne oraz na podstawie art. 6 ust. 1 lit. c RODO w celu wykonania obowiązków polegających na archiwizacji umowy oraz udostępnianiu informacji publicznych.</w:t>
      </w:r>
    </w:p>
    <w:p w14:paraId="6DD451AB" w14:textId="77777777" w:rsidR="00255009" w:rsidRPr="00743B14" w:rsidRDefault="00255009" w:rsidP="0015694F">
      <w:pPr>
        <w:numPr>
          <w:ilvl w:val="0"/>
          <w:numId w:val="14"/>
        </w:numPr>
        <w:tabs>
          <w:tab w:val="num" w:pos="540"/>
        </w:tabs>
        <w:autoSpaceDN w:val="0"/>
        <w:spacing w:line="276" w:lineRule="auto"/>
        <w:ind w:left="391" w:hanging="391"/>
        <w:jc w:val="both"/>
        <w:rPr>
          <w:rFonts w:asciiTheme="minorHAnsi" w:hAnsiTheme="minorHAnsi" w:cstheme="minorHAnsi"/>
          <w:sz w:val="22"/>
          <w:szCs w:val="22"/>
        </w:rPr>
      </w:pPr>
      <w:r w:rsidRPr="00743B14">
        <w:rPr>
          <w:rFonts w:asciiTheme="minorHAnsi" w:hAnsiTheme="minorHAnsi" w:cstheme="minorHAnsi"/>
          <w:sz w:val="22"/>
          <w:szCs w:val="22"/>
        </w:rPr>
        <w:t>Odbiorcami danych osobowych będą osoby lub podmioty, którym udostępniona zostanie dokumentacja niniejszego postępowania w oparciu o ustawę z dnia 06.09.2001 r. o dostępie do informacji publicznej (</w:t>
      </w:r>
      <w:proofErr w:type="spellStart"/>
      <w:r w:rsidRPr="00743B14">
        <w:rPr>
          <w:rFonts w:asciiTheme="minorHAnsi" w:hAnsiTheme="minorHAnsi" w:cstheme="minorHAnsi"/>
          <w:sz w:val="22"/>
          <w:szCs w:val="22"/>
        </w:rPr>
        <w:t>t.j</w:t>
      </w:r>
      <w:proofErr w:type="spellEnd"/>
      <w:r w:rsidRPr="00743B14">
        <w:rPr>
          <w:rFonts w:asciiTheme="minorHAnsi" w:hAnsiTheme="minorHAnsi" w:cstheme="minorHAnsi"/>
          <w:sz w:val="22"/>
          <w:szCs w:val="22"/>
        </w:rPr>
        <w:t xml:space="preserve">. Dz. U. z </w:t>
      </w:r>
      <w:r w:rsidR="009B1621" w:rsidRPr="00743B14">
        <w:rPr>
          <w:rFonts w:asciiTheme="minorHAnsi" w:hAnsiTheme="minorHAnsi" w:cstheme="minorHAnsi"/>
          <w:sz w:val="22"/>
          <w:szCs w:val="22"/>
        </w:rPr>
        <w:t>2020</w:t>
      </w:r>
      <w:r w:rsidRPr="00743B14">
        <w:rPr>
          <w:rFonts w:asciiTheme="minorHAnsi" w:hAnsiTheme="minorHAnsi" w:cstheme="minorHAnsi"/>
          <w:sz w:val="22"/>
          <w:szCs w:val="22"/>
        </w:rPr>
        <w:t xml:space="preserve"> r. poz. </w:t>
      </w:r>
      <w:r w:rsidR="009B1621" w:rsidRPr="00743B14">
        <w:rPr>
          <w:rFonts w:asciiTheme="minorHAnsi" w:hAnsiTheme="minorHAnsi" w:cstheme="minorHAnsi"/>
          <w:sz w:val="22"/>
          <w:szCs w:val="22"/>
        </w:rPr>
        <w:t>2176</w:t>
      </w:r>
      <w:r w:rsidRPr="00743B14">
        <w:rPr>
          <w:rFonts w:asciiTheme="minorHAnsi" w:hAnsiTheme="minorHAnsi" w:cstheme="minorHAnsi"/>
          <w:sz w:val="22"/>
          <w:szCs w:val="22"/>
        </w:rPr>
        <w:t>).</w:t>
      </w:r>
    </w:p>
    <w:p w14:paraId="054DF3DA" w14:textId="77777777" w:rsidR="00255009" w:rsidRPr="00743B14" w:rsidRDefault="00255009" w:rsidP="0015694F">
      <w:pPr>
        <w:numPr>
          <w:ilvl w:val="0"/>
          <w:numId w:val="14"/>
        </w:numPr>
        <w:tabs>
          <w:tab w:val="num" w:pos="540"/>
        </w:tabs>
        <w:autoSpaceDN w:val="0"/>
        <w:spacing w:line="276" w:lineRule="auto"/>
        <w:ind w:left="391" w:hanging="391"/>
        <w:jc w:val="both"/>
        <w:rPr>
          <w:rFonts w:asciiTheme="minorHAnsi" w:hAnsiTheme="minorHAnsi" w:cstheme="minorHAnsi"/>
          <w:sz w:val="22"/>
          <w:szCs w:val="22"/>
        </w:rPr>
      </w:pPr>
      <w:r w:rsidRPr="00743B14">
        <w:rPr>
          <w:rFonts w:asciiTheme="minorHAnsi" w:hAnsiTheme="minorHAnsi" w:cstheme="minorHAnsi"/>
          <w:sz w:val="22"/>
          <w:szCs w:val="22"/>
        </w:rPr>
        <w:t>Dane osobowe będą przechowywane przez okres 5 lat od dnia zakończenia realizacji umowy zawartej w wyniku niniejszego postępowania.</w:t>
      </w:r>
    </w:p>
    <w:p w14:paraId="1A90A6DF" w14:textId="77777777" w:rsidR="00255009" w:rsidRPr="00743B14" w:rsidRDefault="00255009" w:rsidP="0015694F">
      <w:pPr>
        <w:numPr>
          <w:ilvl w:val="0"/>
          <w:numId w:val="14"/>
        </w:numPr>
        <w:tabs>
          <w:tab w:val="num" w:pos="540"/>
        </w:tabs>
        <w:autoSpaceDN w:val="0"/>
        <w:spacing w:line="276" w:lineRule="auto"/>
        <w:ind w:left="391" w:hanging="391"/>
        <w:jc w:val="both"/>
        <w:rPr>
          <w:rFonts w:asciiTheme="minorHAnsi" w:hAnsiTheme="minorHAnsi" w:cstheme="minorHAnsi"/>
          <w:sz w:val="22"/>
          <w:szCs w:val="22"/>
        </w:rPr>
      </w:pPr>
      <w:r w:rsidRPr="00743B14">
        <w:rPr>
          <w:rFonts w:asciiTheme="minorHAnsi" w:hAnsiTheme="minorHAnsi" w:cstheme="minorHAnsi"/>
          <w:sz w:val="22"/>
          <w:szCs w:val="22"/>
        </w:rPr>
        <w:t xml:space="preserve">Obowiązek podania danych osobowych </w:t>
      </w:r>
      <w:r w:rsidR="000038BB" w:rsidRPr="00743B14">
        <w:rPr>
          <w:rFonts w:asciiTheme="minorHAnsi" w:hAnsiTheme="minorHAnsi" w:cstheme="minorHAnsi"/>
          <w:sz w:val="22"/>
          <w:szCs w:val="22"/>
          <w:lang w:eastAsia="pl-PL"/>
        </w:rPr>
        <w:t>jest związany</w:t>
      </w:r>
      <w:r w:rsidRPr="00743B14">
        <w:rPr>
          <w:rFonts w:asciiTheme="minorHAnsi" w:hAnsiTheme="minorHAnsi" w:cstheme="minorHAnsi"/>
          <w:sz w:val="22"/>
          <w:szCs w:val="22"/>
          <w:lang w:eastAsia="pl-PL"/>
        </w:rPr>
        <w:t xml:space="preserve"> z udziałem w niniejszym postępowaniu, a skutkiem niepodania danych wymaganych w niniejszym ogłoszeniu będzie brak możliwości wybrania oferty danego wykonawcy.</w:t>
      </w:r>
    </w:p>
    <w:p w14:paraId="3A5E8716" w14:textId="77777777" w:rsidR="00255009" w:rsidRPr="00743B14" w:rsidRDefault="00255009" w:rsidP="0015694F">
      <w:pPr>
        <w:numPr>
          <w:ilvl w:val="0"/>
          <w:numId w:val="14"/>
        </w:numPr>
        <w:tabs>
          <w:tab w:val="num" w:pos="540"/>
        </w:tabs>
        <w:autoSpaceDN w:val="0"/>
        <w:spacing w:line="276" w:lineRule="auto"/>
        <w:ind w:left="391" w:hanging="391"/>
        <w:jc w:val="both"/>
        <w:rPr>
          <w:rFonts w:asciiTheme="minorHAnsi" w:hAnsiTheme="minorHAnsi" w:cstheme="minorHAnsi"/>
          <w:sz w:val="22"/>
          <w:szCs w:val="22"/>
        </w:rPr>
      </w:pPr>
      <w:r w:rsidRPr="00743B14">
        <w:rPr>
          <w:rFonts w:asciiTheme="minorHAnsi" w:hAnsiTheme="minorHAnsi" w:cstheme="minorHAnsi"/>
          <w:sz w:val="22"/>
          <w:szCs w:val="22"/>
        </w:rPr>
        <w:t xml:space="preserve">W odniesieniu do danych osobowych decyzje nie będą podejmowane w sposób zautomatyzowany, </w:t>
      </w:r>
      <w:r w:rsidRPr="00743B14">
        <w:rPr>
          <w:rFonts w:asciiTheme="minorHAnsi" w:hAnsiTheme="minorHAnsi" w:cstheme="minorHAnsi"/>
          <w:sz w:val="22"/>
          <w:szCs w:val="22"/>
          <w:lang w:eastAsia="pl-PL"/>
        </w:rPr>
        <w:t>stosowanie do art. 22 RODO.</w:t>
      </w:r>
    </w:p>
    <w:p w14:paraId="57713B2C" w14:textId="77777777" w:rsidR="000038BB" w:rsidRPr="00743B14" w:rsidRDefault="000038BB" w:rsidP="0015694F">
      <w:pPr>
        <w:numPr>
          <w:ilvl w:val="0"/>
          <w:numId w:val="14"/>
        </w:numPr>
        <w:suppressAutoHyphens/>
        <w:spacing w:line="276" w:lineRule="auto"/>
        <w:ind w:left="391" w:hanging="391"/>
        <w:jc w:val="both"/>
        <w:rPr>
          <w:rFonts w:asciiTheme="minorHAnsi" w:hAnsiTheme="minorHAnsi" w:cstheme="minorHAnsi"/>
          <w:sz w:val="22"/>
          <w:szCs w:val="22"/>
        </w:rPr>
      </w:pPr>
      <w:r w:rsidRPr="00743B14">
        <w:rPr>
          <w:rFonts w:asciiTheme="minorHAnsi" w:hAnsiTheme="minorHAnsi" w:cstheme="minorHAnsi"/>
          <w:sz w:val="22"/>
          <w:szCs w:val="22"/>
        </w:rPr>
        <w:t>Dane osobowe nie będą podlegały profilowaniu a administrator danych nie będzie przekazywać danych osobowych do państwa trzeciego lub organizacji międzynarodowej.</w:t>
      </w:r>
    </w:p>
    <w:p w14:paraId="2DF7DB35" w14:textId="77777777" w:rsidR="000038BB" w:rsidRPr="00743B14" w:rsidRDefault="000038BB" w:rsidP="0015694F">
      <w:pPr>
        <w:numPr>
          <w:ilvl w:val="0"/>
          <w:numId w:val="14"/>
        </w:numPr>
        <w:suppressAutoHyphens/>
        <w:spacing w:line="276" w:lineRule="auto"/>
        <w:ind w:left="391" w:hanging="391"/>
        <w:jc w:val="both"/>
        <w:rPr>
          <w:rFonts w:asciiTheme="minorHAnsi" w:hAnsiTheme="minorHAnsi" w:cstheme="minorHAnsi"/>
          <w:sz w:val="22"/>
          <w:szCs w:val="22"/>
        </w:rPr>
      </w:pPr>
      <w:r w:rsidRPr="00743B14">
        <w:rPr>
          <w:rFonts w:asciiTheme="minorHAnsi" w:hAnsiTheme="minorHAnsi" w:cstheme="minorHAnsi"/>
          <w:sz w:val="22"/>
          <w:szCs w:val="22"/>
        </w:rPr>
        <w:t>Zamawiający dołoży wszelkich starań, aby zapewnić wszelkie środki fizycznej, technicznej i organizacyjnej ochrony danych osobowych przed ich przypadkowym czy umyślnym zniszczeniem, przypadkową utratą, zmianą, nieuprawnionym ujawnieniem, wykorzystaniem czy dostępem, zgodnie ze wszystkimi obowiązującymi przepisami.</w:t>
      </w:r>
    </w:p>
    <w:p w14:paraId="18A13A07" w14:textId="77777777" w:rsidR="00255009" w:rsidRPr="00743B14" w:rsidRDefault="00255009" w:rsidP="0015694F">
      <w:pPr>
        <w:numPr>
          <w:ilvl w:val="0"/>
          <w:numId w:val="14"/>
        </w:numPr>
        <w:tabs>
          <w:tab w:val="num" w:pos="540"/>
        </w:tabs>
        <w:autoSpaceDN w:val="0"/>
        <w:spacing w:line="276" w:lineRule="auto"/>
        <w:ind w:left="391" w:hanging="391"/>
        <w:jc w:val="both"/>
        <w:rPr>
          <w:rFonts w:asciiTheme="minorHAnsi" w:hAnsiTheme="minorHAnsi" w:cstheme="minorHAnsi"/>
          <w:sz w:val="22"/>
          <w:szCs w:val="22"/>
        </w:rPr>
      </w:pPr>
      <w:r w:rsidRPr="00743B14">
        <w:rPr>
          <w:rFonts w:asciiTheme="minorHAnsi" w:hAnsiTheme="minorHAnsi" w:cstheme="minorHAnsi"/>
          <w:spacing w:val="4"/>
          <w:sz w:val="22"/>
          <w:szCs w:val="22"/>
        </w:rPr>
        <w:t xml:space="preserve">Wykonawcy zobowiązani są do wypełnienia obowiązku informacyjnego przewidzianego w art. 13 RODO lub art. 14 RODO wobec osób fizycznych, których dane przekazują Zamawiającemu. </w:t>
      </w:r>
    </w:p>
    <w:p w14:paraId="7C3BD3BD" w14:textId="77777777" w:rsidR="00255009" w:rsidRPr="00743B14" w:rsidRDefault="00255009" w:rsidP="0015694F">
      <w:pPr>
        <w:numPr>
          <w:ilvl w:val="0"/>
          <w:numId w:val="14"/>
        </w:numPr>
        <w:tabs>
          <w:tab w:val="num" w:pos="540"/>
        </w:tabs>
        <w:autoSpaceDN w:val="0"/>
        <w:spacing w:line="276" w:lineRule="auto"/>
        <w:ind w:left="391" w:hanging="391"/>
        <w:jc w:val="both"/>
        <w:rPr>
          <w:rFonts w:asciiTheme="minorHAnsi" w:hAnsiTheme="minorHAnsi" w:cstheme="minorHAnsi"/>
          <w:sz w:val="22"/>
          <w:szCs w:val="22"/>
        </w:rPr>
      </w:pPr>
      <w:r w:rsidRPr="00743B14">
        <w:rPr>
          <w:rFonts w:asciiTheme="minorHAnsi" w:hAnsiTheme="minorHAnsi" w:cstheme="minorHAnsi"/>
          <w:sz w:val="22"/>
          <w:szCs w:val="22"/>
        </w:rPr>
        <w:t xml:space="preserve">Każda osoba, której dane zostały przekazane Zamawiającemu, jest uprawniona </w:t>
      </w:r>
      <w:r w:rsidRPr="00743B14">
        <w:rPr>
          <w:rFonts w:asciiTheme="minorHAnsi" w:hAnsiTheme="minorHAnsi" w:cstheme="minorHAnsi"/>
          <w:sz w:val="22"/>
          <w:szCs w:val="22"/>
          <w:lang w:eastAsia="pl-PL"/>
        </w:rPr>
        <w:t>do dostępu do jej danych osobowych na podstawie art. 15 RODO.</w:t>
      </w:r>
    </w:p>
    <w:p w14:paraId="1E36F884" w14:textId="77777777" w:rsidR="00255009" w:rsidRPr="00743B14" w:rsidRDefault="00255009" w:rsidP="0015694F">
      <w:pPr>
        <w:numPr>
          <w:ilvl w:val="0"/>
          <w:numId w:val="14"/>
        </w:numPr>
        <w:tabs>
          <w:tab w:val="num" w:pos="540"/>
        </w:tabs>
        <w:autoSpaceDN w:val="0"/>
        <w:spacing w:line="276" w:lineRule="auto"/>
        <w:ind w:left="391" w:hanging="391"/>
        <w:jc w:val="both"/>
        <w:rPr>
          <w:rFonts w:asciiTheme="minorHAnsi" w:hAnsiTheme="minorHAnsi" w:cstheme="minorHAnsi"/>
          <w:sz w:val="22"/>
          <w:szCs w:val="22"/>
        </w:rPr>
      </w:pPr>
      <w:r w:rsidRPr="00743B14">
        <w:rPr>
          <w:rFonts w:asciiTheme="minorHAnsi" w:hAnsiTheme="minorHAnsi" w:cstheme="minorHAnsi"/>
          <w:sz w:val="22"/>
          <w:szCs w:val="22"/>
        </w:rPr>
        <w:t xml:space="preserve">Każda osoba, której dane zostały przekazane Zamawiającemu jest uprawniona </w:t>
      </w:r>
      <w:r w:rsidRPr="00743B14">
        <w:rPr>
          <w:rFonts w:asciiTheme="minorHAnsi" w:hAnsiTheme="minorHAnsi" w:cstheme="minorHAnsi"/>
          <w:sz w:val="22"/>
          <w:szCs w:val="22"/>
          <w:lang w:eastAsia="pl-PL"/>
        </w:rPr>
        <w:t>do sprostowania jej danych osobowych na podstawie art. 16 RODO.</w:t>
      </w:r>
    </w:p>
    <w:p w14:paraId="3DE8A75C" w14:textId="77777777" w:rsidR="00255009" w:rsidRPr="00743B14" w:rsidRDefault="00255009" w:rsidP="0015694F">
      <w:pPr>
        <w:numPr>
          <w:ilvl w:val="0"/>
          <w:numId w:val="14"/>
        </w:numPr>
        <w:tabs>
          <w:tab w:val="num" w:pos="540"/>
        </w:tabs>
        <w:autoSpaceDN w:val="0"/>
        <w:spacing w:line="276" w:lineRule="auto"/>
        <w:ind w:left="391" w:hanging="391"/>
        <w:jc w:val="both"/>
        <w:rPr>
          <w:rFonts w:asciiTheme="minorHAnsi" w:hAnsiTheme="minorHAnsi" w:cstheme="minorHAnsi"/>
          <w:sz w:val="22"/>
          <w:szCs w:val="22"/>
        </w:rPr>
      </w:pPr>
      <w:r w:rsidRPr="00743B14">
        <w:rPr>
          <w:rFonts w:asciiTheme="minorHAnsi" w:hAnsiTheme="minorHAnsi" w:cstheme="minorHAnsi"/>
          <w:sz w:val="22"/>
          <w:szCs w:val="22"/>
        </w:rPr>
        <w:t xml:space="preserve">Każda osoba, której dane zostały przekazane Zamawiającemu, jest uprawniona </w:t>
      </w:r>
      <w:r w:rsidRPr="00743B14">
        <w:rPr>
          <w:rFonts w:asciiTheme="minorHAnsi" w:hAnsiTheme="minorHAnsi" w:cstheme="minorHAnsi"/>
          <w:sz w:val="22"/>
          <w:szCs w:val="22"/>
          <w:lang w:eastAsia="pl-PL"/>
        </w:rPr>
        <w:t>do żądania od administratora ograniczenia przetwarzania danych osobowych z zastrzeżeniem przypadków, o których mowa w art. 18 ust. 2 RODO.</w:t>
      </w:r>
    </w:p>
    <w:p w14:paraId="2169523C" w14:textId="77777777" w:rsidR="00255009" w:rsidRPr="00743B14" w:rsidRDefault="00255009" w:rsidP="0015694F">
      <w:pPr>
        <w:numPr>
          <w:ilvl w:val="0"/>
          <w:numId w:val="14"/>
        </w:numPr>
        <w:tabs>
          <w:tab w:val="num" w:pos="540"/>
        </w:tabs>
        <w:autoSpaceDN w:val="0"/>
        <w:spacing w:line="276" w:lineRule="auto"/>
        <w:ind w:left="391" w:hanging="391"/>
        <w:jc w:val="both"/>
        <w:rPr>
          <w:rFonts w:asciiTheme="minorHAnsi" w:hAnsiTheme="minorHAnsi" w:cstheme="minorHAnsi"/>
          <w:sz w:val="22"/>
          <w:szCs w:val="22"/>
        </w:rPr>
      </w:pPr>
      <w:r w:rsidRPr="00743B14">
        <w:rPr>
          <w:rFonts w:asciiTheme="minorHAnsi" w:hAnsiTheme="minorHAnsi" w:cstheme="minorHAnsi"/>
          <w:sz w:val="22"/>
          <w:szCs w:val="22"/>
        </w:rPr>
        <w:t xml:space="preserve">Każda osoba, której dane zostały przekazane Zamawiającemu jest uprawniona </w:t>
      </w:r>
      <w:r w:rsidRPr="00743B14">
        <w:rPr>
          <w:rFonts w:asciiTheme="minorHAnsi" w:hAnsiTheme="minorHAnsi" w:cstheme="minorHAnsi"/>
          <w:sz w:val="22"/>
          <w:szCs w:val="22"/>
          <w:lang w:eastAsia="pl-PL"/>
        </w:rPr>
        <w:t>do wniesienia skargi do Prezesa Urzędu Ochrony Danych Osobowych, gdy uzna, że przetwarzanie danych osobowych jej dotyczących narusza przepisy RODO.</w:t>
      </w:r>
    </w:p>
    <w:p w14:paraId="60848B28" w14:textId="77777777" w:rsidR="00255009" w:rsidRPr="00743B14" w:rsidRDefault="00255009" w:rsidP="0015694F">
      <w:pPr>
        <w:numPr>
          <w:ilvl w:val="0"/>
          <w:numId w:val="14"/>
        </w:numPr>
        <w:tabs>
          <w:tab w:val="num" w:pos="540"/>
        </w:tabs>
        <w:autoSpaceDN w:val="0"/>
        <w:spacing w:line="276" w:lineRule="auto"/>
        <w:ind w:left="391" w:hanging="391"/>
        <w:jc w:val="both"/>
        <w:rPr>
          <w:rFonts w:asciiTheme="minorHAnsi" w:hAnsiTheme="minorHAnsi" w:cstheme="minorHAnsi"/>
          <w:sz w:val="22"/>
          <w:szCs w:val="22"/>
        </w:rPr>
      </w:pPr>
      <w:r w:rsidRPr="00743B14">
        <w:rPr>
          <w:rFonts w:asciiTheme="minorHAnsi" w:hAnsiTheme="minorHAnsi" w:cstheme="minorHAnsi"/>
          <w:sz w:val="22"/>
          <w:szCs w:val="22"/>
        </w:rPr>
        <w:t xml:space="preserve">Osobom, których dane zostały przekazane Zamawiającemu </w:t>
      </w:r>
      <w:r w:rsidRPr="00743B14">
        <w:rPr>
          <w:rFonts w:asciiTheme="minorHAnsi" w:hAnsiTheme="minorHAnsi" w:cstheme="minorHAnsi"/>
          <w:sz w:val="22"/>
          <w:szCs w:val="22"/>
          <w:lang w:eastAsia="pl-PL"/>
        </w:rPr>
        <w:t>nie przysługuje prawo do usunięcia danych osobowych w związku z art. 17 ust. 3 lit. b, d lub e RODO;</w:t>
      </w:r>
    </w:p>
    <w:p w14:paraId="57DB62AF" w14:textId="77777777" w:rsidR="00255009" w:rsidRPr="00743B14" w:rsidRDefault="00255009" w:rsidP="0015694F">
      <w:pPr>
        <w:numPr>
          <w:ilvl w:val="0"/>
          <w:numId w:val="14"/>
        </w:numPr>
        <w:tabs>
          <w:tab w:val="num" w:pos="540"/>
        </w:tabs>
        <w:autoSpaceDN w:val="0"/>
        <w:spacing w:line="276" w:lineRule="auto"/>
        <w:ind w:left="391" w:hanging="391"/>
        <w:jc w:val="both"/>
        <w:rPr>
          <w:rFonts w:asciiTheme="minorHAnsi" w:hAnsiTheme="minorHAnsi" w:cstheme="minorHAnsi"/>
          <w:sz w:val="22"/>
          <w:szCs w:val="22"/>
        </w:rPr>
      </w:pPr>
      <w:r w:rsidRPr="00743B14">
        <w:rPr>
          <w:rFonts w:asciiTheme="minorHAnsi" w:hAnsiTheme="minorHAnsi" w:cstheme="minorHAnsi"/>
          <w:sz w:val="22"/>
          <w:szCs w:val="22"/>
        </w:rPr>
        <w:t xml:space="preserve">Osobom, których dane zostały przekazane Zamawiającemu </w:t>
      </w:r>
      <w:r w:rsidRPr="00743B14">
        <w:rPr>
          <w:rFonts w:asciiTheme="minorHAnsi" w:hAnsiTheme="minorHAnsi" w:cstheme="minorHAnsi"/>
          <w:sz w:val="22"/>
          <w:szCs w:val="22"/>
          <w:lang w:eastAsia="pl-PL"/>
        </w:rPr>
        <w:t>nie przysługuje prawo do przenoszenia danych osobowych, o którym mowa w art. 20 RODO.</w:t>
      </w:r>
    </w:p>
    <w:p w14:paraId="1665B5A9" w14:textId="77777777" w:rsidR="00255009" w:rsidRPr="00743B14" w:rsidRDefault="00255009" w:rsidP="0015694F">
      <w:pPr>
        <w:numPr>
          <w:ilvl w:val="0"/>
          <w:numId w:val="14"/>
        </w:numPr>
        <w:tabs>
          <w:tab w:val="num" w:pos="540"/>
        </w:tabs>
        <w:autoSpaceDN w:val="0"/>
        <w:spacing w:line="276" w:lineRule="auto"/>
        <w:ind w:left="391" w:hanging="391"/>
        <w:jc w:val="both"/>
        <w:rPr>
          <w:rFonts w:asciiTheme="minorHAnsi" w:hAnsiTheme="minorHAnsi" w:cstheme="minorHAnsi"/>
          <w:sz w:val="22"/>
          <w:szCs w:val="22"/>
        </w:rPr>
      </w:pPr>
      <w:r w:rsidRPr="00743B14">
        <w:rPr>
          <w:rFonts w:asciiTheme="minorHAnsi" w:hAnsiTheme="minorHAnsi" w:cstheme="minorHAnsi"/>
          <w:sz w:val="22"/>
          <w:szCs w:val="22"/>
        </w:rPr>
        <w:t xml:space="preserve">Osobom, których dane zostały przekazane Zamawiającemu </w:t>
      </w:r>
      <w:r w:rsidRPr="00743B14">
        <w:rPr>
          <w:rFonts w:asciiTheme="minorHAnsi" w:hAnsiTheme="minorHAnsi" w:cstheme="minorHAnsi"/>
          <w:sz w:val="22"/>
          <w:szCs w:val="22"/>
          <w:lang w:eastAsia="pl-PL"/>
        </w:rPr>
        <w:t xml:space="preserve">nie przysługuje na podstawie art. 21 RODO prawo sprzeciwu wobec przetwarzania danych osobowych, gdyż podstawą prawną przetwarzania danych osobowych przez Zamawiającego jest art. 6 ust. 1 lit. c RODO. </w:t>
      </w:r>
    </w:p>
    <w:p w14:paraId="56F6BEF4" w14:textId="77777777" w:rsidR="00231813" w:rsidRPr="00743B14" w:rsidRDefault="00231813" w:rsidP="0015694F">
      <w:pPr>
        <w:pStyle w:val="Nagwek"/>
        <w:spacing w:line="276" w:lineRule="auto"/>
        <w:jc w:val="both"/>
        <w:rPr>
          <w:rFonts w:asciiTheme="minorHAnsi" w:hAnsiTheme="minorHAnsi" w:cstheme="minorHAnsi"/>
          <w:b/>
          <w:sz w:val="22"/>
          <w:szCs w:val="22"/>
          <w:lang w:val="pl-PL"/>
        </w:rPr>
      </w:pPr>
    </w:p>
    <w:p w14:paraId="53087713" w14:textId="77777777" w:rsidR="00B62CEE" w:rsidRPr="00743B14" w:rsidRDefault="00B62CEE" w:rsidP="0015694F">
      <w:pPr>
        <w:pStyle w:val="Nagwek"/>
        <w:tabs>
          <w:tab w:val="clear" w:pos="4703"/>
          <w:tab w:val="center" w:pos="284"/>
        </w:tabs>
        <w:spacing w:line="276" w:lineRule="auto"/>
        <w:jc w:val="both"/>
        <w:rPr>
          <w:rFonts w:asciiTheme="minorHAnsi" w:eastAsia="Calibri" w:hAnsiTheme="minorHAnsi" w:cstheme="minorHAnsi"/>
          <w:b/>
          <w:bCs/>
          <w:sz w:val="22"/>
          <w:szCs w:val="22"/>
          <w:lang w:val="pl-PL" w:eastAsia="pl-PL"/>
        </w:rPr>
      </w:pPr>
      <w:r w:rsidRPr="00743B14">
        <w:rPr>
          <w:rFonts w:asciiTheme="minorHAnsi" w:eastAsia="Calibri" w:hAnsiTheme="minorHAnsi" w:cstheme="minorHAnsi"/>
          <w:b/>
          <w:bCs/>
          <w:sz w:val="22"/>
          <w:szCs w:val="22"/>
          <w:lang w:val="pl-PL" w:eastAsia="pl-PL"/>
        </w:rPr>
        <w:t xml:space="preserve">Załączniki do </w:t>
      </w:r>
      <w:r w:rsidR="00260240" w:rsidRPr="00743B14">
        <w:rPr>
          <w:rFonts w:asciiTheme="minorHAnsi" w:eastAsia="Calibri" w:hAnsiTheme="minorHAnsi" w:cstheme="minorHAnsi"/>
          <w:b/>
          <w:bCs/>
          <w:sz w:val="22"/>
          <w:szCs w:val="22"/>
          <w:lang w:val="pl-PL" w:eastAsia="pl-PL"/>
        </w:rPr>
        <w:t>SWZ</w:t>
      </w:r>
      <w:r w:rsidRPr="00743B14">
        <w:rPr>
          <w:rFonts w:asciiTheme="minorHAnsi" w:eastAsia="Calibri" w:hAnsiTheme="minorHAnsi" w:cstheme="minorHAnsi"/>
          <w:b/>
          <w:bCs/>
          <w:sz w:val="22"/>
          <w:szCs w:val="22"/>
          <w:lang w:val="pl-PL" w:eastAsia="pl-PL"/>
        </w:rPr>
        <w:t>:</w:t>
      </w:r>
    </w:p>
    <w:p w14:paraId="06CCE4FB" w14:textId="77777777" w:rsidR="00B62CEE" w:rsidRPr="00743B14" w:rsidRDefault="00B62CEE" w:rsidP="0015694F">
      <w:pPr>
        <w:pStyle w:val="Nagwek"/>
        <w:tabs>
          <w:tab w:val="clear" w:pos="4703"/>
          <w:tab w:val="center" w:pos="284"/>
        </w:tabs>
        <w:spacing w:line="276" w:lineRule="auto"/>
        <w:ind w:left="284" w:hanging="426"/>
        <w:jc w:val="both"/>
        <w:rPr>
          <w:rFonts w:asciiTheme="minorHAnsi" w:hAnsiTheme="minorHAnsi" w:cstheme="minorHAnsi"/>
          <w:sz w:val="22"/>
          <w:szCs w:val="22"/>
        </w:rPr>
      </w:pPr>
    </w:p>
    <w:p w14:paraId="76999953" w14:textId="77777777" w:rsidR="00751102" w:rsidRPr="00743B14" w:rsidRDefault="00751102" w:rsidP="0015694F">
      <w:pPr>
        <w:numPr>
          <w:ilvl w:val="0"/>
          <w:numId w:val="56"/>
        </w:numPr>
        <w:autoSpaceDE w:val="0"/>
        <w:autoSpaceDN w:val="0"/>
        <w:adjustRightInd w:val="0"/>
        <w:spacing w:line="276" w:lineRule="auto"/>
        <w:ind w:left="284" w:hanging="284"/>
        <w:jc w:val="both"/>
        <w:rPr>
          <w:rFonts w:asciiTheme="minorHAnsi" w:eastAsia="Calibri" w:hAnsiTheme="minorHAnsi" w:cstheme="minorHAnsi"/>
          <w:sz w:val="22"/>
          <w:szCs w:val="22"/>
          <w:lang w:eastAsia="pl-PL"/>
        </w:rPr>
      </w:pPr>
      <w:r w:rsidRPr="00743B14">
        <w:rPr>
          <w:rFonts w:asciiTheme="minorHAnsi" w:eastAsia="Calibri" w:hAnsiTheme="minorHAnsi" w:cstheme="minorHAnsi"/>
          <w:sz w:val="22"/>
          <w:szCs w:val="22"/>
          <w:lang w:eastAsia="pl-PL"/>
        </w:rPr>
        <w:t>Załącznik nr 1 do SWZ – formularz ofertowy,</w:t>
      </w:r>
    </w:p>
    <w:p w14:paraId="7D9BEFFF" w14:textId="0DCF4F32" w:rsidR="00751102" w:rsidRPr="00743B14" w:rsidRDefault="00751102" w:rsidP="0015694F">
      <w:pPr>
        <w:numPr>
          <w:ilvl w:val="0"/>
          <w:numId w:val="56"/>
        </w:numPr>
        <w:autoSpaceDE w:val="0"/>
        <w:autoSpaceDN w:val="0"/>
        <w:adjustRightInd w:val="0"/>
        <w:spacing w:line="276" w:lineRule="auto"/>
        <w:ind w:left="284" w:hanging="284"/>
        <w:jc w:val="both"/>
        <w:rPr>
          <w:rFonts w:asciiTheme="minorHAnsi" w:eastAsia="Calibri" w:hAnsiTheme="minorHAnsi" w:cstheme="minorHAnsi"/>
          <w:sz w:val="22"/>
          <w:szCs w:val="22"/>
          <w:lang w:eastAsia="pl-PL"/>
        </w:rPr>
      </w:pPr>
      <w:r w:rsidRPr="00743B14">
        <w:rPr>
          <w:rFonts w:asciiTheme="minorHAnsi" w:eastAsia="Calibri" w:hAnsiTheme="minorHAnsi" w:cstheme="minorHAnsi"/>
          <w:sz w:val="22"/>
          <w:szCs w:val="22"/>
          <w:lang w:eastAsia="pl-PL"/>
        </w:rPr>
        <w:t>Załącznik nr 2 do SWZ – oświadczenie o spełnianiu warunków udziału w postępowaniu oraz braku podstaw wykluczenia z postępowania,</w:t>
      </w:r>
    </w:p>
    <w:p w14:paraId="6F0A0EED" w14:textId="77777777" w:rsidR="00291A36" w:rsidRPr="00743B14" w:rsidRDefault="00751102" w:rsidP="00291A36">
      <w:pPr>
        <w:pStyle w:val="Nagwek"/>
        <w:numPr>
          <w:ilvl w:val="0"/>
          <w:numId w:val="56"/>
        </w:numPr>
        <w:tabs>
          <w:tab w:val="clear" w:pos="4703"/>
          <w:tab w:val="clear" w:pos="9406"/>
          <w:tab w:val="center" w:pos="284"/>
          <w:tab w:val="right" w:pos="709"/>
        </w:tabs>
        <w:spacing w:line="276" w:lineRule="auto"/>
        <w:ind w:left="284" w:hanging="284"/>
        <w:jc w:val="both"/>
        <w:rPr>
          <w:rFonts w:asciiTheme="minorHAnsi" w:hAnsiTheme="minorHAnsi" w:cstheme="minorHAnsi"/>
          <w:b/>
          <w:sz w:val="22"/>
          <w:szCs w:val="22"/>
          <w:lang w:eastAsia="pl-PL"/>
        </w:rPr>
      </w:pPr>
      <w:r w:rsidRPr="00743B14">
        <w:rPr>
          <w:rFonts w:asciiTheme="minorHAnsi" w:hAnsiTheme="minorHAnsi" w:cstheme="minorHAnsi"/>
          <w:sz w:val="22"/>
          <w:szCs w:val="22"/>
          <w:lang w:eastAsia="pl-PL"/>
        </w:rPr>
        <w:t xml:space="preserve">Załącznik nr </w:t>
      </w:r>
      <w:r w:rsidR="004F6C4A" w:rsidRPr="00743B14">
        <w:rPr>
          <w:rFonts w:asciiTheme="minorHAnsi" w:hAnsiTheme="minorHAnsi" w:cstheme="minorHAnsi"/>
          <w:sz w:val="22"/>
          <w:szCs w:val="22"/>
          <w:lang w:val="pl-PL" w:eastAsia="pl-PL"/>
        </w:rPr>
        <w:t>3</w:t>
      </w:r>
      <w:r w:rsidRPr="00743B14">
        <w:rPr>
          <w:rFonts w:asciiTheme="minorHAnsi" w:hAnsiTheme="minorHAnsi" w:cstheme="minorHAnsi"/>
          <w:sz w:val="22"/>
          <w:szCs w:val="22"/>
          <w:lang w:eastAsia="pl-PL"/>
        </w:rPr>
        <w:t xml:space="preserve"> do </w:t>
      </w:r>
      <w:r w:rsidRPr="00743B14">
        <w:rPr>
          <w:rFonts w:asciiTheme="minorHAnsi" w:hAnsiTheme="minorHAnsi" w:cstheme="minorHAnsi"/>
          <w:sz w:val="22"/>
          <w:szCs w:val="22"/>
          <w:lang w:val="pl-PL"/>
        </w:rPr>
        <w:t>SWZ</w:t>
      </w:r>
      <w:r w:rsidRPr="00743B14">
        <w:rPr>
          <w:rFonts w:asciiTheme="minorHAnsi" w:hAnsiTheme="minorHAnsi" w:cstheme="minorHAnsi"/>
          <w:sz w:val="22"/>
          <w:szCs w:val="22"/>
        </w:rPr>
        <w:t xml:space="preserve"> </w:t>
      </w:r>
      <w:r w:rsidRPr="00743B14">
        <w:rPr>
          <w:rFonts w:asciiTheme="minorHAnsi" w:hAnsiTheme="minorHAnsi" w:cstheme="minorHAnsi"/>
          <w:sz w:val="22"/>
          <w:szCs w:val="22"/>
          <w:lang w:eastAsia="pl-PL"/>
        </w:rPr>
        <w:t xml:space="preserve">– </w:t>
      </w:r>
      <w:r w:rsidRPr="00743B14">
        <w:rPr>
          <w:rFonts w:asciiTheme="minorHAnsi" w:hAnsiTheme="minorHAnsi" w:cstheme="minorHAnsi"/>
          <w:sz w:val="22"/>
          <w:szCs w:val="22"/>
          <w:lang w:val="pl-PL" w:eastAsia="pl-PL"/>
        </w:rPr>
        <w:t>wykaz wykonanych usług,</w:t>
      </w:r>
    </w:p>
    <w:p w14:paraId="3883BB99" w14:textId="0E41AFF7" w:rsidR="00291A36" w:rsidRPr="00743B14" w:rsidRDefault="00751102" w:rsidP="00291A36">
      <w:pPr>
        <w:pStyle w:val="Nagwek"/>
        <w:numPr>
          <w:ilvl w:val="0"/>
          <w:numId w:val="56"/>
        </w:numPr>
        <w:tabs>
          <w:tab w:val="clear" w:pos="4703"/>
          <w:tab w:val="clear" w:pos="9406"/>
          <w:tab w:val="center" w:pos="284"/>
          <w:tab w:val="right" w:pos="709"/>
        </w:tabs>
        <w:spacing w:line="276" w:lineRule="auto"/>
        <w:ind w:left="284" w:hanging="284"/>
        <w:jc w:val="both"/>
        <w:rPr>
          <w:rFonts w:asciiTheme="minorHAnsi" w:hAnsiTheme="minorHAnsi" w:cstheme="minorHAnsi"/>
          <w:b/>
          <w:sz w:val="22"/>
          <w:szCs w:val="22"/>
          <w:lang w:eastAsia="pl-PL"/>
        </w:rPr>
      </w:pPr>
      <w:r w:rsidRPr="00743B14">
        <w:rPr>
          <w:rFonts w:asciiTheme="minorHAnsi" w:hAnsiTheme="minorHAnsi" w:cstheme="minorHAnsi"/>
          <w:sz w:val="22"/>
          <w:szCs w:val="22"/>
          <w:lang w:eastAsia="pl-PL"/>
        </w:rPr>
        <w:t xml:space="preserve">Załącznik nr </w:t>
      </w:r>
      <w:r w:rsidR="004F6C4A" w:rsidRPr="00743B14">
        <w:rPr>
          <w:rFonts w:asciiTheme="minorHAnsi" w:hAnsiTheme="minorHAnsi" w:cstheme="minorHAnsi"/>
          <w:sz w:val="22"/>
          <w:szCs w:val="22"/>
          <w:lang w:val="pl-PL" w:eastAsia="pl-PL"/>
        </w:rPr>
        <w:t>4</w:t>
      </w:r>
      <w:r w:rsidRPr="00743B14">
        <w:rPr>
          <w:rFonts w:asciiTheme="minorHAnsi" w:hAnsiTheme="minorHAnsi" w:cstheme="minorHAnsi"/>
          <w:sz w:val="22"/>
          <w:szCs w:val="22"/>
          <w:lang w:eastAsia="pl-PL"/>
        </w:rPr>
        <w:t xml:space="preserve"> do </w:t>
      </w:r>
      <w:r w:rsidRPr="00743B14">
        <w:rPr>
          <w:rFonts w:asciiTheme="minorHAnsi" w:hAnsiTheme="minorHAnsi" w:cstheme="minorHAnsi"/>
          <w:sz w:val="22"/>
          <w:szCs w:val="22"/>
          <w:lang w:val="pl-PL"/>
        </w:rPr>
        <w:t>SWZ</w:t>
      </w:r>
      <w:r w:rsidRPr="00743B14">
        <w:rPr>
          <w:rFonts w:asciiTheme="minorHAnsi" w:hAnsiTheme="minorHAnsi" w:cstheme="minorHAnsi"/>
          <w:sz w:val="22"/>
          <w:szCs w:val="22"/>
        </w:rPr>
        <w:t xml:space="preserve"> </w:t>
      </w:r>
      <w:r w:rsidRPr="00743B14">
        <w:rPr>
          <w:rFonts w:asciiTheme="minorHAnsi" w:hAnsiTheme="minorHAnsi" w:cstheme="minorHAnsi"/>
          <w:sz w:val="22"/>
          <w:szCs w:val="22"/>
          <w:lang w:eastAsia="pl-PL"/>
        </w:rPr>
        <w:t xml:space="preserve">– </w:t>
      </w:r>
      <w:r w:rsidR="00291A36" w:rsidRPr="00743B14">
        <w:rPr>
          <w:rFonts w:asciiTheme="minorHAnsi" w:hAnsiTheme="minorHAnsi" w:cstheme="minorHAnsi"/>
          <w:bCs/>
          <w:sz w:val="22"/>
          <w:szCs w:val="22"/>
        </w:rPr>
        <w:t>wykaz osób, skierowanych przez wykonawcę do realizacji zamówienia publicznego,</w:t>
      </w:r>
    </w:p>
    <w:p w14:paraId="678B911F" w14:textId="1145A11B" w:rsidR="00751102" w:rsidRPr="00743B14" w:rsidRDefault="00751102" w:rsidP="0015694F">
      <w:pPr>
        <w:numPr>
          <w:ilvl w:val="0"/>
          <w:numId w:val="56"/>
        </w:numPr>
        <w:autoSpaceDE w:val="0"/>
        <w:autoSpaceDN w:val="0"/>
        <w:adjustRightInd w:val="0"/>
        <w:spacing w:line="276" w:lineRule="auto"/>
        <w:ind w:left="284" w:hanging="284"/>
        <w:jc w:val="both"/>
        <w:rPr>
          <w:rFonts w:asciiTheme="minorHAnsi" w:eastAsia="Calibri" w:hAnsiTheme="minorHAnsi" w:cstheme="minorHAnsi"/>
          <w:sz w:val="22"/>
          <w:szCs w:val="22"/>
          <w:lang w:eastAsia="pl-PL"/>
        </w:rPr>
      </w:pPr>
      <w:r w:rsidRPr="00743B14">
        <w:rPr>
          <w:rFonts w:asciiTheme="minorHAnsi" w:eastAsia="Calibri" w:hAnsiTheme="minorHAnsi" w:cstheme="minorHAnsi"/>
          <w:sz w:val="22"/>
          <w:szCs w:val="22"/>
          <w:lang w:eastAsia="pl-PL"/>
        </w:rPr>
        <w:t xml:space="preserve">Załącznik nr </w:t>
      </w:r>
      <w:r w:rsidR="004F6C4A" w:rsidRPr="00743B14">
        <w:rPr>
          <w:rFonts w:asciiTheme="minorHAnsi" w:eastAsia="Calibri" w:hAnsiTheme="minorHAnsi" w:cstheme="minorHAnsi"/>
          <w:sz w:val="22"/>
          <w:szCs w:val="22"/>
          <w:lang w:eastAsia="pl-PL"/>
        </w:rPr>
        <w:t>5</w:t>
      </w:r>
      <w:r w:rsidRPr="00743B14">
        <w:rPr>
          <w:rFonts w:asciiTheme="minorHAnsi" w:eastAsia="Calibri" w:hAnsiTheme="minorHAnsi" w:cstheme="minorHAnsi"/>
          <w:sz w:val="22"/>
          <w:szCs w:val="22"/>
          <w:lang w:eastAsia="pl-PL"/>
        </w:rPr>
        <w:t xml:space="preserve"> do SWZ – projektowane postanowienia umowy,</w:t>
      </w:r>
    </w:p>
    <w:p w14:paraId="704B40DA" w14:textId="3742347E" w:rsidR="00751102" w:rsidRPr="00743B14" w:rsidRDefault="00751102" w:rsidP="0015694F">
      <w:pPr>
        <w:numPr>
          <w:ilvl w:val="0"/>
          <w:numId w:val="56"/>
        </w:numPr>
        <w:autoSpaceDE w:val="0"/>
        <w:autoSpaceDN w:val="0"/>
        <w:adjustRightInd w:val="0"/>
        <w:spacing w:line="276" w:lineRule="auto"/>
        <w:ind w:left="284" w:hanging="284"/>
        <w:jc w:val="both"/>
        <w:rPr>
          <w:rFonts w:asciiTheme="minorHAnsi" w:eastAsia="Calibri" w:hAnsiTheme="minorHAnsi" w:cstheme="minorHAnsi"/>
          <w:sz w:val="22"/>
          <w:szCs w:val="22"/>
          <w:lang w:eastAsia="pl-PL"/>
        </w:rPr>
      </w:pPr>
      <w:r w:rsidRPr="00743B14">
        <w:rPr>
          <w:rFonts w:asciiTheme="minorHAnsi" w:eastAsia="Calibri" w:hAnsiTheme="minorHAnsi" w:cstheme="minorHAnsi"/>
          <w:sz w:val="22"/>
          <w:szCs w:val="22"/>
          <w:lang w:eastAsia="pl-PL"/>
        </w:rPr>
        <w:t xml:space="preserve">Załącznik nr </w:t>
      </w:r>
      <w:r w:rsidR="004F6C4A" w:rsidRPr="00743B14">
        <w:rPr>
          <w:rFonts w:asciiTheme="minorHAnsi" w:eastAsia="Calibri" w:hAnsiTheme="minorHAnsi" w:cstheme="minorHAnsi"/>
          <w:sz w:val="22"/>
          <w:szCs w:val="22"/>
          <w:lang w:eastAsia="pl-PL"/>
        </w:rPr>
        <w:t>6</w:t>
      </w:r>
      <w:r w:rsidRPr="00743B14">
        <w:rPr>
          <w:rFonts w:asciiTheme="minorHAnsi" w:eastAsia="Calibri" w:hAnsiTheme="minorHAnsi" w:cstheme="minorHAnsi"/>
          <w:sz w:val="22"/>
          <w:szCs w:val="22"/>
          <w:lang w:eastAsia="pl-PL"/>
        </w:rPr>
        <w:t xml:space="preserve"> do SWZ – opis przedmiotu zamówienia.</w:t>
      </w:r>
    </w:p>
    <w:p w14:paraId="7C4E7DC8" w14:textId="77777777" w:rsidR="00F13738" w:rsidRPr="00743B14" w:rsidRDefault="00F13738" w:rsidP="00F13738">
      <w:pPr>
        <w:rPr>
          <w:rFonts w:asciiTheme="minorHAnsi" w:hAnsiTheme="minorHAnsi" w:cstheme="minorHAnsi"/>
          <w:sz w:val="22"/>
          <w:szCs w:val="22"/>
          <w:highlight w:val="yellow"/>
        </w:rPr>
      </w:pPr>
    </w:p>
    <w:p w14:paraId="6BDE2C65" w14:textId="60430F32" w:rsidR="004F1D29" w:rsidRPr="00743B14" w:rsidRDefault="00F13738" w:rsidP="00291A36">
      <w:pPr>
        <w:pStyle w:val="Akapitzlist"/>
        <w:autoSpaceDE w:val="0"/>
        <w:autoSpaceDN w:val="0"/>
        <w:adjustRightInd w:val="0"/>
        <w:ind w:left="720"/>
        <w:jc w:val="both"/>
        <w:rPr>
          <w:rFonts w:asciiTheme="minorHAnsi" w:eastAsia="Calibri" w:hAnsiTheme="minorHAnsi" w:cstheme="minorHAnsi"/>
          <w:sz w:val="22"/>
          <w:szCs w:val="22"/>
          <w:highlight w:val="yellow"/>
          <w:lang w:eastAsia="pl-PL"/>
        </w:rPr>
      </w:pPr>
      <w:r w:rsidRPr="00743B14">
        <w:rPr>
          <w:rFonts w:asciiTheme="minorHAnsi" w:hAnsiTheme="minorHAnsi" w:cstheme="minorHAnsi"/>
          <w:sz w:val="22"/>
          <w:szCs w:val="22"/>
          <w:highlight w:val="yellow"/>
        </w:rPr>
        <w:br w:type="page"/>
      </w:r>
    </w:p>
    <w:p w14:paraId="49938977" w14:textId="77777777" w:rsidR="00CE0B9D" w:rsidRPr="00743B14" w:rsidRDefault="00CE0B9D" w:rsidP="00CE0B9D">
      <w:pPr>
        <w:spacing w:line="264" w:lineRule="auto"/>
        <w:jc w:val="right"/>
        <w:rPr>
          <w:rFonts w:asciiTheme="minorHAnsi" w:hAnsiTheme="minorHAnsi" w:cstheme="minorHAnsi"/>
          <w:bCs/>
          <w:sz w:val="22"/>
          <w:szCs w:val="22"/>
        </w:rPr>
      </w:pPr>
      <w:r w:rsidRPr="00743B14">
        <w:rPr>
          <w:rFonts w:asciiTheme="minorHAnsi" w:hAnsiTheme="minorHAnsi" w:cstheme="minorHAnsi"/>
          <w:bCs/>
          <w:sz w:val="22"/>
          <w:szCs w:val="22"/>
        </w:rPr>
        <w:lastRenderedPageBreak/>
        <w:t>Załącznik 1 do SWZ</w:t>
      </w:r>
    </w:p>
    <w:p w14:paraId="1F4FF941" w14:textId="77777777" w:rsidR="00CE0B9D" w:rsidRPr="00743B14" w:rsidRDefault="00CE0B9D" w:rsidP="00CE0B9D">
      <w:pPr>
        <w:spacing w:line="264" w:lineRule="auto"/>
        <w:ind w:left="4536"/>
        <w:rPr>
          <w:rFonts w:asciiTheme="minorHAnsi" w:hAnsiTheme="minorHAnsi" w:cstheme="minorHAnsi"/>
          <w:bCs/>
          <w:sz w:val="22"/>
          <w:szCs w:val="22"/>
        </w:rPr>
      </w:pPr>
      <w:r w:rsidRPr="00743B14">
        <w:rPr>
          <w:rFonts w:asciiTheme="minorHAnsi" w:hAnsiTheme="minorHAnsi" w:cstheme="minorHAnsi"/>
          <w:sz w:val="22"/>
          <w:szCs w:val="22"/>
        </w:rPr>
        <w:br/>
      </w:r>
      <w:r w:rsidRPr="00743B14">
        <w:rPr>
          <w:rFonts w:asciiTheme="minorHAnsi" w:hAnsiTheme="minorHAnsi" w:cstheme="minorHAnsi"/>
          <w:b/>
          <w:sz w:val="22"/>
          <w:szCs w:val="22"/>
        </w:rPr>
        <w:t>Narodowe Muzeum Techniki w Warszawie</w:t>
      </w:r>
      <w:r w:rsidRPr="00743B14">
        <w:rPr>
          <w:rFonts w:asciiTheme="minorHAnsi" w:hAnsiTheme="minorHAnsi" w:cstheme="minorHAnsi"/>
          <w:b/>
          <w:sz w:val="22"/>
          <w:szCs w:val="22"/>
        </w:rPr>
        <w:br/>
      </w:r>
      <w:r w:rsidRPr="00743B14">
        <w:rPr>
          <w:rFonts w:asciiTheme="minorHAnsi" w:hAnsiTheme="minorHAnsi" w:cstheme="minorHAnsi"/>
          <w:bCs/>
          <w:sz w:val="22"/>
          <w:szCs w:val="22"/>
        </w:rPr>
        <w:t>Plac Defilad 1</w:t>
      </w:r>
    </w:p>
    <w:p w14:paraId="3C0D7B90" w14:textId="32ED9419" w:rsidR="00CE0B9D" w:rsidRPr="00743B14" w:rsidRDefault="00CE0B9D" w:rsidP="00CE0B9D">
      <w:pPr>
        <w:spacing w:line="264" w:lineRule="auto"/>
        <w:ind w:left="4536"/>
        <w:rPr>
          <w:rFonts w:asciiTheme="minorHAnsi" w:hAnsiTheme="minorHAnsi" w:cstheme="minorHAnsi"/>
          <w:b/>
          <w:sz w:val="22"/>
          <w:szCs w:val="22"/>
        </w:rPr>
      </w:pPr>
      <w:r w:rsidRPr="00743B14">
        <w:rPr>
          <w:rFonts w:asciiTheme="minorHAnsi" w:hAnsiTheme="minorHAnsi" w:cstheme="minorHAnsi"/>
          <w:bCs/>
          <w:sz w:val="22"/>
          <w:szCs w:val="22"/>
        </w:rPr>
        <w:t>00-901 Warszawa</w:t>
      </w:r>
    </w:p>
    <w:p w14:paraId="6C4A1B47" w14:textId="77777777" w:rsidR="00CE0B9D" w:rsidRPr="00743B14" w:rsidRDefault="00CE0B9D" w:rsidP="00CE0B9D">
      <w:pPr>
        <w:spacing w:line="264" w:lineRule="auto"/>
        <w:jc w:val="center"/>
        <w:rPr>
          <w:rFonts w:asciiTheme="minorHAnsi" w:hAnsiTheme="minorHAnsi" w:cstheme="minorHAnsi"/>
          <w:sz w:val="22"/>
          <w:szCs w:val="22"/>
        </w:rPr>
      </w:pPr>
    </w:p>
    <w:p w14:paraId="72055612" w14:textId="0F044474" w:rsidR="00CE0B9D" w:rsidRPr="00743B14" w:rsidRDefault="00CE0B9D" w:rsidP="00CE0B9D">
      <w:pPr>
        <w:spacing w:line="264" w:lineRule="auto"/>
        <w:jc w:val="center"/>
        <w:rPr>
          <w:rFonts w:asciiTheme="minorHAnsi" w:hAnsiTheme="minorHAnsi" w:cstheme="minorHAnsi"/>
          <w:b/>
          <w:sz w:val="22"/>
          <w:szCs w:val="22"/>
        </w:rPr>
      </w:pPr>
      <w:r w:rsidRPr="00743B14">
        <w:rPr>
          <w:rFonts w:asciiTheme="minorHAnsi" w:hAnsiTheme="minorHAnsi" w:cstheme="minorHAnsi"/>
          <w:b/>
          <w:sz w:val="22"/>
          <w:szCs w:val="22"/>
        </w:rPr>
        <w:t xml:space="preserve">OFERTA </w:t>
      </w:r>
    </w:p>
    <w:p w14:paraId="51C3E44D" w14:textId="77777777" w:rsidR="00CE0B9D" w:rsidRPr="00743B14" w:rsidRDefault="00CE0B9D" w:rsidP="00CE0B9D">
      <w:pPr>
        <w:pBdr>
          <w:top w:val="single" w:sz="4" w:space="1" w:color="auto"/>
          <w:left w:val="single" w:sz="4" w:space="0" w:color="auto"/>
          <w:bottom w:val="single" w:sz="4" w:space="1" w:color="auto"/>
          <w:right w:val="single" w:sz="4" w:space="4" w:color="auto"/>
        </w:pBdr>
        <w:shd w:val="clear" w:color="auto" w:fill="B4C6E7"/>
        <w:spacing w:line="264" w:lineRule="auto"/>
        <w:rPr>
          <w:rFonts w:asciiTheme="minorHAnsi" w:hAnsiTheme="minorHAnsi" w:cstheme="minorHAnsi"/>
          <w:b/>
          <w:sz w:val="22"/>
          <w:szCs w:val="22"/>
        </w:rPr>
      </w:pPr>
      <w:r w:rsidRPr="00743B14">
        <w:rPr>
          <w:rFonts w:asciiTheme="minorHAnsi" w:hAnsiTheme="minorHAnsi" w:cstheme="minorHAnsi"/>
          <w:b/>
          <w:sz w:val="22"/>
          <w:szCs w:val="22"/>
        </w:rPr>
        <w:t>I. DANE WYKONAWCY SKŁADAJĄCEGO OFERTĘ</w:t>
      </w: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268"/>
        <w:gridCol w:w="2127"/>
        <w:gridCol w:w="1134"/>
        <w:gridCol w:w="1275"/>
        <w:gridCol w:w="2268"/>
      </w:tblGrid>
      <w:tr w:rsidR="00743B14" w:rsidRPr="00743B14" w14:paraId="34E8F4C4" w14:textId="77777777" w:rsidTr="00DC5B2E">
        <w:trPr>
          <w:cantSplit/>
          <w:trHeight w:val="801"/>
        </w:trPr>
        <w:tc>
          <w:tcPr>
            <w:tcW w:w="5529" w:type="dxa"/>
            <w:gridSpan w:val="3"/>
            <w:tcBorders>
              <w:top w:val="single" w:sz="4" w:space="0" w:color="auto"/>
              <w:left w:val="single" w:sz="4" w:space="0" w:color="auto"/>
              <w:bottom w:val="single" w:sz="4" w:space="0" w:color="auto"/>
              <w:right w:val="single" w:sz="4" w:space="0" w:color="auto"/>
            </w:tcBorders>
            <w:vAlign w:val="center"/>
            <w:hideMark/>
          </w:tcPr>
          <w:p w14:paraId="631A503D" w14:textId="77777777" w:rsidR="00CE0B9D" w:rsidRPr="00743B14" w:rsidRDefault="00CE0B9D" w:rsidP="00DC5B2E">
            <w:pPr>
              <w:spacing w:line="264" w:lineRule="auto"/>
              <w:jc w:val="right"/>
              <w:rPr>
                <w:rFonts w:asciiTheme="minorHAnsi" w:hAnsiTheme="minorHAnsi" w:cstheme="minorHAnsi"/>
                <w:sz w:val="22"/>
                <w:szCs w:val="22"/>
              </w:rPr>
            </w:pPr>
            <w:r w:rsidRPr="00743B14">
              <w:rPr>
                <w:rFonts w:asciiTheme="minorHAnsi" w:hAnsiTheme="minorHAnsi" w:cstheme="minorHAnsi"/>
                <w:sz w:val="22"/>
                <w:szCs w:val="22"/>
              </w:rPr>
              <w:t>Nazwa Wykonawcy</w:t>
            </w:r>
          </w:p>
        </w:tc>
        <w:tc>
          <w:tcPr>
            <w:tcW w:w="3543" w:type="dxa"/>
            <w:gridSpan w:val="2"/>
            <w:tcBorders>
              <w:top w:val="single" w:sz="4" w:space="0" w:color="auto"/>
              <w:left w:val="single" w:sz="4" w:space="0" w:color="auto"/>
              <w:bottom w:val="single" w:sz="4" w:space="0" w:color="auto"/>
              <w:right w:val="single" w:sz="4" w:space="0" w:color="auto"/>
            </w:tcBorders>
            <w:vAlign w:val="center"/>
            <w:hideMark/>
          </w:tcPr>
          <w:p w14:paraId="03850E14" w14:textId="77777777" w:rsidR="00CE0B9D" w:rsidRPr="00743B14" w:rsidRDefault="00CE0B9D" w:rsidP="00DC5B2E">
            <w:pPr>
              <w:spacing w:line="264" w:lineRule="auto"/>
              <w:rPr>
                <w:rFonts w:asciiTheme="minorHAnsi" w:hAnsiTheme="minorHAnsi" w:cstheme="minorHAnsi"/>
                <w:b/>
                <w:sz w:val="22"/>
                <w:szCs w:val="22"/>
              </w:rPr>
            </w:pPr>
          </w:p>
          <w:p w14:paraId="2279C78B" w14:textId="77777777" w:rsidR="00CE0B9D" w:rsidRPr="00743B14" w:rsidRDefault="00CE0B9D" w:rsidP="00DC5B2E">
            <w:pPr>
              <w:spacing w:line="264" w:lineRule="auto"/>
              <w:rPr>
                <w:rFonts w:asciiTheme="minorHAnsi" w:hAnsiTheme="minorHAnsi" w:cstheme="minorHAnsi"/>
                <w:b/>
                <w:sz w:val="22"/>
                <w:szCs w:val="22"/>
              </w:rPr>
            </w:pPr>
          </w:p>
        </w:tc>
      </w:tr>
      <w:tr w:rsidR="00743B14" w:rsidRPr="00743B14" w14:paraId="60462666" w14:textId="77777777" w:rsidTr="00DC5B2E">
        <w:trPr>
          <w:cantSplit/>
        </w:trPr>
        <w:tc>
          <w:tcPr>
            <w:tcW w:w="5529" w:type="dxa"/>
            <w:gridSpan w:val="3"/>
            <w:tcBorders>
              <w:top w:val="single" w:sz="4" w:space="0" w:color="auto"/>
              <w:left w:val="single" w:sz="4" w:space="0" w:color="auto"/>
              <w:bottom w:val="single" w:sz="4" w:space="0" w:color="auto"/>
              <w:right w:val="single" w:sz="4" w:space="0" w:color="auto"/>
            </w:tcBorders>
            <w:vAlign w:val="center"/>
          </w:tcPr>
          <w:p w14:paraId="6802D1CD" w14:textId="082F1069" w:rsidR="00CE0B9D" w:rsidRPr="00743B14" w:rsidRDefault="00CE0B9D" w:rsidP="00DC5B2E">
            <w:pPr>
              <w:spacing w:line="264" w:lineRule="auto"/>
              <w:jc w:val="right"/>
              <w:rPr>
                <w:rFonts w:asciiTheme="minorHAnsi" w:hAnsiTheme="minorHAnsi" w:cstheme="minorHAnsi"/>
                <w:sz w:val="22"/>
                <w:szCs w:val="22"/>
              </w:rPr>
            </w:pPr>
            <w:r w:rsidRPr="00743B14">
              <w:rPr>
                <w:rFonts w:asciiTheme="minorHAnsi" w:hAnsiTheme="minorHAnsi" w:cstheme="minorHAnsi"/>
                <w:sz w:val="22"/>
                <w:szCs w:val="22"/>
              </w:rPr>
              <w:t>Adres Wykonawcy</w:t>
            </w:r>
          </w:p>
        </w:tc>
        <w:tc>
          <w:tcPr>
            <w:tcW w:w="3543" w:type="dxa"/>
            <w:gridSpan w:val="2"/>
            <w:tcBorders>
              <w:top w:val="single" w:sz="4" w:space="0" w:color="auto"/>
              <w:left w:val="single" w:sz="4" w:space="0" w:color="auto"/>
              <w:bottom w:val="single" w:sz="4" w:space="0" w:color="auto"/>
              <w:right w:val="single" w:sz="4" w:space="0" w:color="auto"/>
            </w:tcBorders>
            <w:vAlign w:val="center"/>
          </w:tcPr>
          <w:p w14:paraId="4F379411" w14:textId="77777777" w:rsidR="00CE0B9D" w:rsidRPr="00743B14" w:rsidRDefault="00CE0B9D" w:rsidP="00DC5B2E">
            <w:pPr>
              <w:spacing w:line="264" w:lineRule="auto"/>
              <w:rPr>
                <w:rFonts w:asciiTheme="minorHAnsi" w:hAnsiTheme="minorHAnsi" w:cstheme="minorHAnsi"/>
                <w:b/>
                <w:sz w:val="22"/>
                <w:szCs w:val="22"/>
              </w:rPr>
            </w:pPr>
          </w:p>
          <w:p w14:paraId="22382DEA" w14:textId="77777777" w:rsidR="00CE0B9D" w:rsidRPr="00743B14" w:rsidRDefault="00CE0B9D" w:rsidP="00DC5B2E">
            <w:pPr>
              <w:spacing w:line="264" w:lineRule="auto"/>
              <w:rPr>
                <w:rFonts w:asciiTheme="minorHAnsi" w:hAnsiTheme="minorHAnsi" w:cstheme="minorHAnsi"/>
                <w:b/>
                <w:sz w:val="22"/>
                <w:szCs w:val="22"/>
              </w:rPr>
            </w:pPr>
          </w:p>
        </w:tc>
      </w:tr>
      <w:tr w:rsidR="00743B14" w:rsidRPr="00743B14" w14:paraId="11B361D9" w14:textId="77777777" w:rsidTr="00DC5B2E">
        <w:trPr>
          <w:cantSplit/>
        </w:trPr>
        <w:tc>
          <w:tcPr>
            <w:tcW w:w="5529" w:type="dxa"/>
            <w:gridSpan w:val="3"/>
            <w:tcBorders>
              <w:top w:val="single" w:sz="4" w:space="0" w:color="auto"/>
              <w:left w:val="single" w:sz="4" w:space="0" w:color="auto"/>
              <w:bottom w:val="single" w:sz="4" w:space="0" w:color="auto"/>
              <w:right w:val="single" w:sz="4" w:space="0" w:color="auto"/>
            </w:tcBorders>
            <w:vAlign w:val="center"/>
          </w:tcPr>
          <w:p w14:paraId="7E3C0053" w14:textId="77777777" w:rsidR="00CE0B9D" w:rsidRPr="00743B14" w:rsidRDefault="00CE0B9D" w:rsidP="00DC5B2E">
            <w:pPr>
              <w:spacing w:line="264" w:lineRule="auto"/>
              <w:jc w:val="right"/>
              <w:rPr>
                <w:rFonts w:asciiTheme="minorHAnsi" w:hAnsiTheme="minorHAnsi" w:cstheme="minorHAnsi"/>
                <w:sz w:val="22"/>
                <w:szCs w:val="22"/>
              </w:rPr>
            </w:pPr>
            <w:r w:rsidRPr="00743B14">
              <w:rPr>
                <w:rFonts w:asciiTheme="minorHAnsi" w:hAnsiTheme="minorHAnsi" w:cstheme="minorHAnsi"/>
                <w:sz w:val="22"/>
                <w:szCs w:val="22"/>
              </w:rPr>
              <w:t>REGON</w:t>
            </w:r>
          </w:p>
        </w:tc>
        <w:tc>
          <w:tcPr>
            <w:tcW w:w="3543" w:type="dxa"/>
            <w:gridSpan w:val="2"/>
            <w:tcBorders>
              <w:top w:val="single" w:sz="4" w:space="0" w:color="auto"/>
              <w:left w:val="single" w:sz="4" w:space="0" w:color="auto"/>
              <w:bottom w:val="single" w:sz="4" w:space="0" w:color="auto"/>
              <w:right w:val="single" w:sz="4" w:space="0" w:color="auto"/>
            </w:tcBorders>
            <w:vAlign w:val="center"/>
          </w:tcPr>
          <w:p w14:paraId="5EE57838" w14:textId="77777777" w:rsidR="00CE0B9D" w:rsidRPr="00743B14" w:rsidRDefault="00CE0B9D" w:rsidP="00DC5B2E">
            <w:pPr>
              <w:spacing w:line="264" w:lineRule="auto"/>
              <w:rPr>
                <w:rFonts w:asciiTheme="minorHAnsi" w:hAnsiTheme="minorHAnsi" w:cstheme="minorHAnsi"/>
                <w:b/>
                <w:sz w:val="22"/>
                <w:szCs w:val="22"/>
              </w:rPr>
            </w:pPr>
          </w:p>
          <w:p w14:paraId="2441F727" w14:textId="77777777" w:rsidR="00CE0B9D" w:rsidRPr="00743B14" w:rsidRDefault="00CE0B9D" w:rsidP="00DC5B2E">
            <w:pPr>
              <w:spacing w:line="264" w:lineRule="auto"/>
              <w:rPr>
                <w:rFonts w:asciiTheme="minorHAnsi" w:hAnsiTheme="minorHAnsi" w:cstheme="minorHAnsi"/>
                <w:b/>
                <w:sz w:val="22"/>
                <w:szCs w:val="22"/>
              </w:rPr>
            </w:pPr>
          </w:p>
        </w:tc>
      </w:tr>
      <w:tr w:rsidR="00743B14" w:rsidRPr="00743B14" w14:paraId="3A4EC15A" w14:textId="77777777" w:rsidTr="00DC5B2E">
        <w:trPr>
          <w:cantSplit/>
        </w:trPr>
        <w:tc>
          <w:tcPr>
            <w:tcW w:w="5529" w:type="dxa"/>
            <w:gridSpan w:val="3"/>
            <w:tcBorders>
              <w:top w:val="single" w:sz="4" w:space="0" w:color="auto"/>
              <w:left w:val="single" w:sz="4" w:space="0" w:color="auto"/>
              <w:bottom w:val="single" w:sz="4" w:space="0" w:color="auto"/>
              <w:right w:val="single" w:sz="4" w:space="0" w:color="auto"/>
            </w:tcBorders>
            <w:vAlign w:val="center"/>
          </w:tcPr>
          <w:p w14:paraId="29BD6AAB" w14:textId="77777777" w:rsidR="00CE0B9D" w:rsidRPr="00743B14" w:rsidRDefault="00CE0B9D" w:rsidP="00DC5B2E">
            <w:pPr>
              <w:spacing w:line="264" w:lineRule="auto"/>
              <w:jc w:val="right"/>
              <w:rPr>
                <w:rFonts w:asciiTheme="minorHAnsi" w:hAnsiTheme="minorHAnsi" w:cstheme="minorHAnsi"/>
                <w:sz w:val="22"/>
                <w:szCs w:val="22"/>
              </w:rPr>
            </w:pPr>
            <w:r w:rsidRPr="00743B14">
              <w:rPr>
                <w:rFonts w:asciiTheme="minorHAnsi" w:hAnsiTheme="minorHAnsi" w:cstheme="minorHAnsi"/>
                <w:sz w:val="22"/>
                <w:szCs w:val="22"/>
              </w:rPr>
              <w:t>NIP</w:t>
            </w:r>
          </w:p>
        </w:tc>
        <w:tc>
          <w:tcPr>
            <w:tcW w:w="3543" w:type="dxa"/>
            <w:gridSpan w:val="2"/>
            <w:tcBorders>
              <w:top w:val="single" w:sz="4" w:space="0" w:color="auto"/>
              <w:left w:val="single" w:sz="4" w:space="0" w:color="auto"/>
              <w:bottom w:val="single" w:sz="4" w:space="0" w:color="auto"/>
              <w:right w:val="single" w:sz="4" w:space="0" w:color="auto"/>
            </w:tcBorders>
            <w:vAlign w:val="center"/>
          </w:tcPr>
          <w:p w14:paraId="62B1FBBC" w14:textId="77777777" w:rsidR="00CE0B9D" w:rsidRPr="00743B14" w:rsidRDefault="00CE0B9D" w:rsidP="00DC5B2E">
            <w:pPr>
              <w:spacing w:line="264" w:lineRule="auto"/>
              <w:rPr>
                <w:rFonts w:asciiTheme="minorHAnsi" w:hAnsiTheme="minorHAnsi" w:cstheme="minorHAnsi"/>
                <w:b/>
                <w:sz w:val="22"/>
                <w:szCs w:val="22"/>
              </w:rPr>
            </w:pPr>
          </w:p>
          <w:p w14:paraId="61133E6D" w14:textId="77777777" w:rsidR="00CE0B9D" w:rsidRPr="00743B14" w:rsidRDefault="00CE0B9D" w:rsidP="00DC5B2E">
            <w:pPr>
              <w:spacing w:line="264" w:lineRule="auto"/>
              <w:rPr>
                <w:rFonts w:asciiTheme="minorHAnsi" w:hAnsiTheme="minorHAnsi" w:cstheme="minorHAnsi"/>
                <w:b/>
                <w:sz w:val="22"/>
                <w:szCs w:val="22"/>
              </w:rPr>
            </w:pPr>
          </w:p>
        </w:tc>
      </w:tr>
      <w:tr w:rsidR="00743B14" w:rsidRPr="00743B14" w14:paraId="697C42CE" w14:textId="77777777" w:rsidTr="00DC5B2E">
        <w:trPr>
          <w:cantSplit/>
        </w:trPr>
        <w:tc>
          <w:tcPr>
            <w:tcW w:w="5529" w:type="dxa"/>
            <w:gridSpan w:val="3"/>
            <w:tcBorders>
              <w:top w:val="single" w:sz="4" w:space="0" w:color="auto"/>
              <w:left w:val="single" w:sz="4" w:space="0" w:color="auto"/>
              <w:bottom w:val="single" w:sz="4" w:space="0" w:color="auto"/>
              <w:right w:val="single" w:sz="4" w:space="0" w:color="auto"/>
            </w:tcBorders>
            <w:vAlign w:val="center"/>
          </w:tcPr>
          <w:p w14:paraId="7A5C66CB" w14:textId="77777777" w:rsidR="00CE0B9D" w:rsidRPr="00743B14" w:rsidRDefault="00CE0B9D" w:rsidP="00DC5B2E">
            <w:pPr>
              <w:spacing w:line="264" w:lineRule="auto"/>
              <w:jc w:val="both"/>
              <w:rPr>
                <w:rFonts w:asciiTheme="minorHAnsi" w:hAnsiTheme="minorHAnsi" w:cstheme="minorHAnsi"/>
                <w:sz w:val="22"/>
                <w:szCs w:val="22"/>
              </w:rPr>
            </w:pPr>
            <w:r w:rsidRPr="00743B14">
              <w:rPr>
                <w:rFonts w:asciiTheme="minorHAnsi" w:hAnsiTheme="minorHAnsi" w:cstheme="minorHAnsi"/>
                <w:sz w:val="22"/>
                <w:szCs w:val="22"/>
              </w:rPr>
              <w:t>Osoba upoważniona do kontaktu z Zamawiającym (imię, nazwisko, telefon)</w:t>
            </w:r>
          </w:p>
        </w:tc>
        <w:tc>
          <w:tcPr>
            <w:tcW w:w="3543" w:type="dxa"/>
            <w:gridSpan w:val="2"/>
            <w:tcBorders>
              <w:top w:val="single" w:sz="4" w:space="0" w:color="auto"/>
              <w:left w:val="single" w:sz="4" w:space="0" w:color="auto"/>
              <w:bottom w:val="single" w:sz="4" w:space="0" w:color="auto"/>
              <w:right w:val="single" w:sz="4" w:space="0" w:color="auto"/>
            </w:tcBorders>
            <w:vAlign w:val="center"/>
          </w:tcPr>
          <w:p w14:paraId="45E0766D" w14:textId="77777777" w:rsidR="00CE0B9D" w:rsidRPr="00743B14" w:rsidRDefault="00CE0B9D" w:rsidP="00DC5B2E">
            <w:pPr>
              <w:spacing w:line="264" w:lineRule="auto"/>
              <w:rPr>
                <w:rFonts w:asciiTheme="minorHAnsi" w:hAnsiTheme="minorHAnsi" w:cstheme="minorHAnsi"/>
                <w:b/>
                <w:sz w:val="22"/>
                <w:szCs w:val="22"/>
              </w:rPr>
            </w:pPr>
          </w:p>
          <w:p w14:paraId="4F2C1707" w14:textId="77777777" w:rsidR="00CE0B9D" w:rsidRPr="00743B14" w:rsidRDefault="00CE0B9D" w:rsidP="00DC5B2E">
            <w:pPr>
              <w:spacing w:line="264" w:lineRule="auto"/>
              <w:rPr>
                <w:rFonts w:asciiTheme="minorHAnsi" w:hAnsiTheme="minorHAnsi" w:cstheme="minorHAnsi"/>
                <w:b/>
                <w:sz w:val="22"/>
                <w:szCs w:val="22"/>
              </w:rPr>
            </w:pPr>
          </w:p>
        </w:tc>
      </w:tr>
      <w:tr w:rsidR="00743B14" w:rsidRPr="00743B14" w14:paraId="331F065E" w14:textId="77777777" w:rsidTr="00DC5B2E">
        <w:trPr>
          <w:cantSplit/>
        </w:trPr>
        <w:tc>
          <w:tcPr>
            <w:tcW w:w="5529" w:type="dxa"/>
            <w:gridSpan w:val="3"/>
            <w:tcBorders>
              <w:top w:val="single" w:sz="4" w:space="0" w:color="auto"/>
              <w:left w:val="single" w:sz="4" w:space="0" w:color="auto"/>
              <w:bottom w:val="single" w:sz="4" w:space="0" w:color="auto"/>
              <w:right w:val="single" w:sz="4" w:space="0" w:color="auto"/>
            </w:tcBorders>
            <w:vAlign w:val="center"/>
          </w:tcPr>
          <w:p w14:paraId="5F1BBBD1" w14:textId="77777777" w:rsidR="00CE0B9D" w:rsidRPr="00743B14" w:rsidRDefault="00CE0B9D" w:rsidP="00DC5B2E">
            <w:pPr>
              <w:spacing w:line="264" w:lineRule="auto"/>
              <w:jc w:val="right"/>
              <w:rPr>
                <w:rFonts w:asciiTheme="minorHAnsi" w:hAnsiTheme="minorHAnsi" w:cstheme="minorHAnsi"/>
                <w:sz w:val="22"/>
                <w:szCs w:val="22"/>
              </w:rPr>
            </w:pPr>
            <w:r w:rsidRPr="00743B14">
              <w:rPr>
                <w:rFonts w:asciiTheme="minorHAnsi" w:hAnsiTheme="minorHAnsi" w:cstheme="minorHAnsi"/>
                <w:sz w:val="22"/>
                <w:szCs w:val="22"/>
              </w:rPr>
              <w:t>adres poczty e-mail:</w:t>
            </w:r>
          </w:p>
        </w:tc>
        <w:tc>
          <w:tcPr>
            <w:tcW w:w="3543" w:type="dxa"/>
            <w:gridSpan w:val="2"/>
            <w:tcBorders>
              <w:top w:val="single" w:sz="4" w:space="0" w:color="auto"/>
              <w:left w:val="single" w:sz="4" w:space="0" w:color="auto"/>
              <w:bottom w:val="single" w:sz="4" w:space="0" w:color="auto"/>
              <w:right w:val="single" w:sz="4" w:space="0" w:color="auto"/>
            </w:tcBorders>
            <w:vAlign w:val="center"/>
          </w:tcPr>
          <w:p w14:paraId="460118BE" w14:textId="77777777" w:rsidR="00CE0B9D" w:rsidRPr="00743B14" w:rsidRDefault="00CE0B9D" w:rsidP="00DC5B2E">
            <w:pPr>
              <w:spacing w:line="264" w:lineRule="auto"/>
              <w:rPr>
                <w:rFonts w:asciiTheme="minorHAnsi" w:hAnsiTheme="minorHAnsi" w:cstheme="minorHAnsi"/>
                <w:b/>
                <w:sz w:val="22"/>
                <w:szCs w:val="22"/>
              </w:rPr>
            </w:pPr>
          </w:p>
        </w:tc>
      </w:tr>
      <w:tr w:rsidR="00743B14" w:rsidRPr="00743B14" w14:paraId="779B6BF3" w14:textId="77777777" w:rsidTr="00DC5B2E">
        <w:trPr>
          <w:cantSplit/>
          <w:trHeight w:val="343"/>
        </w:trPr>
        <w:tc>
          <w:tcPr>
            <w:tcW w:w="9072" w:type="dxa"/>
            <w:gridSpan w:val="5"/>
            <w:tcBorders>
              <w:top w:val="single" w:sz="4" w:space="0" w:color="auto"/>
              <w:left w:val="single" w:sz="4" w:space="0" w:color="auto"/>
              <w:bottom w:val="single" w:sz="4" w:space="0" w:color="auto"/>
              <w:right w:val="single" w:sz="4" w:space="0" w:color="auto"/>
            </w:tcBorders>
            <w:vAlign w:val="center"/>
          </w:tcPr>
          <w:p w14:paraId="484419B7" w14:textId="77777777" w:rsidR="00CE0B9D" w:rsidRPr="00743B14" w:rsidRDefault="00CE0B9D" w:rsidP="00DC5B2E">
            <w:pPr>
              <w:spacing w:line="264" w:lineRule="auto"/>
              <w:jc w:val="center"/>
              <w:rPr>
                <w:rFonts w:asciiTheme="minorHAnsi" w:hAnsiTheme="minorHAnsi" w:cstheme="minorHAnsi"/>
                <w:b/>
                <w:sz w:val="22"/>
                <w:szCs w:val="22"/>
              </w:rPr>
            </w:pPr>
            <w:r w:rsidRPr="00743B14">
              <w:rPr>
                <w:rFonts w:asciiTheme="minorHAnsi" w:hAnsiTheme="minorHAnsi" w:cstheme="minorHAnsi"/>
                <w:sz w:val="22"/>
                <w:szCs w:val="22"/>
              </w:rPr>
              <w:t>Status Wykonawcy (zaznaczyć jedno z poniższych):</w:t>
            </w:r>
          </w:p>
        </w:tc>
      </w:tr>
      <w:tr w:rsidR="00CE0B9D" w:rsidRPr="00743B14" w14:paraId="5BA9BD26" w14:textId="77777777" w:rsidTr="00DC5B2E">
        <w:trPr>
          <w:cantSplit/>
          <w:trHeight w:val="397"/>
        </w:trPr>
        <w:tc>
          <w:tcPr>
            <w:tcW w:w="2268" w:type="dxa"/>
            <w:tcBorders>
              <w:top w:val="single" w:sz="4" w:space="0" w:color="auto"/>
              <w:left w:val="single" w:sz="4" w:space="0" w:color="auto"/>
              <w:bottom w:val="single" w:sz="4" w:space="0" w:color="auto"/>
              <w:right w:val="single" w:sz="4" w:space="0" w:color="auto"/>
            </w:tcBorders>
            <w:vAlign w:val="center"/>
          </w:tcPr>
          <w:p w14:paraId="20894DC1" w14:textId="77777777" w:rsidR="00CE0B9D" w:rsidRPr="00743B14" w:rsidRDefault="00CE0B9D" w:rsidP="00DC5B2E">
            <w:pPr>
              <w:spacing w:line="264" w:lineRule="auto"/>
              <w:jc w:val="center"/>
              <w:rPr>
                <w:rFonts w:asciiTheme="minorHAnsi" w:hAnsiTheme="minorHAnsi" w:cstheme="minorHAnsi"/>
                <w:sz w:val="22"/>
                <w:szCs w:val="22"/>
              </w:rPr>
            </w:pPr>
            <w:r w:rsidRPr="00743B14">
              <w:rPr>
                <w:rFonts w:asciiTheme="minorHAnsi" w:hAnsiTheme="minorHAnsi" w:cstheme="minorHAnsi"/>
                <w:sz w:val="22"/>
                <w:szCs w:val="22"/>
              </w:rPr>
              <w:fldChar w:fldCharType="begin">
                <w:ffData>
                  <w:name w:val="Wybór36"/>
                  <w:enabled/>
                  <w:calcOnExit w:val="0"/>
                  <w:checkBox>
                    <w:sizeAuto/>
                    <w:default w:val="0"/>
                  </w:checkBox>
                </w:ffData>
              </w:fldChar>
            </w:r>
            <w:r w:rsidRPr="00743B14">
              <w:rPr>
                <w:rFonts w:asciiTheme="minorHAnsi" w:hAnsiTheme="minorHAnsi" w:cstheme="minorHAnsi"/>
                <w:sz w:val="22"/>
                <w:szCs w:val="22"/>
              </w:rPr>
              <w:instrText xml:space="preserve"> FORMCHECKBOX </w:instrText>
            </w:r>
            <w:r w:rsidRPr="00743B14">
              <w:rPr>
                <w:rFonts w:asciiTheme="minorHAnsi" w:hAnsiTheme="minorHAnsi" w:cstheme="minorHAnsi"/>
                <w:sz w:val="22"/>
                <w:szCs w:val="22"/>
              </w:rPr>
            </w:r>
            <w:r w:rsidRPr="00743B14">
              <w:rPr>
                <w:rFonts w:asciiTheme="minorHAnsi" w:hAnsiTheme="minorHAnsi" w:cstheme="minorHAnsi"/>
                <w:sz w:val="22"/>
                <w:szCs w:val="22"/>
              </w:rPr>
              <w:fldChar w:fldCharType="separate"/>
            </w:r>
            <w:r w:rsidRPr="00743B14">
              <w:rPr>
                <w:rFonts w:asciiTheme="minorHAnsi" w:hAnsiTheme="minorHAnsi" w:cstheme="minorHAnsi"/>
                <w:sz w:val="22"/>
                <w:szCs w:val="22"/>
              </w:rPr>
              <w:fldChar w:fldCharType="end"/>
            </w:r>
            <w:r w:rsidRPr="00743B14">
              <w:rPr>
                <w:rFonts w:asciiTheme="minorHAnsi" w:hAnsiTheme="minorHAnsi" w:cstheme="minorHAnsi"/>
                <w:sz w:val="22"/>
                <w:szCs w:val="22"/>
              </w:rPr>
              <w:t xml:space="preserve"> mikro przedsiębiorstwo</w:t>
            </w:r>
          </w:p>
        </w:tc>
        <w:tc>
          <w:tcPr>
            <w:tcW w:w="2127" w:type="dxa"/>
            <w:tcBorders>
              <w:top w:val="single" w:sz="4" w:space="0" w:color="auto"/>
              <w:left w:val="single" w:sz="4" w:space="0" w:color="auto"/>
              <w:bottom w:val="single" w:sz="4" w:space="0" w:color="auto"/>
              <w:right w:val="single" w:sz="4" w:space="0" w:color="auto"/>
            </w:tcBorders>
            <w:vAlign w:val="center"/>
          </w:tcPr>
          <w:p w14:paraId="4E789DFC" w14:textId="77777777" w:rsidR="00CE0B9D" w:rsidRPr="00743B14" w:rsidRDefault="00CE0B9D" w:rsidP="00DC5B2E">
            <w:pPr>
              <w:spacing w:line="264" w:lineRule="auto"/>
              <w:jc w:val="center"/>
              <w:rPr>
                <w:rFonts w:asciiTheme="minorHAnsi" w:hAnsiTheme="minorHAnsi" w:cstheme="minorHAnsi"/>
                <w:sz w:val="22"/>
                <w:szCs w:val="22"/>
              </w:rPr>
            </w:pPr>
            <w:r w:rsidRPr="00743B14">
              <w:rPr>
                <w:rFonts w:asciiTheme="minorHAnsi" w:hAnsiTheme="minorHAnsi" w:cstheme="minorHAnsi"/>
                <w:sz w:val="22"/>
                <w:szCs w:val="22"/>
              </w:rPr>
              <w:fldChar w:fldCharType="begin">
                <w:ffData>
                  <w:name w:val="Wybór36"/>
                  <w:enabled/>
                  <w:calcOnExit w:val="0"/>
                  <w:checkBox>
                    <w:sizeAuto/>
                    <w:default w:val="0"/>
                  </w:checkBox>
                </w:ffData>
              </w:fldChar>
            </w:r>
            <w:r w:rsidRPr="00743B14">
              <w:rPr>
                <w:rFonts w:asciiTheme="minorHAnsi" w:hAnsiTheme="minorHAnsi" w:cstheme="minorHAnsi"/>
                <w:sz w:val="22"/>
                <w:szCs w:val="22"/>
              </w:rPr>
              <w:instrText xml:space="preserve"> FORMCHECKBOX </w:instrText>
            </w:r>
            <w:r w:rsidRPr="00743B14">
              <w:rPr>
                <w:rFonts w:asciiTheme="minorHAnsi" w:hAnsiTheme="minorHAnsi" w:cstheme="minorHAnsi"/>
                <w:sz w:val="22"/>
                <w:szCs w:val="22"/>
              </w:rPr>
            </w:r>
            <w:r w:rsidRPr="00743B14">
              <w:rPr>
                <w:rFonts w:asciiTheme="minorHAnsi" w:hAnsiTheme="minorHAnsi" w:cstheme="minorHAnsi"/>
                <w:sz w:val="22"/>
                <w:szCs w:val="22"/>
              </w:rPr>
              <w:fldChar w:fldCharType="separate"/>
            </w:r>
            <w:r w:rsidRPr="00743B14">
              <w:rPr>
                <w:rFonts w:asciiTheme="minorHAnsi" w:hAnsiTheme="minorHAnsi" w:cstheme="minorHAnsi"/>
                <w:sz w:val="22"/>
                <w:szCs w:val="22"/>
              </w:rPr>
              <w:fldChar w:fldCharType="end"/>
            </w:r>
            <w:r w:rsidRPr="00743B14">
              <w:rPr>
                <w:rFonts w:asciiTheme="minorHAnsi" w:hAnsiTheme="minorHAnsi" w:cstheme="minorHAnsi"/>
                <w:sz w:val="22"/>
                <w:szCs w:val="22"/>
              </w:rPr>
              <w:t xml:space="preserve"> małe przedsiębiorstwo</w:t>
            </w:r>
          </w:p>
        </w:tc>
        <w:tc>
          <w:tcPr>
            <w:tcW w:w="2409" w:type="dxa"/>
            <w:gridSpan w:val="2"/>
            <w:tcBorders>
              <w:top w:val="single" w:sz="4" w:space="0" w:color="auto"/>
              <w:left w:val="single" w:sz="4" w:space="0" w:color="auto"/>
              <w:bottom w:val="single" w:sz="4" w:space="0" w:color="auto"/>
              <w:right w:val="single" w:sz="4" w:space="0" w:color="auto"/>
            </w:tcBorders>
            <w:vAlign w:val="center"/>
          </w:tcPr>
          <w:p w14:paraId="0451A138" w14:textId="77777777" w:rsidR="00CE0B9D" w:rsidRPr="00743B14" w:rsidRDefault="00CE0B9D" w:rsidP="00DC5B2E">
            <w:pPr>
              <w:spacing w:line="264" w:lineRule="auto"/>
              <w:jc w:val="center"/>
              <w:rPr>
                <w:rFonts w:asciiTheme="minorHAnsi" w:hAnsiTheme="minorHAnsi" w:cstheme="minorHAnsi"/>
                <w:sz w:val="22"/>
                <w:szCs w:val="22"/>
              </w:rPr>
            </w:pPr>
            <w:r w:rsidRPr="00743B14">
              <w:rPr>
                <w:rFonts w:asciiTheme="minorHAnsi" w:hAnsiTheme="minorHAnsi" w:cstheme="minorHAnsi"/>
                <w:sz w:val="22"/>
                <w:szCs w:val="22"/>
              </w:rPr>
              <w:fldChar w:fldCharType="begin">
                <w:ffData>
                  <w:name w:val="Wybór36"/>
                  <w:enabled/>
                  <w:calcOnExit w:val="0"/>
                  <w:checkBox>
                    <w:sizeAuto/>
                    <w:default w:val="0"/>
                  </w:checkBox>
                </w:ffData>
              </w:fldChar>
            </w:r>
            <w:r w:rsidRPr="00743B14">
              <w:rPr>
                <w:rFonts w:asciiTheme="minorHAnsi" w:hAnsiTheme="minorHAnsi" w:cstheme="minorHAnsi"/>
                <w:sz w:val="22"/>
                <w:szCs w:val="22"/>
              </w:rPr>
              <w:instrText xml:space="preserve"> FORMCHECKBOX </w:instrText>
            </w:r>
            <w:r w:rsidRPr="00743B14">
              <w:rPr>
                <w:rFonts w:asciiTheme="minorHAnsi" w:hAnsiTheme="minorHAnsi" w:cstheme="minorHAnsi"/>
                <w:sz w:val="22"/>
                <w:szCs w:val="22"/>
              </w:rPr>
            </w:r>
            <w:r w:rsidRPr="00743B14">
              <w:rPr>
                <w:rFonts w:asciiTheme="minorHAnsi" w:hAnsiTheme="minorHAnsi" w:cstheme="minorHAnsi"/>
                <w:sz w:val="22"/>
                <w:szCs w:val="22"/>
              </w:rPr>
              <w:fldChar w:fldCharType="separate"/>
            </w:r>
            <w:r w:rsidRPr="00743B14">
              <w:rPr>
                <w:rFonts w:asciiTheme="minorHAnsi" w:hAnsiTheme="minorHAnsi" w:cstheme="minorHAnsi"/>
                <w:sz w:val="22"/>
                <w:szCs w:val="22"/>
              </w:rPr>
              <w:fldChar w:fldCharType="end"/>
            </w:r>
            <w:r w:rsidRPr="00743B14">
              <w:rPr>
                <w:rFonts w:asciiTheme="minorHAnsi" w:hAnsiTheme="minorHAnsi" w:cstheme="minorHAnsi"/>
                <w:sz w:val="22"/>
                <w:szCs w:val="22"/>
              </w:rPr>
              <w:t xml:space="preserve"> średnie przedsiębiorstwo</w:t>
            </w:r>
          </w:p>
        </w:tc>
        <w:tc>
          <w:tcPr>
            <w:tcW w:w="2268" w:type="dxa"/>
            <w:tcBorders>
              <w:top w:val="single" w:sz="4" w:space="0" w:color="auto"/>
              <w:left w:val="single" w:sz="4" w:space="0" w:color="auto"/>
              <w:bottom w:val="single" w:sz="4" w:space="0" w:color="auto"/>
              <w:right w:val="single" w:sz="4" w:space="0" w:color="auto"/>
            </w:tcBorders>
            <w:vAlign w:val="center"/>
          </w:tcPr>
          <w:p w14:paraId="4AA29E8F" w14:textId="77777777" w:rsidR="00CE0B9D" w:rsidRPr="00743B14" w:rsidRDefault="00CE0B9D" w:rsidP="00DC5B2E">
            <w:pPr>
              <w:spacing w:line="264" w:lineRule="auto"/>
              <w:jc w:val="center"/>
              <w:rPr>
                <w:rFonts w:asciiTheme="minorHAnsi" w:hAnsiTheme="minorHAnsi" w:cstheme="minorHAnsi"/>
                <w:sz w:val="22"/>
                <w:szCs w:val="22"/>
              </w:rPr>
            </w:pPr>
            <w:r w:rsidRPr="00743B14">
              <w:rPr>
                <w:rFonts w:asciiTheme="minorHAnsi" w:hAnsiTheme="minorHAnsi" w:cstheme="minorHAnsi"/>
                <w:sz w:val="22"/>
                <w:szCs w:val="22"/>
              </w:rPr>
              <w:fldChar w:fldCharType="begin">
                <w:ffData>
                  <w:name w:val="Wybór36"/>
                  <w:enabled/>
                  <w:calcOnExit w:val="0"/>
                  <w:checkBox>
                    <w:sizeAuto/>
                    <w:default w:val="0"/>
                  </w:checkBox>
                </w:ffData>
              </w:fldChar>
            </w:r>
            <w:r w:rsidRPr="00743B14">
              <w:rPr>
                <w:rFonts w:asciiTheme="minorHAnsi" w:hAnsiTheme="minorHAnsi" w:cstheme="minorHAnsi"/>
                <w:sz w:val="22"/>
                <w:szCs w:val="22"/>
              </w:rPr>
              <w:instrText xml:space="preserve"> FORMCHECKBOX </w:instrText>
            </w:r>
            <w:r w:rsidRPr="00743B14">
              <w:rPr>
                <w:rFonts w:asciiTheme="minorHAnsi" w:hAnsiTheme="minorHAnsi" w:cstheme="minorHAnsi"/>
                <w:sz w:val="22"/>
                <w:szCs w:val="22"/>
              </w:rPr>
            </w:r>
            <w:r w:rsidRPr="00743B14">
              <w:rPr>
                <w:rFonts w:asciiTheme="minorHAnsi" w:hAnsiTheme="minorHAnsi" w:cstheme="minorHAnsi"/>
                <w:sz w:val="22"/>
                <w:szCs w:val="22"/>
              </w:rPr>
              <w:fldChar w:fldCharType="separate"/>
            </w:r>
            <w:r w:rsidRPr="00743B14">
              <w:rPr>
                <w:rFonts w:asciiTheme="minorHAnsi" w:hAnsiTheme="minorHAnsi" w:cstheme="minorHAnsi"/>
                <w:sz w:val="22"/>
                <w:szCs w:val="22"/>
              </w:rPr>
              <w:fldChar w:fldCharType="end"/>
            </w:r>
            <w:r w:rsidRPr="00743B14">
              <w:rPr>
                <w:rFonts w:asciiTheme="minorHAnsi" w:hAnsiTheme="minorHAnsi" w:cstheme="minorHAnsi"/>
                <w:sz w:val="22"/>
                <w:szCs w:val="22"/>
              </w:rPr>
              <w:t xml:space="preserve"> duże przedsiębiorstwo</w:t>
            </w:r>
          </w:p>
        </w:tc>
      </w:tr>
    </w:tbl>
    <w:p w14:paraId="19CA358C" w14:textId="77777777" w:rsidR="00CE0B9D" w:rsidRPr="00743B14" w:rsidRDefault="00CE0B9D" w:rsidP="00CE0B9D">
      <w:pPr>
        <w:pStyle w:val="Standard"/>
        <w:spacing w:line="264" w:lineRule="auto"/>
        <w:rPr>
          <w:rStyle w:val="Brak"/>
          <w:b/>
          <w:bCs/>
          <w:sz w:val="22"/>
          <w:szCs w:val="22"/>
        </w:rPr>
      </w:pPr>
    </w:p>
    <w:p w14:paraId="7D74EE0F" w14:textId="77777777" w:rsidR="00CE0B9D" w:rsidRPr="00743B14" w:rsidRDefault="00CE0B9D" w:rsidP="00CE0B9D">
      <w:pPr>
        <w:pStyle w:val="Standard"/>
        <w:spacing w:line="264" w:lineRule="auto"/>
        <w:rPr>
          <w:rStyle w:val="Brak"/>
          <w:rFonts w:asciiTheme="minorHAnsi" w:eastAsia="Arial" w:hAnsiTheme="minorHAnsi" w:cstheme="minorHAnsi"/>
          <w:b/>
          <w:bCs/>
          <w:sz w:val="22"/>
          <w:szCs w:val="22"/>
          <w:lang w:val="pl-PL"/>
        </w:rPr>
      </w:pPr>
      <w:r w:rsidRPr="00743B14">
        <w:rPr>
          <w:rStyle w:val="Brak"/>
          <w:rFonts w:asciiTheme="minorHAnsi" w:hAnsiTheme="minorHAnsi" w:cstheme="minorHAnsi"/>
          <w:b/>
          <w:bCs/>
          <w:sz w:val="22"/>
          <w:szCs w:val="22"/>
          <w:lang w:val="pl-PL"/>
        </w:rPr>
        <w:t>DEKLARACJA WYKONAWCY</w:t>
      </w:r>
    </w:p>
    <w:p w14:paraId="09DDAA1E" w14:textId="426C5EAA" w:rsidR="00CE0B9D" w:rsidRPr="00743B14" w:rsidRDefault="00CE0B9D" w:rsidP="00CE0B9D">
      <w:pPr>
        <w:pStyle w:val="Tekstpodstawowywcity3"/>
        <w:spacing w:after="0" w:line="264" w:lineRule="auto"/>
        <w:ind w:left="0"/>
        <w:jc w:val="both"/>
        <w:rPr>
          <w:rFonts w:asciiTheme="minorHAnsi" w:hAnsiTheme="minorHAnsi" w:cstheme="minorHAnsi"/>
          <w:bCs/>
          <w:sz w:val="22"/>
          <w:szCs w:val="22"/>
        </w:rPr>
      </w:pPr>
      <w:r w:rsidRPr="00743B14">
        <w:rPr>
          <w:rFonts w:asciiTheme="minorHAnsi" w:hAnsiTheme="minorHAnsi" w:cstheme="minorHAnsi"/>
          <w:sz w:val="22"/>
          <w:szCs w:val="22"/>
        </w:rPr>
        <w:t xml:space="preserve">W związku z ogłoszonym przez Zamawiającego postępowaniem o udzielenie zamówienia publicznego prowadzonym w trybie </w:t>
      </w:r>
      <w:r w:rsidRPr="00743B14">
        <w:rPr>
          <w:rFonts w:asciiTheme="minorHAnsi" w:hAnsiTheme="minorHAnsi" w:cstheme="minorHAnsi"/>
          <w:sz w:val="22"/>
          <w:szCs w:val="22"/>
          <w:lang w:val="pl-PL"/>
        </w:rPr>
        <w:t>podstawowym, o którym mowa w art. 275 pkt 1 ustawy Prawo zamówień publicznych</w:t>
      </w:r>
      <w:r w:rsidRPr="00743B14">
        <w:rPr>
          <w:rFonts w:asciiTheme="minorHAnsi" w:hAnsiTheme="minorHAnsi" w:cstheme="minorHAnsi"/>
          <w:sz w:val="22"/>
          <w:szCs w:val="22"/>
        </w:rPr>
        <w:t xml:space="preserve"> pn.: </w:t>
      </w:r>
      <w:r w:rsidRPr="00743B14">
        <w:rPr>
          <w:rFonts w:asciiTheme="minorHAnsi" w:hAnsiTheme="minorHAnsi" w:cstheme="minorHAnsi"/>
          <w:b/>
          <w:sz w:val="22"/>
          <w:szCs w:val="22"/>
        </w:rPr>
        <w:t>„</w:t>
      </w:r>
      <w:r w:rsidRPr="00743B14">
        <w:rPr>
          <w:rFonts w:asciiTheme="minorHAnsi" w:hAnsiTheme="minorHAnsi" w:cstheme="minorHAnsi"/>
          <w:b/>
          <w:sz w:val="22"/>
          <w:szCs w:val="22"/>
          <w:lang w:val="pl-PL"/>
        </w:rPr>
        <w:t>U</w:t>
      </w:r>
      <w:r w:rsidRPr="00743B14">
        <w:rPr>
          <w:rFonts w:asciiTheme="minorHAnsi" w:hAnsiTheme="minorHAnsi" w:cstheme="minorHAnsi"/>
          <w:b/>
          <w:bCs/>
          <w:sz w:val="22"/>
          <w:szCs w:val="22"/>
        </w:rPr>
        <w:t>sługi ochrony fizycznej obiektów, osób i mienia w Narodowym Muzeum Technik</w:t>
      </w:r>
      <w:r w:rsidRPr="00743B14">
        <w:rPr>
          <w:rFonts w:asciiTheme="minorHAnsi" w:eastAsia="Calibri" w:hAnsiTheme="minorHAnsi" w:cstheme="minorHAnsi"/>
          <w:b/>
          <w:bCs/>
          <w:sz w:val="22"/>
          <w:szCs w:val="22"/>
        </w:rPr>
        <w:t xml:space="preserve">” </w:t>
      </w:r>
      <w:r w:rsidRPr="00743B14">
        <w:rPr>
          <w:rFonts w:asciiTheme="minorHAnsi" w:hAnsiTheme="minorHAnsi" w:cstheme="minorHAnsi"/>
          <w:bCs/>
          <w:sz w:val="22"/>
          <w:szCs w:val="22"/>
        </w:rPr>
        <w:t>składamy</w:t>
      </w:r>
      <w:r w:rsidRPr="00743B14">
        <w:rPr>
          <w:rFonts w:asciiTheme="minorHAnsi" w:hAnsiTheme="minorHAnsi" w:cstheme="minorHAnsi"/>
          <w:b/>
          <w:bCs/>
          <w:sz w:val="22"/>
          <w:szCs w:val="22"/>
        </w:rPr>
        <w:t xml:space="preserve"> </w:t>
      </w:r>
      <w:r w:rsidRPr="00743B14">
        <w:rPr>
          <w:rFonts w:asciiTheme="minorHAnsi" w:hAnsiTheme="minorHAnsi" w:cstheme="minorHAnsi"/>
          <w:bCs/>
          <w:sz w:val="22"/>
          <w:szCs w:val="22"/>
        </w:rPr>
        <w:t>niniejszą ofertę</w:t>
      </w:r>
      <w:r w:rsidRPr="00743B14">
        <w:rPr>
          <w:rFonts w:asciiTheme="minorHAnsi" w:hAnsiTheme="minorHAnsi" w:cstheme="minorHAnsi"/>
          <w:b/>
          <w:bCs/>
          <w:sz w:val="22"/>
          <w:szCs w:val="22"/>
        </w:rPr>
        <w:t xml:space="preserve"> </w:t>
      </w:r>
      <w:r w:rsidRPr="00743B14">
        <w:rPr>
          <w:rFonts w:asciiTheme="minorHAnsi" w:hAnsiTheme="minorHAnsi" w:cstheme="minorHAnsi"/>
          <w:bCs/>
          <w:sz w:val="22"/>
          <w:szCs w:val="22"/>
        </w:rPr>
        <w:t xml:space="preserve">akceptując wymogi udziału w postępowaniu określone w Specyfikacji Warunków Zamówienia. </w:t>
      </w:r>
    </w:p>
    <w:p w14:paraId="536071E2" w14:textId="77777777" w:rsidR="00761274" w:rsidRPr="00743B14" w:rsidRDefault="00761274" w:rsidP="00CE0B9D">
      <w:pPr>
        <w:pStyle w:val="Tekstpodstawowywcity3"/>
        <w:spacing w:after="0" w:line="264" w:lineRule="auto"/>
        <w:ind w:left="0"/>
        <w:jc w:val="both"/>
        <w:rPr>
          <w:rFonts w:asciiTheme="minorHAnsi" w:hAnsiTheme="minorHAnsi" w:cstheme="minorHAnsi"/>
          <w:sz w:val="22"/>
          <w:szCs w:val="22"/>
        </w:rPr>
      </w:pPr>
    </w:p>
    <w:p w14:paraId="3844A4B4" w14:textId="596DF5FB" w:rsidR="00CE0B9D" w:rsidRPr="00743B14" w:rsidRDefault="00761274" w:rsidP="00761274">
      <w:pPr>
        <w:pStyle w:val="Akapitzlist"/>
        <w:numPr>
          <w:ilvl w:val="3"/>
          <w:numId w:val="7"/>
        </w:numPr>
        <w:tabs>
          <w:tab w:val="clear" w:pos="2880"/>
        </w:tabs>
        <w:ind w:left="567"/>
        <w:rPr>
          <w:rFonts w:ascii="Calibri" w:hAnsi="Calibri" w:cs="Calibri"/>
          <w:sz w:val="22"/>
          <w:szCs w:val="22"/>
        </w:rPr>
      </w:pPr>
      <w:r w:rsidRPr="00743B14">
        <w:rPr>
          <w:rFonts w:ascii="Calibri" w:hAnsi="Calibri" w:cs="Calibri"/>
          <w:sz w:val="22"/>
          <w:szCs w:val="22"/>
        </w:rPr>
        <w:t>O</w:t>
      </w:r>
      <w:r w:rsidR="00CE0B9D" w:rsidRPr="00743B14">
        <w:rPr>
          <w:rFonts w:ascii="Calibri" w:hAnsi="Calibri" w:cs="Calibri"/>
          <w:sz w:val="22"/>
          <w:szCs w:val="22"/>
        </w:rPr>
        <w:t xml:space="preserve">feruję/oferujemy </w:t>
      </w:r>
      <w:r w:rsidR="00CE0B9D" w:rsidRPr="00743B14">
        <w:rPr>
          <w:rFonts w:ascii="Calibri" w:hAnsi="Calibri" w:cs="Calibri"/>
          <w:b/>
          <w:bCs/>
          <w:sz w:val="22"/>
          <w:szCs w:val="22"/>
        </w:rPr>
        <w:t>w zakresie części nr 1 zamówienia (Usługi ochrony fizycznej obiektów, osób i mienia w oddziale Narodowego Muzeum Techniki w Chlewiskach</w:t>
      </w:r>
      <w:r w:rsidR="00CE0B9D" w:rsidRPr="00743B14">
        <w:rPr>
          <w:rFonts w:ascii="Calibri" w:hAnsi="Calibri" w:cs="Calibri"/>
          <w:b/>
          <w:sz w:val="22"/>
          <w:szCs w:val="22"/>
          <w:lang w:eastAsia="pl-PL"/>
        </w:rPr>
        <w:t>)</w:t>
      </w:r>
      <w:r w:rsidR="00CE0B9D" w:rsidRPr="00743B14">
        <w:rPr>
          <w:rFonts w:ascii="Calibri" w:hAnsi="Calibri" w:cs="Calibri"/>
          <w:sz w:val="22"/>
          <w:szCs w:val="22"/>
        </w:rPr>
        <w:t>:</w:t>
      </w:r>
    </w:p>
    <w:tbl>
      <w:tblPr>
        <w:tblW w:w="9278"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CellMar>
          <w:left w:w="0" w:type="dxa"/>
          <w:right w:w="0" w:type="dxa"/>
        </w:tblCellMar>
        <w:tblLook w:val="04A0" w:firstRow="1" w:lastRow="0" w:firstColumn="1" w:lastColumn="0" w:noHBand="0" w:noVBand="1"/>
      </w:tblPr>
      <w:tblGrid>
        <w:gridCol w:w="3681"/>
        <w:gridCol w:w="5597"/>
      </w:tblGrid>
      <w:tr w:rsidR="00E1288A" w:rsidRPr="00743B14" w14:paraId="35AB7AED" w14:textId="77777777" w:rsidTr="00E1288A">
        <w:trPr>
          <w:trHeight w:val="453"/>
          <w:jc w:val="center"/>
        </w:trPr>
        <w:tc>
          <w:tcPr>
            <w:tcW w:w="368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9F0951A" w14:textId="77777777" w:rsidR="00E1288A" w:rsidRPr="00743B14" w:rsidRDefault="00E1288A" w:rsidP="002079A1">
            <w:pPr>
              <w:spacing w:line="264" w:lineRule="auto"/>
              <w:jc w:val="both"/>
              <w:rPr>
                <w:rStyle w:val="Brak"/>
                <w:rFonts w:asciiTheme="minorHAnsi" w:eastAsia="Arial Unicode MS" w:hAnsiTheme="minorHAnsi" w:cstheme="minorHAnsi"/>
                <w:b/>
                <w:bCs/>
                <w:sz w:val="22"/>
                <w:szCs w:val="22"/>
                <w:lang w:eastAsia="pl-PL"/>
              </w:rPr>
            </w:pPr>
            <w:r w:rsidRPr="00743B14">
              <w:rPr>
                <w:rStyle w:val="Brak"/>
                <w:rFonts w:asciiTheme="minorHAnsi" w:eastAsia="Arial Unicode MS" w:hAnsiTheme="minorHAnsi" w:cstheme="minorHAnsi"/>
                <w:b/>
                <w:bCs/>
                <w:sz w:val="22"/>
                <w:szCs w:val="22"/>
                <w:lang w:eastAsia="pl-PL"/>
              </w:rPr>
              <w:t>CENA BRUTTO W PLN</w:t>
            </w:r>
          </w:p>
          <w:p w14:paraId="2D94E861" w14:textId="77777777" w:rsidR="00E1288A" w:rsidRPr="00E1288A" w:rsidRDefault="00E1288A" w:rsidP="002079A1">
            <w:pPr>
              <w:spacing w:line="264" w:lineRule="auto"/>
              <w:jc w:val="both"/>
              <w:rPr>
                <w:rStyle w:val="Brak"/>
                <w:rFonts w:asciiTheme="minorHAnsi" w:eastAsia="Arial Unicode MS" w:hAnsiTheme="minorHAnsi" w:cstheme="minorHAnsi"/>
                <w:b/>
                <w:bCs/>
                <w:sz w:val="22"/>
                <w:szCs w:val="22"/>
                <w:lang w:eastAsia="pl-PL"/>
              </w:rPr>
            </w:pPr>
            <w:r w:rsidRPr="00E1288A">
              <w:rPr>
                <w:rFonts w:asciiTheme="minorHAnsi" w:eastAsia="Arial Unicode MS" w:hAnsiTheme="minorHAnsi" w:cstheme="minorHAnsi"/>
                <w:b/>
                <w:bCs/>
                <w:sz w:val="22"/>
                <w:szCs w:val="22"/>
                <w:lang w:eastAsia="pl-PL"/>
              </w:rPr>
              <w:t>(stawka jednostkowa roboczogodziny)</w:t>
            </w:r>
          </w:p>
        </w:tc>
        <w:tc>
          <w:tcPr>
            <w:tcW w:w="559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44A39439" w14:textId="77777777" w:rsidR="00E1288A" w:rsidRPr="00743B14" w:rsidRDefault="00E1288A" w:rsidP="002079A1">
            <w:pPr>
              <w:spacing w:line="264" w:lineRule="auto"/>
              <w:jc w:val="both"/>
              <w:rPr>
                <w:rFonts w:asciiTheme="minorHAnsi" w:eastAsia="Arial Unicode MS" w:hAnsiTheme="minorHAnsi" w:cstheme="minorHAnsi"/>
                <w:sz w:val="22"/>
                <w:szCs w:val="22"/>
                <w:lang w:eastAsia="pl-PL"/>
              </w:rPr>
            </w:pPr>
            <w:r w:rsidRPr="00743B14">
              <w:rPr>
                <w:rFonts w:asciiTheme="minorHAnsi" w:eastAsia="Arial Unicode MS" w:hAnsiTheme="minorHAnsi" w:cstheme="minorHAnsi"/>
                <w:sz w:val="22"/>
                <w:szCs w:val="22"/>
                <w:lang w:eastAsia="pl-PL"/>
              </w:rPr>
              <w:t>...............................................</w:t>
            </w:r>
          </w:p>
          <w:p w14:paraId="527A3762" w14:textId="77777777" w:rsidR="00E1288A" w:rsidRPr="00743B14" w:rsidRDefault="00E1288A" w:rsidP="002079A1">
            <w:pPr>
              <w:spacing w:line="264" w:lineRule="auto"/>
              <w:jc w:val="both"/>
              <w:rPr>
                <w:rFonts w:asciiTheme="minorHAnsi" w:eastAsia="Arial Unicode MS" w:hAnsiTheme="minorHAnsi" w:cstheme="minorHAnsi"/>
                <w:sz w:val="22"/>
                <w:szCs w:val="22"/>
                <w:lang w:eastAsia="pl-PL"/>
              </w:rPr>
            </w:pPr>
            <w:r w:rsidRPr="00743B14">
              <w:rPr>
                <w:rFonts w:asciiTheme="minorHAnsi" w:eastAsia="Arial Unicode MS" w:hAnsiTheme="minorHAnsi" w:cstheme="minorHAnsi"/>
                <w:sz w:val="22"/>
                <w:szCs w:val="22"/>
                <w:lang w:eastAsia="pl-PL"/>
              </w:rPr>
              <w:t>(słownie....................................................)</w:t>
            </w:r>
          </w:p>
        </w:tc>
      </w:tr>
    </w:tbl>
    <w:p w14:paraId="31E3A70C" w14:textId="4951564C" w:rsidR="00E1288A" w:rsidRDefault="005C574B" w:rsidP="00761274">
      <w:pPr>
        <w:jc w:val="both"/>
        <w:rPr>
          <w:rStyle w:val="Pogrubienie"/>
          <w:rFonts w:asciiTheme="minorHAnsi" w:hAnsiTheme="minorHAnsi" w:cstheme="minorHAnsi"/>
          <w:sz w:val="22"/>
          <w:szCs w:val="22"/>
        </w:rPr>
      </w:pPr>
      <w:r>
        <w:rPr>
          <w:rStyle w:val="Pogrubienie"/>
          <w:rFonts w:asciiTheme="minorHAnsi" w:hAnsiTheme="minorHAnsi" w:cstheme="minorHAnsi"/>
          <w:sz w:val="22"/>
          <w:szCs w:val="22"/>
        </w:rPr>
        <w:t>w t</w:t>
      </w:r>
      <w:r w:rsidR="00E1288A">
        <w:rPr>
          <w:rStyle w:val="Pogrubienie"/>
          <w:rFonts w:asciiTheme="minorHAnsi" w:hAnsiTheme="minorHAnsi" w:cstheme="minorHAnsi"/>
          <w:sz w:val="22"/>
          <w:szCs w:val="22"/>
        </w:rPr>
        <w:t>ym</w:t>
      </w:r>
    </w:p>
    <w:tbl>
      <w:tblPr>
        <w:tblW w:w="9278"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CellMar>
          <w:left w:w="0" w:type="dxa"/>
          <w:right w:w="0" w:type="dxa"/>
        </w:tblCellMar>
        <w:tblLook w:val="04A0" w:firstRow="1" w:lastRow="0" w:firstColumn="1" w:lastColumn="0" w:noHBand="0" w:noVBand="1"/>
      </w:tblPr>
      <w:tblGrid>
        <w:gridCol w:w="3681"/>
        <w:gridCol w:w="5597"/>
      </w:tblGrid>
      <w:tr w:rsidR="00E1288A" w:rsidRPr="00743B14" w14:paraId="736C3B61" w14:textId="77777777" w:rsidTr="00E74494">
        <w:trPr>
          <w:trHeight w:val="453"/>
          <w:jc w:val="center"/>
        </w:trPr>
        <w:tc>
          <w:tcPr>
            <w:tcW w:w="368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621FF29" w14:textId="77777777" w:rsidR="00E1288A" w:rsidRPr="00743B14" w:rsidRDefault="00E1288A" w:rsidP="00E74494">
            <w:pPr>
              <w:spacing w:line="264" w:lineRule="auto"/>
              <w:jc w:val="both"/>
              <w:rPr>
                <w:rStyle w:val="Brak"/>
                <w:rFonts w:asciiTheme="minorHAnsi" w:eastAsia="Arial Unicode MS" w:hAnsiTheme="minorHAnsi" w:cstheme="minorHAnsi"/>
                <w:b/>
                <w:bCs/>
                <w:sz w:val="22"/>
                <w:szCs w:val="22"/>
                <w:lang w:eastAsia="pl-PL"/>
              </w:rPr>
            </w:pPr>
          </w:p>
          <w:p w14:paraId="1146CFF8" w14:textId="77777777" w:rsidR="00E1288A" w:rsidRPr="005C574B" w:rsidRDefault="00E1288A" w:rsidP="00E74494">
            <w:pPr>
              <w:spacing w:line="264" w:lineRule="auto"/>
              <w:jc w:val="both"/>
              <w:rPr>
                <w:rStyle w:val="Brak"/>
                <w:rFonts w:asciiTheme="minorHAnsi" w:eastAsia="Arial Unicode MS" w:hAnsiTheme="minorHAnsi" w:cstheme="minorHAnsi"/>
                <w:sz w:val="22"/>
                <w:szCs w:val="22"/>
                <w:lang w:eastAsia="pl-PL"/>
              </w:rPr>
            </w:pPr>
            <w:r w:rsidRPr="005C574B">
              <w:rPr>
                <w:rStyle w:val="Brak"/>
                <w:rFonts w:asciiTheme="minorHAnsi" w:eastAsia="Arial Unicode MS" w:hAnsiTheme="minorHAnsi" w:cstheme="minorHAnsi"/>
                <w:sz w:val="22"/>
                <w:szCs w:val="22"/>
                <w:lang w:eastAsia="pl-PL"/>
              </w:rPr>
              <w:t>CENA NETTO W PLN</w:t>
            </w:r>
          </w:p>
          <w:p w14:paraId="64A50B2C" w14:textId="77777777" w:rsidR="00E1288A" w:rsidRPr="00E1288A" w:rsidRDefault="00E1288A" w:rsidP="00E74494">
            <w:pPr>
              <w:spacing w:line="264" w:lineRule="auto"/>
              <w:jc w:val="both"/>
              <w:rPr>
                <w:rStyle w:val="Brak"/>
                <w:rFonts w:asciiTheme="minorHAnsi" w:eastAsia="Arial Unicode MS" w:hAnsiTheme="minorHAnsi" w:cstheme="minorHAnsi"/>
                <w:sz w:val="22"/>
                <w:szCs w:val="22"/>
                <w:lang w:eastAsia="pl-PL"/>
              </w:rPr>
            </w:pPr>
            <w:r w:rsidRPr="00E1288A">
              <w:rPr>
                <w:rStyle w:val="Brak"/>
                <w:rFonts w:asciiTheme="minorHAnsi" w:eastAsia="Arial Unicode MS" w:hAnsiTheme="minorHAnsi" w:cstheme="minorHAnsi"/>
                <w:sz w:val="22"/>
                <w:szCs w:val="22"/>
                <w:lang w:eastAsia="pl-PL"/>
              </w:rPr>
              <w:t>(za roboczogodzinę)</w:t>
            </w:r>
          </w:p>
          <w:p w14:paraId="2AAA8C06" w14:textId="77777777" w:rsidR="00E1288A" w:rsidRPr="00743B14" w:rsidRDefault="00E1288A" w:rsidP="00E74494">
            <w:pPr>
              <w:spacing w:line="264" w:lineRule="auto"/>
              <w:jc w:val="both"/>
              <w:rPr>
                <w:rFonts w:asciiTheme="minorHAnsi" w:eastAsia="Arial Unicode MS" w:hAnsiTheme="minorHAnsi" w:cstheme="minorHAnsi"/>
                <w:sz w:val="22"/>
                <w:szCs w:val="22"/>
                <w:lang w:eastAsia="pl-PL"/>
              </w:rPr>
            </w:pPr>
          </w:p>
        </w:tc>
        <w:tc>
          <w:tcPr>
            <w:tcW w:w="559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6BCA9160" w14:textId="77777777" w:rsidR="00E1288A" w:rsidRPr="00743B14" w:rsidRDefault="00E1288A" w:rsidP="00E74494">
            <w:pPr>
              <w:spacing w:line="264" w:lineRule="auto"/>
              <w:jc w:val="both"/>
              <w:rPr>
                <w:rFonts w:asciiTheme="minorHAnsi" w:eastAsia="Arial Unicode MS" w:hAnsiTheme="minorHAnsi" w:cstheme="minorHAnsi"/>
                <w:sz w:val="22"/>
                <w:szCs w:val="22"/>
                <w:lang w:eastAsia="pl-PL"/>
              </w:rPr>
            </w:pPr>
          </w:p>
          <w:p w14:paraId="55380FDA" w14:textId="77777777" w:rsidR="00E1288A" w:rsidRPr="00743B14" w:rsidRDefault="00E1288A" w:rsidP="00E74494">
            <w:pPr>
              <w:spacing w:line="264" w:lineRule="auto"/>
              <w:jc w:val="both"/>
              <w:rPr>
                <w:rFonts w:asciiTheme="minorHAnsi" w:eastAsia="Arial Unicode MS" w:hAnsiTheme="minorHAnsi" w:cstheme="minorHAnsi"/>
                <w:sz w:val="22"/>
                <w:szCs w:val="22"/>
                <w:lang w:eastAsia="pl-PL"/>
              </w:rPr>
            </w:pPr>
            <w:r w:rsidRPr="00743B14">
              <w:rPr>
                <w:rFonts w:asciiTheme="minorHAnsi" w:eastAsia="Arial Unicode MS" w:hAnsiTheme="minorHAnsi" w:cstheme="minorHAnsi"/>
                <w:sz w:val="22"/>
                <w:szCs w:val="22"/>
                <w:lang w:eastAsia="pl-PL"/>
              </w:rPr>
              <w:t>...............................................</w:t>
            </w:r>
          </w:p>
          <w:p w14:paraId="62C50153" w14:textId="77777777" w:rsidR="00E1288A" w:rsidRPr="00743B14" w:rsidRDefault="00E1288A" w:rsidP="00E74494">
            <w:pPr>
              <w:spacing w:line="264" w:lineRule="auto"/>
              <w:jc w:val="both"/>
              <w:rPr>
                <w:rFonts w:asciiTheme="minorHAnsi" w:eastAsia="Arial Unicode MS" w:hAnsiTheme="minorHAnsi" w:cstheme="minorHAnsi"/>
                <w:sz w:val="22"/>
                <w:szCs w:val="22"/>
                <w:lang w:eastAsia="pl-PL"/>
              </w:rPr>
            </w:pPr>
            <w:r w:rsidRPr="00743B14">
              <w:rPr>
                <w:rFonts w:asciiTheme="minorHAnsi" w:eastAsia="Arial Unicode MS" w:hAnsiTheme="minorHAnsi" w:cstheme="minorHAnsi"/>
                <w:sz w:val="22"/>
                <w:szCs w:val="22"/>
                <w:lang w:eastAsia="pl-PL"/>
              </w:rPr>
              <w:t>(słownie....................................................)</w:t>
            </w:r>
          </w:p>
          <w:p w14:paraId="3AD0B2E8" w14:textId="77777777" w:rsidR="00E1288A" w:rsidRPr="00743B14" w:rsidRDefault="00E1288A" w:rsidP="00E74494">
            <w:pPr>
              <w:spacing w:line="264" w:lineRule="auto"/>
              <w:jc w:val="both"/>
              <w:rPr>
                <w:rFonts w:asciiTheme="minorHAnsi" w:eastAsia="Arial Unicode MS" w:hAnsiTheme="minorHAnsi" w:cstheme="minorHAnsi"/>
                <w:sz w:val="22"/>
                <w:szCs w:val="22"/>
                <w:lang w:eastAsia="pl-PL"/>
              </w:rPr>
            </w:pPr>
          </w:p>
        </w:tc>
      </w:tr>
    </w:tbl>
    <w:p w14:paraId="7A4998DF" w14:textId="77777777" w:rsidR="00E1288A" w:rsidRPr="00743B14" w:rsidRDefault="00E1288A" w:rsidP="00761274">
      <w:pPr>
        <w:jc w:val="both"/>
        <w:rPr>
          <w:rStyle w:val="Pogrubienie"/>
          <w:rFonts w:asciiTheme="minorHAnsi" w:hAnsiTheme="minorHAnsi" w:cstheme="minorHAnsi"/>
          <w:sz w:val="22"/>
          <w:szCs w:val="22"/>
        </w:rPr>
      </w:pPr>
    </w:p>
    <w:p w14:paraId="7378334A" w14:textId="5106C115" w:rsidR="00761274" w:rsidRPr="00743B14" w:rsidRDefault="00761274" w:rsidP="00761274">
      <w:pPr>
        <w:jc w:val="both"/>
        <w:rPr>
          <w:rStyle w:val="Pogrubienie"/>
          <w:rFonts w:asciiTheme="minorHAnsi" w:hAnsiTheme="minorHAnsi" w:cstheme="minorHAnsi"/>
          <w:bCs w:val="0"/>
          <w:sz w:val="22"/>
          <w:szCs w:val="22"/>
          <w:u w:val="single"/>
        </w:rPr>
      </w:pPr>
      <w:r w:rsidRPr="00743B14">
        <w:rPr>
          <w:rStyle w:val="Pogrubienie"/>
          <w:rFonts w:asciiTheme="minorHAnsi" w:hAnsiTheme="minorHAnsi" w:cstheme="minorHAnsi"/>
          <w:sz w:val="22"/>
          <w:szCs w:val="22"/>
        </w:rPr>
        <w:t xml:space="preserve">Oświadczam/y, że czas reakcji i dojazdu grupy interwencyjnej do budynku/budynków Zmawiającego od momentu zgłoszenia wyniesie do </w:t>
      </w:r>
      <w:r w:rsidRPr="00743B14">
        <w:rPr>
          <w:rStyle w:val="Pogrubienie"/>
          <w:rFonts w:asciiTheme="minorHAnsi" w:hAnsiTheme="minorHAnsi" w:cstheme="minorHAnsi"/>
          <w:sz w:val="22"/>
          <w:szCs w:val="22"/>
          <w:u w:val="single"/>
        </w:rPr>
        <w:t>…</w:t>
      </w:r>
      <w:proofErr w:type="gramStart"/>
      <w:r w:rsidRPr="00743B14">
        <w:rPr>
          <w:rStyle w:val="Pogrubienie"/>
          <w:rFonts w:asciiTheme="minorHAnsi" w:hAnsiTheme="minorHAnsi" w:cstheme="minorHAnsi"/>
          <w:sz w:val="22"/>
          <w:szCs w:val="22"/>
          <w:u w:val="single"/>
        </w:rPr>
        <w:t>…….</w:t>
      </w:r>
      <w:proofErr w:type="gramEnd"/>
      <w:r w:rsidRPr="00743B14">
        <w:rPr>
          <w:rStyle w:val="Pogrubienie"/>
          <w:rFonts w:asciiTheme="minorHAnsi" w:hAnsiTheme="minorHAnsi" w:cstheme="minorHAnsi"/>
          <w:sz w:val="22"/>
          <w:szCs w:val="22"/>
          <w:u w:val="single"/>
        </w:rPr>
        <w:t>.  min. (nie może przekroczyć 15 min.).</w:t>
      </w:r>
    </w:p>
    <w:p w14:paraId="0B6FCE5B" w14:textId="77777777" w:rsidR="00CE0B9D" w:rsidRPr="00743B14" w:rsidRDefault="00CE0B9D" w:rsidP="00CE0B9D">
      <w:pPr>
        <w:spacing w:line="264" w:lineRule="auto"/>
        <w:ind w:left="1"/>
        <w:jc w:val="both"/>
        <w:rPr>
          <w:rFonts w:asciiTheme="minorHAnsi" w:hAnsiTheme="minorHAnsi" w:cstheme="minorHAnsi"/>
          <w:sz w:val="22"/>
          <w:szCs w:val="22"/>
        </w:rPr>
      </w:pPr>
    </w:p>
    <w:p w14:paraId="4CEC9A1B" w14:textId="77777777" w:rsidR="00761274" w:rsidRPr="00743B14" w:rsidRDefault="00761274" w:rsidP="00CE0B9D">
      <w:pPr>
        <w:spacing w:line="264" w:lineRule="auto"/>
        <w:ind w:left="1"/>
        <w:jc w:val="both"/>
        <w:rPr>
          <w:rFonts w:asciiTheme="minorHAnsi" w:hAnsiTheme="minorHAnsi" w:cstheme="minorHAnsi"/>
          <w:sz w:val="22"/>
          <w:szCs w:val="22"/>
        </w:rPr>
      </w:pPr>
    </w:p>
    <w:p w14:paraId="2181E47B" w14:textId="77777777" w:rsidR="00761274" w:rsidRPr="00743B14" w:rsidRDefault="00761274">
      <w:pPr>
        <w:rPr>
          <w:rFonts w:asciiTheme="minorHAnsi" w:hAnsiTheme="minorHAnsi" w:cstheme="minorHAnsi"/>
          <w:sz w:val="22"/>
          <w:szCs w:val="22"/>
        </w:rPr>
      </w:pPr>
      <w:r w:rsidRPr="00743B14">
        <w:rPr>
          <w:rFonts w:asciiTheme="minorHAnsi" w:hAnsiTheme="minorHAnsi" w:cstheme="minorHAnsi"/>
          <w:sz w:val="22"/>
          <w:szCs w:val="22"/>
        </w:rPr>
        <w:br w:type="page"/>
      </w:r>
    </w:p>
    <w:p w14:paraId="755B4CF4" w14:textId="68C669B7" w:rsidR="00CE0B9D" w:rsidRPr="00743B14" w:rsidRDefault="00761274" w:rsidP="00C43F3F">
      <w:pPr>
        <w:rPr>
          <w:rFonts w:asciiTheme="minorHAnsi" w:hAnsiTheme="minorHAnsi" w:cstheme="minorHAnsi"/>
          <w:sz w:val="22"/>
          <w:szCs w:val="22"/>
          <w:lang w:eastAsia="pl-PL"/>
        </w:rPr>
      </w:pPr>
      <w:r w:rsidRPr="00743B14">
        <w:rPr>
          <w:rFonts w:asciiTheme="minorHAnsi" w:hAnsiTheme="minorHAnsi" w:cstheme="minorHAnsi"/>
          <w:sz w:val="22"/>
          <w:szCs w:val="22"/>
        </w:rPr>
        <w:lastRenderedPageBreak/>
        <w:t>W celu określenia górnego limitu wynagrodzenia</w:t>
      </w:r>
      <w:r w:rsidR="005C574B">
        <w:rPr>
          <w:rFonts w:asciiTheme="minorHAnsi" w:hAnsiTheme="minorHAnsi" w:cstheme="minorHAnsi"/>
          <w:sz w:val="22"/>
          <w:szCs w:val="22"/>
        </w:rPr>
        <w:t xml:space="preserve"> w</w:t>
      </w:r>
      <w:r w:rsidRPr="00743B14">
        <w:rPr>
          <w:rFonts w:asciiTheme="minorHAnsi" w:hAnsiTheme="minorHAnsi" w:cstheme="minorHAnsi"/>
          <w:sz w:val="22"/>
          <w:szCs w:val="22"/>
        </w:rPr>
        <w:t xml:space="preserve"> </w:t>
      </w:r>
      <w:r w:rsidRPr="00743B14">
        <w:rPr>
          <w:rFonts w:asciiTheme="minorHAnsi" w:hAnsiTheme="minorHAnsi" w:cstheme="minorHAnsi"/>
          <w:b/>
          <w:bCs/>
          <w:sz w:val="22"/>
          <w:szCs w:val="22"/>
        </w:rPr>
        <w:t>części nr 1 zamówienia</w:t>
      </w:r>
      <w:r w:rsidRPr="00743B14">
        <w:rPr>
          <w:rFonts w:asciiTheme="minorHAnsi" w:hAnsiTheme="minorHAnsi" w:cstheme="minorHAnsi"/>
          <w:sz w:val="22"/>
          <w:szCs w:val="22"/>
        </w:rPr>
        <w:t xml:space="preserve"> oświadczam, że:</w:t>
      </w:r>
    </w:p>
    <w:tbl>
      <w:tblPr>
        <w:tblW w:w="899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6"/>
        <w:gridCol w:w="1931"/>
        <w:gridCol w:w="1568"/>
        <w:gridCol w:w="847"/>
        <w:gridCol w:w="1220"/>
        <w:gridCol w:w="1220"/>
        <w:gridCol w:w="1745"/>
      </w:tblGrid>
      <w:tr w:rsidR="00743B14" w:rsidRPr="00743B14" w14:paraId="66CDA08A" w14:textId="77777777" w:rsidTr="00DC5B2E">
        <w:trPr>
          <w:trHeight w:val="988"/>
        </w:trPr>
        <w:tc>
          <w:tcPr>
            <w:tcW w:w="466" w:type="dxa"/>
            <w:vAlign w:val="center"/>
          </w:tcPr>
          <w:p w14:paraId="693AF8A1" w14:textId="77777777" w:rsidR="00CE0B9D" w:rsidRPr="00743B14" w:rsidRDefault="00CE0B9D" w:rsidP="00DC5B2E">
            <w:pPr>
              <w:jc w:val="center"/>
              <w:rPr>
                <w:rFonts w:asciiTheme="minorHAnsi" w:hAnsiTheme="minorHAnsi" w:cstheme="minorHAnsi"/>
                <w:sz w:val="22"/>
                <w:szCs w:val="22"/>
                <w:lang w:eastAsia="pl-PL"/>
              </w:rPr>
            </w:pPr>
            <w:r w:rsidRPr="00743B14">
              <w:rPr>
                <w:rFonts w:asciiTheme="minorHAnsi" w:hAnsiTheme="minorHAnsi" w:cstheme="minorHAnsi"/>
                <w:sz w:val="22"/>
                <w:szCs w:val="22"/>
                <w:lang w:eastAsia="pl-PL"/>
              </w:rPr>
              <w:t>Lp.</w:t>
            </w:r>
          </w:p>
        </w:tc>
        <w:tc>
          <w:tcPr>
            <w:tcW w:w="1931" w:type="dxa"/>
            <w:vAlign w:val="center"/>
          </w:tcPr>
          <w:p w14:paraId="166119AC" w14:textId="317DB7EC" w:rsidR="00CE0B9D" w:rsidRPr="00743B14" w:rsidRDefault="00CE0B9D" w:rsidP="00DC5B2E">
            <w:pPr>
              <w:jc w:val="center"/>
              <w:rPr>
                <w:rFonts w:asciiTheme="minorHAnsi" w:hAnsiTheme="minorHAnsi" w:cstheme="minorHAnsi"/>
                <w:sz w:val="22"/>
                <w:szCs w:val="22"/>
                <w:lang w:eastAsia="pl-PL"/>
              </w:rPr>
            </w:pPr>
            <w:r w:rsidRPr="00743B14">
              <w:rPr>
                <w:rFonts w:asciiTheme="minorHAnsi" w:hAnsiTheme="minorHAnsi" w:cstheme="minorHAnsi"/>
                <w:sz w:val="22"/>
                <w:szCs w:val="22"/>
                <w:lang w:eastAsia="pl-PL"/>
              </w:rPr>
              <w:t>Termin realizacji usługi</w:t>
            </w:r>
          </w:p>
        </w:tc>
        <w:tc>
          <w:tcPr>
            <w:tcW w:w="1568" w:type="dxa"/>
            <w:vAlign w:val="center"/>
          </w:tcPr>
          <w:p w14:paraId="2622A584" w14:textId="77777777" w:rsidR="00CE0B9D" w:rsidRPr="00743B14" w:rsidRDefault="00CE0B9D" w:rsidP="00DC5B2E">
            <w:pPr>
              <w:jc w:val="center"/>
              <w:rPr>
                <w:rFonts w:asciiTheme="minorHAnsi" w:hAnsiTheme="minorHAnsi" w:cstheme="minorHAnsi"/>
                <w:sz w:val="22"/>
                <w:szCs w:val="22"/>
                <w:lang w:eastAsia="pl-PL"/>
              </w:rPr>
            </w:pPr>
            <w:r w:rsidRPr="00743B14">
              <w:rPr>
                <w:rFonts w:asciiTheme="minorHAnsi" w:hAnsiTheme="minorHAnsi" w:cstheme="minorHAnsi"/>
                <w:sz w:val="22"/>
                <w:szCs w:val="22"/>
                <w:lang w:eastAsia="pl-PL"/>
              </w:rPr>
              <w:t>Ilość roboczogodzin</w:t>
            </w:r>
          </w:p>
        </w:tc>
        <w:tc>
          <w:tcPr>
            <w:tcW w:w="847" w:type="dxa"/>
          </w:tcPr>
          <w:p w14:paraId="1A347E1D" w14:textId="77777777" w:rsidR="00CE0B9D" w:rsidRPr="00743B14" w:rsidRDefault="00CE0B9D" w:rsidP="00DC5B2E">
            <w:pPr>
              <w:jc w:val="center"/>
              <w:rPr>
                <w:rFonts w:asciiTheme="minorHAnsi" w:hAnsiTheme="minorHAnsi" w:cstheme="minorHAnsi"/>
                <w:sz w:val="22"/>
                <w:szCs w:val="22"/>
                <w:lang w:eastAsia="pl-PL"/>
              </w:rPr>
            </w:pPr>
            <w:r w:rsidRPr="00743B14">
              <w:rPr>
                <w:rFonts w:asciiTheme="minorHAnsi" w:hAnsiTheme="minorHAnsi" w:cstheme="minorHAnsi"/>
                <w:sz w:val="22"/>
                <w:szCs w:val="22"/>
                <w:lang w:eastAsia="pl-PL"/>
              </w:rPr>
              <w:t>Stawka</w:t>
            </w:r>
          </w:p>
          <w:p w14:paraId="6AD6EB1C" w14:textId="77777777" w:rsidR="00CE0B9D" w:rsidRPr="00743B14" w:rsidRDefault="00CE0B9D" w:rsidP="00DC5B2E">
            <w:pPr>
              <w:jc w:val="center"/>
              <w:rPr>
                <w:rFonts w:asciiTheme="minorHAnsi" w:hAnsiTheme="minorHAnsi" w:cstheme="minorHAnsi"/>
                <w:sz w:val="22"/>
                <w:szCs w:val="22"/>
                <w:lang w:eastAsia="pl-PL"/>
              </w:rPr>
            </w:pPr>
            <w:r w:rsidRPr="00743B14">
              <w:rPr>
                <w:rFonts w:asciiTheme="minorHAnsi" w:hAnsiTheme="minorHAnsi" w:cstheme="minorHAnsi"/>
                <w:sz w:val="22"/>
                <w:szCs w:val="22"/>
                <w:lang w:eastAsia="pl-PL"/>
              </w:rPr>
              <w:t>zł/r-g</w:t>
            </w:r>
          </w:p>
        </w:tc>
        <w:tc>
          <w:tcPr>
            <w:tcW w:w="1220" w:type="dxa"/>
          </w:tcPr>
          <w:p w14:paraId="52068370" w14:textId="77777777" w:rsidR="00CE0B9D" w:rsidRPr="00743B14" w:rsidRDefault="00CE0B9D" w:rsidP="00DC5B2E">
            <w:pPr>
              <w:jc w:val="center"/>
              <w:rPr>
                <w:rFonts w:asciiTheme="minorHAnsi" w:hAnsiTheme="minorHAnsi" w:cstheme="minorHAnsi"/>
                <w:sz w:val="22"/>
                <w:szCs w:val="22"/>
                <w:lang w:eastAsia="pl-PL"/>
              </w:rPr>
            </w:pPr>
            <w:r w:rsidRPr="00743B14">
              <w:rPr>
                <w:rFonts w:asciiTheme="minorHAnsi" w:hAnsiTheme="minorHAnsi" w:cstheme="minorHAnsi"/>
                <w:sz w:val="22"/>
                <w:szCs w:val="22"/>
                <w:lang w:eastAsia="pl-PL"/>
              </w:rPr>
              <w:t>Wartość netto</w:t>
            </w:r>
          </w:p>
          <w:p w14:paraId="5EED39AD" w14:textId="77777777" w:rsidR="00CE0B9D" w:rsidRPr="00743B14" w:rsidRDefault="00CE0B9D" w:rsidP="00DC5B2E">
            <w:pPr>
              <w:jc w:val="center"/>
              <w:rPr>
                <w:rFonts w:asciiTheme="minorHAnsi" w:hAnsiTheme="minorHAnsi" w:cstheme="minorHAnsi"/>
                <w:sz w:val="22"/>
                <w:szCs w:val="22"/>
                <w:lang w:eastAsia="pl-PL"/>
              </w:rPr>
            </w:pPr>
            <w:r w:rsidRPr="00743B14">
              <w:rPr>
                <w:rFonts w:asciiTheme="minorHAnsi" w:hAnsiTheme="minorHAnsi" w:cstheme="minorHAnsi"/>
                <w:sz w:val="22"/>
                <w:szCs w:val="22"/>
                <w:lang w:eastAsia="pl-PL"/>
              </w:rPr>
              <w:t>(zł)</w:t>
            </w:r>
          </w:p>
        </w:tc>
        <w:tc>
          <w:tcPr>
            <w:tcW w:w="1220" w:type="dxa"/>
          </w:tcPr>
          <w:p w14:paraId="4DCA8175" w14:textId="77777777" w:rsidR="00CE0B9D" w:rsidRPr="00743B14" w:rsidRDefault="00CE0B9D" w:rsidP="00DC5B2E">
            <w:pPr>
              <w:jc w:val="center"/>
              <w:rPr>
                <w:rFonts w:asciiTheme="minorHAnsi" w:hAnsiTheme="minorHAnsi" w:cstheme="minorHAnsi"/>
                <w:sz w:val="22"/>
                <w:szCs w:val="22"/>
                <w:lang w:eastAsia="pl-PL"/>
              </w:rPr>
            </w:pPr>
            <w:r w:rsidRPr="00743B14">
              <w:rPr>
                <w:rFonts w:asciiTheme="minorHAnsi" w:hAnsiTheme="minorHAnsi" w:cstheme="minorHAnsi"/>
                <w:sz w:val="22"/>
                <w:szCs w:val="22"/>
                <w:lang w:eastAsia="pl-PL"/>
              </w:rPr>
              <w:t>VAT</w:t>
            </w:r>
          </w:p>
          <w:p w14:paraId="6CD536A6" w14:textId="77777777" w:rsidR="00CE0B9D" w:rsidRPr="00743B14" w:rsidRDefault="00CE0B9D" w:rsidP="00DC5B2E">
            <w:pPr>
              <w:jc w:val="center"/>
              <w:rPr>
                <w:rFonts w:asciiTheme="minorHAnsi" w:hAnsiTheme="minorHAnsi" w:cstheme="minorHAnsi"/>
                <w:sz w:val="22"/>
                <w:szCs w:val="22"/>
                <w:lang w:eastAsia="pl-PL"/>
              </w:rPr>
            </w:pPr>
            <w:r w:rsidRPr="00743B14">
              <w:rPr>
                <w:rFonts w:asciiTheme="minorHAnsi" w:hAnsiTheme="minorHAnsi" w:cstheme="minorHAnsi"/>
                <w:sz w:val="22"/>
                <w:szCs w:val="22"/>
                <w:lang w:eastAsia="pl-PL"/>
              </w:rPr>
              <w:t>(zł)</w:t>
            </w:r>
          </w:p>
        </w:tc>
        <w:tc>
          <w:tcPr>
            <w:tcW w:w="1745" w:type="dxa"/>
          </w:tcPr>
          <w:p w14:paraId="4A9E73A4" w14:textId="77777777" w:rsidR="00CE0B9D" w:rsidRPr="00743B14" w:rsidRDefault="00CE0B9D" w:rsidP="00DC5B2E">
            <w:pPr>
              <w:jc w:val="center"/>
              <w:rPr>
                <w:rFonts w:asciiTheme="minorHAnsi" w:hAnsiTheme="minorHAnsi" w:cstheme="minorHAnsi"/>
                <w:sz w:val="22"/>
                <w:szCs w:val="22"/>
                <w:lang w:eastAsia="pl-PL"/>
              </w:rPr>
            </w:pPr>
            <w:r w:rsidRPr="00743B14">
              <w:rPr>
                <w:rFonts w:asciiTheme="minorHAnsi" w:hAnsiTheme="minorHAnsi" w:cstheme="minorHAnsi"/>
                <w:sz w:val="22"/>
                <w:szCs w:val="22"/>
                <w:lang w:eastAsia="pl-PL"/>
              </w:rPr>
              <w:t>Wartość brutto</w:t>
            </w:r>
          </w:p>
          <w:p w14:paraId="3BC745CD" w14:textId="77777777" w:rsidR="00CE0B9D" w:rsidRPr="00743B14" w:rsidRDefault="00CE0B9D" w:rsidP="00DC5B2E">
            <w:pPr>
              <w:jc w:val="center"/>
              <w:rPr>
                <w:rFonts w:asciiTheme="minorHAnsi" w:hAnsiTheme="minorHAnsi" w:cstheme="minorHAnsi"/>
                <w:sz w:val="22"/>
                <w:szCs w:val="22"/>
                <w:lang w:eastAsia="pl-PL"/>
              </w:rPr>
            </w:pPr>
            <w:r w:rsidRPr="00743B14">
              <w:rPr>
                <w:rFonts w:asciiTheme="minorHAnsi" w:hAnsiTheme="minorHAnsi" w:cstheme="minorHAnsi"/>
                <w:sz w:val="22"/>
                <w:szCs w:val="22"/>
                <w:lang w:eastAsia="pl-PL"/>
              </w:rPr>
              <w:t>(zł)</w:t>
            </w:r>
          </w:p>
        </w:tc>
      </w:tr>
      <w:tr w:rsidR="00743B14" w:rsidRPr="00743B14" w14:paraId="37C6A6F7" w14:textId="77777777" w:rsidTr="00DC5B2E">
        <w:tc>
          <w:tcPr>
            <w:tcW w:w="466" w:type="dxa"/>
          </w:tcPr>
          <w:p w14:paraId="7994AA84" w14:textId="77777777" w:rsidR="00CE0B9D" w:rsidRPr="00743B14" w:rsidRDefault="00CE0B9D" w:rsidP="00DC5B2E">
            <w:pPr>
              <w:jc w:val="center"/>
              <w:rPr>
                <w:rFonts w:asciiTheme="minorHAnsi" w:hAnsiTheme="minorHAnsi" w:cstheme="minorHAnsi"/>
                <w:sz w:val="22"/>
                <w:szCs w:val="22"/>
                <w:lang w:eastAsia="pl-PL"/>
              </w:rPr>
            </w:pPr>
          </w:p>
          <w:p w14:paraId="575E88BB" w14:textId="77777777" w:rsidR="00CE0B9D" w:rsidRPr="00743B14" w:rsidRDefault="00CE0B9D" w:rsidP="00DC5B2E">
            <w:pPr>
              <w:jc w:val="center"/>
              <w:rPr>
                <w:rFonts w:asciiTheme="minorHAnsi" w:hAnsiTheme="minorHAnsi" w:cstheme="minorHAnsi"/>
                <w:sz w:val="22"/>
                <w:szCs w:val="22"/>
                <w:lang w:eastAsia="pl-PL"/>
              </w:rPr>
            </w:pPr>
            <w:r w:rsidRPr="00743B14">
              <w:rPr>
                <w:rFonts w:asciiTheme="minorHAnsi" w:hAnsiTheme="minorHAnsi" w:cstheme="minorHAnsi"/>
                <w:sz w:val="22"/>
                <w:szCs w:val="22"/>
                <w:lang w:eastAsia="pl-PL"/>
              </w:rPr>
              <w:t>1.</w:t>
            </w:r>
          </w:p>
        </w:tc>
        <w:tc>
          <w:tcPr>
            <w:tcW w:w="1931" w:type="dxa"/>
          </w:tcPr>
          <w:p w14:paraId="60B054A9" w14:textId="77777777" w:rsidR="00CE0B9D" w:rsidRPr="00743B14" w:rsidRDefault="00CE0B9D" w:rsidP="00DC5B2E">
            <w:pPr>
              <w:jc w:val="center"/>
              <w:rPr>
                <w:rFonts w:asciiTheme="minorHAnsi" w:hAnsiTheme="minorHAnsi" w:cstheme="minorHAnsi"/>
                <w:sz w:val="22"/>
                <w:szCs w:val="22"/>
                <w:lang w:eastAsia="pl-PL"/>
              </w:rPr>
            </w:pPr>
          </w:p>
          <w:p w14:paraId="67ACB25B" w14:textId="77777777" w:rsidR="00CE0B9D" w:rsidRPr="00743B14" w:rsidRDefault="00CE0B9D" w:rsidP="00DC5B2E">
            <w:pPr>
              <w:jc w:val="center"/>
              <w:rPr>
                <w:rFonts w:asciiTheme="minorHAnsi" w:hAnsiTheme="minorHAnsi" w:cstheme="minorHAnsi"/>
                <w:b/>
                <w:bCs/>
                <w:sz w:val="22"/>
                <w:szCs w:val="22"/>
                <w:lang w:eastAsia="pl-PL"/>
              </w:rPr>
            </w:pPr>
            <w:r w:rsidRPr="00743B14">
              <w:rPr>
                <w:rFonts w:asciiTheme="minorHAnsi" w:hAnsiTheme="minorHAnsi" w:cstheme="minorHAnsi"/>
                <w:b/>
                <w:bCs/>
                <w:sz w:val="22"/>
                <w:szCs w:val="22"/>
                <w:lang w:eastAsia="pl-PL"/>
              </w:rPr>
              <w:t>ZAKRES PODSTAWOWY</w:t>
            </w:r>
          </w:p>
          <w:p w14:paraId="67433A87" w14:textId="3E0DD2D9" w:rsidR="00CE0B9D" w:rsidRPr="00743B14" w:rsidRDefault="00CE0B9D" w:rsidP="00DC5B2E">
            <w:pPr>
              <w:jc w:val="center"/>
              <w:rPr>
                <w:rFonts w:asciiTheme="minorHAnsi" w:hAnsiTheme="minorHAnsi" w:cstheme="minorHAnsi"/>
                <w:sz w:val="22"/>
                <w:szCs w:val="22"/>
                <w:lang w:eastAsia="pl-PL"/>
              </w:rPr>
            </w:pPr>
            <w:r w:rsidRPr="00743B14">
              <w:rPr>
                <w:rFonts w:asciiTheme="minorHAnsi" w:hAnsiTheme="minorHAnsi" w:cstheme="minorHAnsi"/>
                <w:sz w:val="22"/>
                <w:szCs w:val="22"/>
                <w:lang w:eastAsia="pl-PL"/>
              </w:rPr>
              <w:t>30.12.20</w:t>
            </w:r>
            <w:r w:rsidR="00FA29E0" w:rsidRPr="00743B14">
              <w:rPr>
                <w:rFonts w:asciiTheme="minorHAnsi" w:hAnsiTheme="minorHAnsi" w:cstheme="minorHAnsi"/>
                <w:sz w:val="22"/>
                <w:szCs w:val="22"/>
                <w:lang w:eastAsia="pl-PL"/>
              </w:rPr>
              <w:t>25</w:t>
            </w:r>
            <w:r w:rsidRPr="00743B14">
              <w:rPr>
                <w:rFonts w:asciiTheme="minorHAnsi" w:hAnsiTheme="minorHAnsi" w:cstheme="minorHAnsi"/>
                <w:sz w:val="22"/>
                <w:szCs w:val="22"/>
                <w:lang w:eastAsia="pl-PL"/>
              </w:rPr>
              <w:t xml:space="preserve"> r. –30.12.202</w:t>
            </w:r>
            <w:r w:rsidR="00FA29E0" w:rsidRPr="00743B14">
              <w:rPr>
                <w:rFonts w:asciiTheme="minorHAnsi" w:hAnsiTheme="minorHAnsi" w:cstheme="minorHAnsi"/>
                <w:sz w:val="22"/>
                <w:szCs w:val="22"/>
                <w:lang w:eastAsia="pl-PL"/>
              </w:rPr>
              <w:t>6</w:t>
            </w:r>
            <w:r w:rsidRPr="00743B14">
              <w:rPr>
                <w:rFonts w:asciiTheme="minorHAnsi" w:hAnsiTheme="minorHAnsi" w:cstheme="minorHAnsi"/>
                <w:sz w:val="22"/>
                <w:szCs w:val="22"/>
                <w:lang w:eastAsia="pl-PL"/>
              </w:rPr>
              <w:t xml:space="preserve"> r.</w:t>
            </w:r>
          </w:p>
        </w:tc>
        <w:tc>
          <w:tcPr>
            <w:tcW w:w="1568" w:type="dxa"/>
          </w:tcPr>
          <w:p w14:paraId="19293559" w14:textId="77777777" w:rsidR="00CE0B9D" w:rsidRPr="00743B14" w:rsidRDefault="00CE0B9D" w:rsidP="00DC5B2E">
            <w:pPr>
              <w:jc w:val="center"/>
              <w:rPr>
                <w:rFonts w:asciiTheme="minorHAnsi" w:hAnsiTheme="minorHAnsi" w:cstheme="minorHAnsi"/>
                <w:sz w:val="22"/>
                <w:szCs w:val="22"/>
                <w:lang w:eastAsia="pl-PL"/>
              </w:rPr>
            </w:pPr>
          </w:p>
          <w:p w14:paraId="5CF044D0" w14:textId="7E18555F" w:rsidR="00CE0B9D" w:rsidRPr="00743B14" w:rsidRDefault="006405FE" w:rsidP="00DC5B2E">
            <w:pPr>
              <w:jc w:val="center"/>
              <w:rPr>
                <w:rFonts w:asciiTheme="minorHAnsi" w:hAnsiTheme="minorHAnsi" w:cstheme="minorHAnsi"/>
                <w:sz w:val="22"/>
                <w:szCs w:val="22"/>
                <w:lang w:eastAsia="pl-PL"/>
              </w:rPr>
            </w:pPr>
            <w:r w:rsidRPr="00743B14">
              <w:rPr>
                <w:rFonts w:asciiTheme="minorHAnsi" w:hAnsiTheme="minorHAnsi" w:cstheme="minorHAnsi"/>
                <w:sz w:val="22"/>
                <w:szCs w:val="22"/>
                <w:lang w:eastAsia="pl-PL"/>
              </w:rPr>
              <w:t>17</w:t>
            </w:r>
            <w:r w:rsidR="00B323A7">
              <w:rPr>
                <w:rFonts w:asciiTheme="minorHAnsi" w:hAnsiTheme="minorHAnsi" w:cstheme="minorHAnsi"/>
                <w:sz w:val="22"/>
                <w:szCs w:val="22"/>
                <w:lang w:eastAsia="pl-PL"/>
              </w:rPr>
              <w:t>592</w:t>
            </w:r>
          </w:p>
          <w:p w14:paraId="088CC339" w14:textId="77777777" w:rsidR="00CE0B9D" w:rsidRPr="00743B14" w:rsidRDefault="00CE0B9D" w:rsidP="00DC5B2E">
            <w:pPr>
              <w:jc w:val="center"/>
              <w:rPr>
                <w:rFonts w:asciiTheme="minorHAnsi" w:hAnsiTheme="minorHAnsi" w:cstheme="minorHAnsi"/>
                <w:sz w:val="22"/>
                <w:szCs w:val="22"/>
                <w:lang w:eastAsia="pl-PL"/>
              </w:rPr>
            </w:pPr>
          </w:p>
        </w:tc>
        <w:tc>
          <w:tcPr>
            <w:tcW w:w="847" w:type="dxa"/>
          </w:tcPr>
          <w:p w14:paraId="1B2A0527" w14:textId="77777777" w:rsidR="00CE0B9D" w:rsidRPr="00743B14" w:rsidRDefault="00CE0B9D" w:rsidP="00DC5B2E">
            <w:pPr>
              <w:jc w:val="center"/>
              <w:rPr>
                <w:rFonts w:asciiTheme="minorHAnsi" w:hAnsiTheme="minorHAnsi" w:cstheme="minorHAnsi"/>
                <w:sz w:val="22"/>
                <w:szCs w:val="22"/>
                <w:lang w:eastAsia="pl-PL"/>
              </w:rPr>
            </w:pPr>
          </w:p>
          <w:p w14:paraId="3614596C" w14:textId="77777777" w:rsidR="00CE0B9D" w:rsidRPr="00743B14" w:rsidRDefault="00CE0B9D" w:rsidP="00DC5B2E">
            <w:pPr>
              <w:jc w:val="center"/>
              <w:rPr>
                <w:rFonts w:asciiTheme="minorHAnsi" w:hAnsiTheme="minorHAnsi" w:cstheme="minorHAnsi"/>
                <w:sz w:val="22"/>
                <w:szCs w:val="22"/>
                <w:lang w:eastAsia="pl-PL"/>
              </w:rPr>
            </w:pPr>
            <w:r w:rsidRPr="00743B14">
              <w:rPr>
                <w:rFonts w:asciiTheme="minorHAnsi" w:hAnsiTheme="minorHAnsi" w:cstheme="minorHAnsi"/>
                <w:sz w:val="22"/>
                <w:szCs w:val="22"/>
                <w:lang w:eastAsia="pl-PL"/>
              </w:rPr>
              <w:t>……. zł netto</w:t>
            </w:r>
          </w:p>
          <w:p w14:paraId="45B75D2D" w14:textId="77777777" w:rsidR="00CE0B9D" w:rsidRPr="00743B14" w:rsidRDefault="00CE0B9D" w:rsidP="00DC5B2E">
            <w:pPr>
              <w:jc w:val="center"/>
              <w:rPr>
                <w:rFonts w:asciiTheme="minorHAnsi" w:hAnsiTheme="minorHAnsi" w:cstheme="minorHAnsi"/>
                <w:sz w:val="22"/>
                <w:szCs w:val="22"/>
                <w:lang w:eastAsia="pl-PL"/>
              </w:rPr>
            </w:pPr>
          </w:p>
        </w:tc>
        <w:tc>
          <w:tcPr>
            <w:tcW w:w="1220" w:type="dxa"/>
          </w:tcPr>
          <w:p w14:paraId="267E5221" w14:textId="77777777" w:rsidR="00CE0B9D" w:rsidRPr="00743B14" w:rsidRDefault="00CE0B9D" w:rsidP="00DC5B2E">
            <w:pPr>
              <w:jc w:val="center"/>
              <w:rPr>
                <w:rFonts w:asciiTheme="minorHAnsi" w:hAnsiTheme="minorHAnsi" w:cstheme="minorHAnsi"/>
                <w:sz w:val="22"/>
                <w:szCs w:val="22"/>
                <w:lang w:eastAsia="pl-PL"/>
              </w:rPr>
            </w:pPr>
          </w:p>
          <w:p w14:paraId="57217A1A" w14:textId="77777777" w:rsidR="00CE0B9D" w:rsidRPr="00743B14" w:rsidRDefault="00CE0B9D" w:rsidP="00DC5B2E">
            <w:pPr>
              <w:jc w:val="center"/>
              <w:rPr>
                <w:rFonts w:asciiTheme="minorHAnsi" w:hAnsiTheme="minorHAnsi" w:cstheme="minorHAnsi"/>
                <w:sz w:val="22"/>
                <w:szCs w:val="22"/>
                <w:lang w:eastAsia="pl-PL"/>
              </w:rPr>
            </w:pPr>
            <w:r w:rsidRPr="00743B14">
              <w:rPr>
                <w:rFonts w:asciiTheme="minorHAnsi" w:hAnsiTheme="minorHAnsi" w:cstheme="minorHAnsi"/>
                <w:sz w:val="22"/>
                <w:szCs w:val="22"/>
                <w:lang w:eastAsia="pl-PL"/>
              </w:rPr>
              <w:t>…………. zł netto</w:t>
            </w:r>
          </w:p>
        </w:tc>
        <w:tc>
          <w:tcPr>
            <w:tcW w:w="1220" w:type="dxa"/>
          </w:tcPr>
          <w:p w14:paraId="3A56278A" w14:textId="77777777" w:rsidR="00CE0B9D" w:rsidRPr="00743B14" w:rsidRDefault="00CE0B9D" w:rsidP="00DC5B2E">
            <w:pPr>
              <w:jc w:val="center"/>
              <w:rPr>
                <w:rFonts w:asciiTheme="minorHAnsi" w:hAnsiTheme="minorHAnsi" w:cstheme="minorHAnsi"/>
                <w:sz w:val="22"/>
                <w:szCs w:val="22"/>
                <w:lang w:eastAsia="pl-PL"/>
              </w:rPr>
            </w:pPr>
          </w:p>
          <w:p w14:paraId="1637A8C9" w14:textId="77777777" w:rsidR="00CE0B9D" w:rsidRPr="00743B14" w:rsidRDefault="00CE0B9D" w:rsidP="00DC5B2E">
            <w:pPr>
              <w:jc w:val="center"/>
              <w:rPr>
                <w:rFonts w:asciiTheme="minorHAnsi" w:hAnsiTheme="minorHAnsi" w:cstheme="minorHAnsi"/>
                <w:sz w:val="22"/>
                <w:szCs w:val="22"/>
                <w:lang w:eastAsia="pl-PL"/>
              </w:rPr>
            </w:pPr>
            <w:r w:rsidRPr="00743B14">
              <w:rPr>
                <w:rFonts w:asciiTheme="minorHAnsi" w:hAnsiTheme="minorHAnsi" w:cstheme="minorHAnsi"/>
                <w:sz w:val="22"/>
                <w:szCs w:val="22"/>
                <w:lang w:eastAsia="pl-PL"/>
              </w:rPr>
              <w:t>………… zł</w:t>
            </w:r>
          </w:p>
        </w:tc>
        <w:tc>
          <w:tcPr>
            <w:tcW w:w="1745" w:type="dxa"/>
          </w:tcPr>
          <w:p w14:paraId="7052DDB7" w14:textId="77777777" w:rsidR="00CE0B9D" w:rsidRPr="00743B14" w:rsidRDefault="00CE0B9D" w:rsidP="00DC5B2E">
            <w:pPr>
              <w:jc w:val="center"/>
              <w:rPr>
                <w:rFonts w:asciiTheme="minorHAnsi" w:hAnsiTheme="minorHAnsi" w:cstheme="minorHAnsi"/>
                <w:sz w:val="22"/>
                <w:szCs w:val="22"/>
                <w:lang w:eastAsia="pl-PL"/>
              </w:rPr>
            </w:pPr>
          </w:p>
          <w:p w14:paraId="3610A640" w14:textId="77777777" w:rsidR="00CE0B9D" w:rsidRPr="00743B14" w:rsidRDefault="00CE0B9D" w:rsidP="00DC5B2E">
            <w:pPr>
              <w:jc w:val="center"/>
              <w:rPr>
                <w:rFonts w:asciiTheme="minorHAnsi" w:hAnsiTheme="minorHAnsi" w:cstheme="minorHAnsi"/>
                <w:sz w:val="22"/>
                <w:szCs w:val="22"/>
                <w:lang w:eastAsia="pl-PL"/>
              </w:rPr>
            </w:pPr>
            <w:r w:rsidRPr="00743B14">
              <w:rPr>
                <w:rFonts w:asciiTheme="minorHAnsi" w:hAnsiTheme="minorHAnsi" w:cstheme="minorHAnsi"/>
                <w:sz w:val="22"/>
                <w:szCs w:val="22"/>
                <w:lang w:eastAsia="pl-PL"/>
              </w:rPr>
              <w:t>…………. zł brutto</w:t>
            </w:r>
          </w:p>
        </w:tc>
      </w:tr>
      <w:tr w:rsidR="00743B14" w:rsidRPr="00743B14" w14:paraId="612C0650" w14:textId="77777777" w:rsidTr="00DC5B2E">
        <w:tc>
          <w:tcPr>
            <w:tcW w:w="466" w:type="dxa"/>
          </w:tcPr>
          <w:p w14:paraId="5B0010AB" w14:textId="77777777" w:rsidR="00CE0B9D" w:rsidRPr="00743B14" w:rsidRDefault="00CE0B9D" w:rsidP="00DC5B2E">
            <w:pPr>
              <w:jc w:val="center"/>
              <w:rPr>
                <w:rFonts w:asciiTheme="minorHAnsi" w:hAnsiTheme="minorHAnsi" w:cstheme="minorHAnsi"/>
                <w:sz w:val="22"/>
                <w:szCs w:val="22"/>
                <w:lang w:eastAsia="pl-PL"/>
              </w:rPr>
            </w:pPr>
          </w:p>
          <w:p w14:paraId="2C8C6024" w14:textId="77777777" w:rsidR="00CE0B9D" w:rsidRPr="00743B14" w:rsidRDefault="00CE0B9D" w:rsidP="00DC5B2E">
            <w:pPr>
              <w:jc w:val="center"/>
              <w:rPr>
                <w:rFonts w:asciiTheme="minorHAnsi" w:hAnsiTheme="minorHAnsi" w:cstheme="minorHAnsi"/>
                <w:sz w:val="22"/>
                <w:szCs w:val="22"/>
                <w:lang w:eastAsia="pl-PL"/>
              </w:rPr>
            </w:pPr>
            <w:r w:rsidRPr="00743B14">
              <w:rPr>
                <w:rFonts w:asciiTheme="minorHAnsi" w:hAnsiTheme="minorHAnsi" w:cstheme="minorHAnsi"/>
                <w:sz w:val="22"/>
                <w:szCs w:val="22"/>
                <w:lang w:eastAsia="pl-PL"/>
              </w:rPr>
              <w:t>2.</w:t>
            </w:r>
          </w:p>
        </w:tc>
        <w:tc>
          <w:tcPr>
            <w:tcW w:w="1931" w:type="dxa"/>
          </w:tcPr>
          <w:p w14:paraId="20510DC3" w14:textId="77777777" w:rsidR="00CE0B9D" w:rsidRPr="00743B14" w:rsidRDefault="00CE0B9D" w:rsidP="00DC5B2E">
            <w:pPr>
              <w:jc w:val="center"/>
              <w:rPr>
                <w:rFonts w:asciiTheme="minorHAnsi" w:hAnsiTheme="minorHAnsi" w:cstheme="minorHAnsi"/>
                <w:sz w:val="22"/>
                <w:szCs w:val="22"/>
                <w:lang w:eastAsia="pl-PL"/>
              </w:rPr>
            </w:pPr>
          </w:p>
          <w:p w14:paraId="6089ACA8" w14:textId="77777777" w:rsidR="00CE0B9D" w:rsidRPr="00743B14" w:rsidRDefault="00CE0B9D" w:rsidP="00DC5B2E">
            <w:pPr>
              <w:jc w:val="center"/>
              <w:rPr>
                <w:rFonts w:asciiTheme="minorHAnsi" w:hAnsiTheme="minorHAnsi" w:cstheme="minorHAnsi"/>
                <w:b/>
                <w:bCs/>
                <w:sz w:val="22"/>
                <w:szCs w:val="22"/>
                <w:lang w:eastAsia="pl-PL"/>
              </w:rPr>
            </w:pPr>
            <w:r w:rsidRPr="00743B14">
              <w:rPr>
                <w:rFonts w:asciiTheme="minorHAnsi" w:hAnsiTheme="minorHAnsi" w:cstheme="minorHAnsi"/>
                <w:b/>
                <w:bCs/>
                <w:sz w:val="22"/>
                <w:szCs w:val="22"/>
                <w:lang w:eastAsia="pl-PL"/>
              </w:rPr>
              <w:t>ZAKRES OPCJONALNY</w:t>
            </w:r>
          </w:p>
          <w:p w14:paraId="1CB1996D" w14:textId="4F62F836" w:rsidR="00CE0B9D" w:rsidRPr="00743B14" w:rsidRDefault="00CE0B9D" w:rsidP="00DC5B2E">
            <w:pPr>
              <w:jc w:val="center"/>
              <w:rPr>
                <w:rFonts w:asciiTheme="minorHAnsi" w:hAnsiTheme="minorHAnsi" w:cstheme="minorHAnsi"/>
                <w:sz w:val="22"/>
                <w:szCs w:val="22"/>
                <w:lang w:eastAsia="pl-PL"/>
              </w:rPr>
            </w:pPr>
            <w:r w:rsidRPr="00743B14">
              <w:rPr>
                <w:rFonts w:asciiTheme="minorHAnsi" w:hAnsiTheme="minorHAnsi" w:cstheme="minorHAnsi"/>
                <w:sz w:val="22"/>
                <w:szCs w:val="22"/>
                <w:lang w:eastAsia="pl-PL"/>
              </w:rPr>
              <w:t>30.12.202</w:t>
            </w:r>
            <w:r w:rsidR="00FA29E0" w:rsidRPr="00743B14">
              <w:rPr>
                <w:rFonts w:asciiTheme="minorHAnsi" w:hAnsiTheme="minorHAnsi" w:cstheme="minorHAnsi"/>
                <w:sz w:val="22"/>
                <w:szCs w:val="22"/>
                <w:lang w:eastAsia="pl-PL"/>
              </w:rPr>
              <w:t>6</w:t>
            </w:r>
            <w:r w:rsidRPr="00743B14">
              <w:rPr>
                <w:rFonts w:asciiTheme="minorHAnsi" w:hAnsiTheme="minorHAnsi" w:cstheme="minorHAnsi"/>
                <w:sz w:val="22"/>
                <w:szCs w:val="22"/>
                <w:lang w:eastAsia="pl-PL"/>
              </w:rPr>
              <w:t xml:space="preserve"> r. –30.12.202</w:t>
            </w:r>
            <w:r w:rsidR="00FA29E0" w:rsidRPr="00743B14">
              <w:rPr>
                <w:rFonts w:asciiTheme="minorHAnsi" w:hAnsiTheme="minorHAnsi" w:cstheme="minorHAnsi"/>
                <w:sz w:val="22"/>
                <w:szCs w:val="22"/>
                <w:lang w:eastAsia="pl-PL"/>
              </w:rPr>
              <w:t>7</w:t>
            </w:r>
            <w:r w:rsidRPr="00743B14">
              <w:rPr>
                <w:rFonts w:asciiTheme="minorHAnsi" w:hAnsiTheme="minorHAnsi" w:cstheme="minorHAnsi"/>
                <w:sz w:val="22"/>
                <w:szCs w:val="22"/>
                <w:lang w:eastAsia="pl-PL"/>
              </w:rPr>
              <w:t xml:space="preserve"> r.</w:t>
            </w:r>
          </w:p>
          <w:p w14:paraId="6457AFC1" w14:textId="77777777" w:rsidR="00CE0B9D" w:rsidRPr="00743B14" w:rsidRDefault="00CE0B9D" w:rsidP="00DC5B2E">
            <w:pPr>
              <w:jc w:val="center"/>
              <w:rPr>
                <w:rFonts w:asciiTheme="minorHAnsi" w:hAnsiTheme="minorHAnsi" w:cstheme="minorHAnsi"/>
                <w:sz w:val="22"/>
                <w:szCs w:val="22"/>
                <w:lang w:eastAsia="pl-PL"/>
              </w:rPr>
            </w:pPr>
          </w:p>
        </w:tc>
        <w:tc>
          <w:tcPr>
            <w:tcW w:w="1568" w:type="dxa"/>
          </w:tcPr>
          <w:p w14:paraId="12FE720E" w14:textId="77777777" w:rsidR="00CE0B9D" w:rsidRPr="00743B14" w:rsidRDefault="00CE0B9D" w:rsidP="00DC5B2E">
            <w:pPr>
              <w:jc w:val="center"/>
              <w:rPr>
                <w:rFonts w:asciiTheme="minorHAnsi" w:hAnsiTheme="minorHAnsi" w:cstheme="minorHAnsi"/>
                <w:sz w:val="22"/>
                <w:szCs w:val="22"/>
                <w:lang w:eastAsia="pl-PL"/>
              </w:rPr>
            </w:pPr>
          </w:p>
          <w:p w14:paraId="466A4EFD" w14:textId="06901D45" w:rsidR="00CE0B9D" w:rsidRPr="00743B14" w:rsidRDefault="006405FE" w:rsidP="00DC5B2E">
            <w:pPr>
              <w:jc w:val="center"/>
              <w:rPr>
                <w:rFonts w:asciiTheme="minorHAnsi" w:hAnsiTheme="minorHAnsi" w:cstheme="minorHAnsi"/>
                <w:sz w:val="22"/>
                <w:szCs w:val="22"/>
                <w:lang w:eastAsia="pl-PL"/>
              </w:rPr>
            </w:pPr>
            <w:r w:rsidRPr="00743B14">
              <w:rPr>
                <w:rFonts w:asciiTheme="minorHAnsi" w:hAnsiTheme="minorHAnsi" w:cstheme="minorHAnsi"/>
                <w:sz w:val="22"/>
                <w:szCs w:val="22"/>
                <w:lang w:eastAsia="pl-PL"/>
              </w:rPr>
              <w:t>17</w:t>
            </w:r>
            <w:r w:rsidR="00B323A7">
              <w:rPr>
                <w:rFonts w:asciiTheme="minorHAnsi" w:hAnsiTheme="minorHAnsi" w:cstheme="minorHAnsi"/>
                <w:sz w:val="22"/>
                <w:szCs w:val="22"/>
                <w:lang w:eastAsia="pl-PL"/>
              </w:rPr>
              <w:t>592</w:t>
            </w:r>
          </w:p>
          <w:p w14:paraId="776519D2" w14:textId="77777777" w:rsidR="00CE0B9D" w:rsidRPr="00743B14" w:rsidRDefault="00CE0B9D" w:rsidP="00DC5B2E">
            <w:pPr>
              <w:jc w:val="center"/>
              <w:rPr>
                <w:rFonts w:asciiTheme="minorHAnsi" w:hAnsiTheme="minorHAnsi" w:cstheme="minorHAnsi"/>
                <w:sz w:val="22"/>
                <w:szCs w:val="22"/>
                <w:lang w:eastAsia="pl-PL"/>
              </w:rPr>
            </w:pPr>
          </w:p>
        </w:tc>
        <w:tc>
          <w:tcPr>
            <w:tcW w:w="847" w:type="dxa"/>
          </w:tcPr>
          <w:p w14:paraId="7C9C8C4A" w14:textId="77777777" w:rsidR="00CE0B9D" w:rsidRPr="00743B14" w:rsidRDefault="00CE0B9D" w:rsidP="00DC5B2E">
            <w:pPr>
              <w:jc w:val="center"/>
              <w:rPr>
                <w:rFonts w:asciiTheme="minorHAnsi" w:hAnsiTheme="minorHAnsi" w:cstheme="minorHAnsi"/>
                <w:sz w:val="22"/>
                <w:szCs w:val="22"/>
                <w:lang w:eastAsia="pl-PL"/>
              </w:rPr>
            </w:pPr>
          </w:p>
          <w:p w14:paraId="1CBEEE98" w14:textId="77777777" w:rsidR="00CE0B9D" w:rsidRPr="00743B14" w:rsidRDefault="00CE0B9D" w:rsidP="00DC5B2E">
            <w:pPr>
              <w:jc w:val="center"/>
              <w:rPr>
                <w:rFonts w:asciiTheme="minorHAnsi" w:hAnsiTheme="minorHAnsi" w:cstheme="minorHAnsi"/>
                <w:sz w:val="22"/>
                <w:szCs w:val="22"/>
                <w:lang w:eastAsia="pl-PL"/>
              </w:rPr>
            </w:pPr>
            <w:r w:rsidRPr="00743B14">
              <w:rPr>
                <w:rFonts w:asciiTheme="minorHAnsi" w:hAnsiTheme="minorHAnsi" w:cstheme="minorHAnsi"/>
                <w:sz w:val="22"/>
                <w:szCs w:val="22"/>
                <w:lang w:eastAsia="pl-PL"/>
              </w:rPr>
              <w:t>……. zł netto</w:t>
            </w:r>
          </w:p>
          <w:p w14:paraId="63D3EC7F" w14:textId="77777777" w:rsidR="00CE0B9D" w:rsidRPr="00743B14" w:rsidRDefault="00CE0B9D" w:rsidP="00DC5B2E">
            <w:pPr>
              <w:jc w:val="center"/>
              <w:rPr>
                <w:rFonts w:asciiTheme="minorHAnsi" w:hAnsiTheme="minorHAnsi" w:cstheme="minorHAnsi"/>
                <w:sz w:val="22"/>
                <w:szCs w:val="22"/>
                <w:lang w:eastAsia="pl-PL"/>
              </w:rPr>
            </w:pPr>
          </w:p>
        </w:tc>
        <w:tc>
          <w:tcPr>
            <w:tcW w:w="1220" w:type="dxa"/>
          </w:tcPr>
          <w:p w14:paraId="5424B594" w14:textId="77777777" w:rsidR="00CE0B9D" w:rsidRPr="00743B14" w:rsidRDefault="00CE0B9D" w:rsidP="00DC5B2E">
            <w:pPr>
              <w:jc w:val="center"/>
              <w:rPr>
                <w:rFonts w:asciiTheme="minorHAnsi" w:hAnsiTheme="minorHAnsi" w:cstheme="minorHAnsi"/>
                <w:sz w:val="22"/>
                <w:szCs w:val="22"/>
                <w:lang w:eastAsia="pl-PL"/>
              </w:rPr>
            </w:pPr>
          </w:p>
          <w:p w14:paraId="1F56C8C2" w14:textId="77777777" w:rsidR="00CE0B9D" w:rsidRPr="00743B14" w:rsidRDefault="00CE0B9D" w:rsidP="00DC5B2E">
            <w:pPr>
              <w:jc w:val="center"/>
              <w:rPr>
                <w:rFonts w:asciiTheme="minorHAnsi" w:hAnsiTheme="minorHAnsi" w:cstheme="minorHAnsi"/>
                <w:sz w:val="22"/>
                <w:szCs w:val="22"/>
                <w:lang w:eastAsia="pl-PL"/>
              </w:rPr>
            </w:pPr>
            <w:r w:rsidRPr="00743B14">
              <w:rPr>
                <w:rFonts w:asciiTheme="minorHAnsi" w:hAnsiTheme="minorHAnsi" w:cstheme="minorHAnsi"/>
                <w:sz w:val="22"/>
                <w:szCs w:val="22"/>
                <w:lang w:eastAsia="pl-PL"/>
              </w:rPr>
              <w:t>…………. zł netto</w:t>
            </w:r>
          </w:p>
        </w:tc>
        <w:tc>
          <w:tcPr>
            <w:tcW w:w="1220" w:type="dxa"/>
          </w:tcPr>
          <w:p w14:paraId="5F6073B8" w14:textId="77777777" w:rsidR="00CE0B9D" w:rsidRPr="00743B14" w:rsidRDefault="00CE0B9D" w:rsidP="00DC5B2E">
            <w:pPr>
              <w:jc w:val="center"/>
              <w:rPr>
                <w:rFonts w:asciiTheme="minorHAnsi" w:hAnsiTheme="minorHAnsi" w:cstheme="minorHAnsi"/>
                <w:sz w:val="22"/>
                <w:szCs w:val="22"/>
                <w:lang w:eastAsia="pl-PL"/>
              </w:rPr>
            </w:pPr>
          </w:p>
          <w:p w14:paraId="1244515C" w14:textId="77777777" w:rsidR="00CE0B9D" w:rsidRPr="00743B14" w:rsidRDefault="00CE0B9D" w:rsidP="00DC5B2E">
            <w:pPr>
              <w:jc w:val="center"/>
              <w:rPr>
                <w:rFonts w:asciiTheme="minorHAnsi" w:hAnsiTheme="minorHAnsi" w:cstheme="minorHAnsi"/>
                <w:sz w:val="22"/>
                <w:szCs w:val="22"/>
                <w:lang w:eastAsia="pl-PL"/>
              </w:rPr>
            </w:pPr>
            <w:r w:rsidRPr="00743B14">
              <w:rPr>
                <w:rFonts w:asciiTheme="minorHAnsi" w:hAnsiTheme="minorHAnsi" w:cstheme="minorHAnsi"/>
                <w:sz w:val="22"/>
                <w:szCs w:val="22"/>
                <w:lang w:eastAsia="pl-PL"/>
              </w:rPr>
              <w:t>………… zł</w:t>
            </w:r>
          </w:p>
        </w:tc>
        <w:tc>
          <w:tcPr>
            <w:tcW w:w="1745" w:type="dxa"/>
          </w:tcPr>
          <w:p w14:paraId="61F1DF08" w14:textId="77777777" w:rsidR="00CE0B9D" w:rsidRPr="00743B14" w:rsidRDefault="00CE0B9D" w:rsidP="00DC5B2E">
            <w:pPr>
              <w:jc w:val="center"/>
              <w:rPr>
                <w:rFonts w:asciiTheme="minorHAnsi" w:hAnsiTheme="minorHAnsi" w:cstheme="minorHAnsi"/>
                <w:sz w:val="22"/>
                <w:szCs w:val="22"/>
                <w:lang w:eastAsia="pl-PL"/>
              </w:rPr>
            </w:pPr>
          </w:p>
          <w:p w14:paraId="170620FB" w14:textId="77777777" w:rsidR="00CE0B9D" w:rsidRPr="00743B14" w:rsidRDefault="00CE0B9D" w:rsidP="00DC5B2E">
            <w:pPr>
              <w:jc w:val="center"/>
              <w:rPr>
                <w:rFonts w:asciiTheme="minorHAnsi" w:hAnsiTheme="minorHAnsi" w:cstheme="minorHAnsi"/>
                <w:sz w:val="22"/>
                <w:szCs w:val="22"/>
                <w:lang w:eastAsia="pl-PL"/>
              </w:rPr>
            </w:pPr>
            <w:r w:rsidRPr="00743B14">
              <w:rPr>
                <w:rFonts w:asciiTheme="minorHAnsi" w:hAnsiTheme="minorHAnsi" w:cstheme="minorHAnsi"/>
                <w:sz w:val="22"/>
                <w:szCs w:val="22"/>
                <w:lang w:eastAsia="pl-PL"/>
              </w:rPr>
              <w:t>…………. zł brutto</w:t>
            </w:r>
          </w:p>
        </w:tc>
      </w:tr>
      <w:tr w:rsidR="00761274" w:rsidRPr="00743B14" w14:paraId="61A759BE" w14:textId="77777777" w:rsidTr="00DC5B2E">
        <w:tc>
          <w:tcPr>
            <w:tcW w:w="466" w:type="dxa"/>
          </w:tcPr>
          <w:p w14:paraId="5A540254" w14:textId="5F21849F" w:rsidR="00761274" w:rsidRPr="00743B14" w:rsidRDefault="00761274" w:rsidP="00DC5B2E">
            <w:pPr>
              <w:jc w:val="center"/>
              <w:rPr>
                <w:rFonts w:asciiTheme="minorHAnsi" w:hAnsiTheme="minorHAnsi" w:cstheme="minorHAnsi"/>
                <w:sz w:val="22"/>
                <w:szCs w:val="22"/>
                <w:lang w:eastAsia="pl-PL"/>
              </w:rPr>
            </w:pPr>
            <w:r w:rsidRPr="00743B14">
              <w:rPr>
                <w:rFonts w:asciiTheme="minorHAnsi" w:hAnsiTheme="minorHAnsi" w:cstheme="minorHAnsi"/>
                <w:sz w:val="22"/>
                <w:szCs w:val="22"/>
                <w:lang w:eastAsia="pl-PL"/>
              </w:rPr>
              <w:t>-</w:t>
            </w:r>
          </w:p>
        </w:tc>
        <w:tc>
          <w:tcPr>
            <w:tcW w:w="1931" w:type="dxa"/>
          </w:tcPr>
          <w:p w14:paraId="63EA29AE" w14:textId="519E3837" w:rsidR="00761274" w:rsidRPr="00743B14" w:rsidRDefault="00761274" w:rsidP="00DC5B2E">
            <w:pPr>
              <w:jc w:val="center"/>
              <w:rPr>
                <w:rFonts w:asciiTheme="minorHAnsi" w:hAnsiTheme="minorHAnsi" w:cstheme="minorHAnsi"/>
                <w:sz w:val="22"/>
                <w:szCs w:val="22"/>
                <w:lang w:eastAsia="pl-PL"/>
              </w:rPr>
            </w:pPr>
            <w:r w:rsidRPr="00743B14">
              <w:rPr>
                <w:rFonts w:asciiTheme="minorHAnsi" w:hAnsiTheme="minorHAnsi" w:cstheme="minorHAnsi"/>
                <w:sz w:val="22"/>
                <w:szCs w:val="22"/>
                <w:lang w:eastAsia="pl-PL"/>
              </w:rPr>
              <w:t>------------------------</w:t>
            </w:r>
          </w:p>
        </w:tc>
        <w:tc>
          <w:tcPr>
            <w:tcW w:w="1568" w:type="dxa"/>
          </w:tcPr>
          <w:p w14:paraId="294DD7E5" w14:textId="188B34F8" w:rsidR="00761274" w:rsidRPr="00743B14" w:rsidRDefault="00761274" w:rsidP="00DC5B2E">
            <w:pPr>
              <w:jc w:val="center"/>
              <w:rPr>
                <w:rFonts w:asciiTheme="minorHAnsi" w:hAnsiTheme="minorHAnsi" w:cstheme="minorHAnsi"/>
                <w:sz w:val="22"/>
                <w:szCs w:val="22"/>
                <w:lang w:eastAsia="pl-PL"/>
              </w:rPr>
            </w:pPr>
            <w:r w:rsidRPr="00743B14">
              <w:rPr>
                <w:rFonts w:asciiTheme="minorHAnsi" w:hAnsiTheme="minorHAnsi" w:cstheme="minorHAnsi"/>
                <w:sz w:val="22"/>
                <w:szCs w:val="22"/>
                <w:lang w:eastAsia="pl-PL"/>
              </w:rPr>
              <w:t>-------------------</w:t>
            </w:r>
          </w:p>
        </w:tc>
        <w:tc>
          <w:tcPr>
            <w:tcW w:w="847" w:type="dxa"/>
          </w:tcPr>
          <w:p w14:paraId="2A60444F" w14:textId="2EAC8F84" w:rsidR="00761274" w:rsidRPr="00743B14" w:rsidRDefault="00761274" w:rsidP="00DC5B2E">
            <w:pPr>
              <w:jc w:val="center"/>
              <w:rPr>
                <w:rFonts w:asciiTheme="minorHAnsi" w:hAnsiTheme="minorHAnsi" w:cstheme="minorHAnsi"/>
                <w:sz w:val="22"/>
                <w:szCs w:val="22"/>
                <w:lang w:eastAsia="pl-PL"/>
              </w:rPr>
            </w:pPr>
            <w:r w:rsidRPr="00743B14">
              <w:rPr>
                <w:rFonts w:asciiTheme="minorHAnsi" w:hAnsiTheme="minorHAnsi" w:cstheme="minorHAnsi"/>
                <w:sz w:val="22"/>
                <w:szCs w:val="22"/>
                <w:lang w:eastAsia="pl-PL"/>
              </w:rPr>
              <w:t>-------</w:t>
            </w:r>
          </w:p>
        </w:tc>
        <w:tc>
          <w:tcPr>
            <w:tcW w:w="1220" w:type="dxa"/>
          </w:tcPr>
          <w:p w14:paraId="4A29558D" w14:textId="110F2F1D" w:rsidR="00761274" w:rsidRPr="00743B14" w:rsidRDefault="00761274" w:rsidP="00DC5B2E">
            <w:pPr>
              <w:jc w:val="center"/>
              <w:rPr>
                <w:rFonts w:asciiTheme="minorHAnsi" w:hAnsiTheme="minorHAnsi" w:cstheme="minorHAnsi"/>
                <w:sz w:val="22"/>
                <w:szCs w:val="22"/>
                <w:lang w:eastAsia="pl-PL"/>
              </w:rPr>
            </w:pPr>
            <w:r w:rsidRPr="00743B14">
              <w:rPr>
                <w:rFonts w:asciiTheme="minorHAnsi" w:hAnsiTheme="minorHAnsi" w:cstheme="minorHAnsi"/>
                <w:sz w:val="22"/>
                <w:szCs w:val="22"/>
                <w:lang w:eastAsia="pl-PL"/>
              </w:rPr>
              <w:t>--------------</w:t>
            </w:r>
          </w:p>
        </w:tc>
        <w:tc>
          <w:tcPr>
            <w:tcW w:w="1220" w:type="dxa"/>
          </w:tcPr>
          <w:p w14:paraId="2EC3EDAC" w14:textId="3B45D5E0" w:rsidR="00761274" w:rsidRPr="00743B14" w:rsidRDefault="00761274" w:rsidP="00DC5B2E">
            <w:pPr>
              <w:jc w:val="center"/>
              <w:rPr>
                <w:rFonts w:asciiTheme="minorHAnsi" w:hAnsiTheme="minorHAnsi" w:cstheme="minorHAnsi"/>
                <w:sz w:val="22"/>
                <w:szCs w:val="22"/>
                <w:lang w:eastAsia="pl-PL"/>
              </w:rPr>
            </w:pPr>
            <w:r w:rsidRPr="00743B14">
              <w:rPr>
                <w:rFonts w:asciiTheme="minorHAnsi" w:hAnsiTheme="minorHAnsi" w:cstheme="minorHAnsi"/>
                <w:sz w:val="22"/>
                <w:szCs w:val="22"/>
                <w:lang w:eastAsia="pl-PL"/>
              </w:rPr>
              <w:t>RAZEM:</w:t>
            </w:r>
          </w:p>
        </w:tc>
        <w:tc>
          <w:tcPr>
            <w:tcW w:w="1745" w:type="dxa"/>
          </w:tcPr>
          <w:p w14:paraId="2D81A518" w14:textId="77777777" w:rsidR="00761274" w:rsidRPr="00743B14" w:rsidRDefault="00761274" w:rsidP="00DC5B2E">
            <w:pPr>
              <w:jc w:val="center"/>
              <w:rPr>
                <w:rFonts w:asciiTheme="minorHAnsi" w:hAnsiTheme="minorHAnsi" w:cstheme="minorHAnsi"/>
                <w:sz w:val="22"/>
                <w:szCs w:val="22"/>
                <w:lang w:eastAsia="pl-PL"/>
              </w:rPr>
            </w:pPr>
          </w:p>
        </w:tc>
      </w:tr>
    </w:tbl>
    <w:p w14:paraId="3C4371B0" w14:textId="77777777" w:rsidR="00CE0B9D" w:rsidRPr="00743B14" w:rsidRDefault="00CE0B9D" w:rsidP="00C43F3F">
      <w:pPr>
        <w:spacing w:line="264" w:lineRule="auto"/>
        <w:jc w:val="both"/>
        <w:rPr>
          <w:rFonts w:asciiTheme="minorHAnsi" w:hAnsiTheme="minorHAnsi" w:cstheme="minorHAnsi"/>
          <w:sz w:val="22"/>
          <w:szCs w:val="22"/>
          <w:highlight w:val="yellow"/>
        </w:rPr>
      </w:pPr>
    </w:p>
    <w:p w14:paraId="026D3D31" w14:textId="64B57FA2" w:rsidR="00CE0B9D" w:rsidRDefault="007902A6" w:rsidP="007902A6">
      <w:pPr>
        <w:pStyle w:val="Akapitzlist"/>
        <w:numPr>
          <w:ilvl w:val="3"/>
          <w:numId w:val="7"/>
        </w:numPr>
        <w:tabs>
          <w:tab w:val="clear" w:pos="2880"/>
        </w:tabs>
        <w:spacing w:line="264" w:lineRule="auto"/>
        <w:ind w:left="426"/>
        <w:jc w:val="both"/>
        <w:rPr>
          <w:rFonts w:asciiTheme="minorHAnsi" w:hAnsiTheme="minorHAnsi" w:cstheme="minorHAnsi"/>
          <w:sz w:val="22"/>
          <w:szCs w:val="22"/>
        </w:rPr>
      </w:pPr>
      <w:r w:rsidRPr="00743B14">
        <w:rPr>
          <w:rFonts w:asciiTheme="minorHAnsi" w:hAnsiTheme="minorHAnsi" w:cstheme="minorHAnsi"/>
          <w:sz w:val="22"/>
          <w:szCs w:val="22"/>
        </w:rPr>
        <w:t>O</w:t>
      </w:r>
      <w:r w:rsidR="00CE0B9D" w:rsidRPr="00743B14">
        <w:rPr>
          <w:rFonts w:asciiTheme="minorHAnsi" w:hAnsiTheme="minorHAnsi" w:cstheme="minorHAnsi"/>
          <w:sz w:val="22"/>
          <w:szCs w:val="22"/>
        </w:rPr>
        <w:t xml:space="preserve">feruję/oferujemy </w:t>
      </w:r>
      <w:r w:rsidR="00CE0B9D" w:rsidRPr="00743B14">
        <w:rPr>
          <w:rFonts w:asciiTheme="minorHAnsi" w:hAnsiTheme="minorHAnsi" w:cstheme="minorHAnsi"/>
          <w:b/>
          <w:bCs/>
          <w:sz w:val="22"/>
          <w:szCs w:val="22"/>
        </w:rPr>
        <w:t>w zakresie części nr 2 zamówienia (Usługi ochrony fizycznej obiektów, osób i mienia w siedzibie głównej Narodowego Muzeum Techniki w Warszawie</w:t>
      </w:r>
      <w:r w:rsidR="00CE0B9D" w:rsidRPr="00743B14">
        <w:rPr>
          <w:rFonts w:asciiTheme="minorHAnsi" w:hAnsiTheme="minorHAnsi" w:cstheme="minorHAnsi"/>
          <w:b/>
          <w:sz w:val="22"/>
          <w:szCs w:val="22"/>
          <w:lang w:eastAsia="pl-PL"/>
        </w:rPr>
        <w:t>)</w:t>
      </w:r>
      <w:r w:rsidR="00CE0B9D" w:rsidRPr="00743B14">
        <w:rPr>
          <w:rFonts w:asciiTheme="minorHAnsi" w:hAnsiTheme="minorHAnsi" w:cstheme="minorHAnsi"/>
          <w:sz w:val="22"/>
          <w:szCs w:val="22"/>
        </w:rPr>
        <w:t>:</w:t>
      </w:r>
    </w:p>
    <w:tbl>
      <w:tblPr>
        <w:tblW w:w="9278"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CellMar>
          <w:left w:w="0" w:type="dxa"/>
          <w:right w:w="0" w:type="dxa"/>
        </w:tblCellMar>
        <w:tblLook w:val="04A0" w:firstRow="1" w:lastRow="0" w:firstColumn="1" w:lastColumn="0" w:noHBand="0" w:noVBand="1"/>
      </w:tblPr>
      <w:tblGrid>
        <w:gridCol w:w="3681"/>
        <w:gridCol w:w="5597"/>
      </w:tblGrid>
      <w:tr w:rsidR="005C574B" w:rsidRPr="00743B14" w14:paraId="44563CFC" w14:textId="77777777" w:rsidTr="00E74494">
        <w:trPr>
          <w:trHeight w:val="453"/>
          <w:jc w:val="center"/>
        </w:trPr>
        <w:tc>
          <w:tcPr>
            <w:tcW w:w="368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7661ED5" w14:textId="77777777" w:rsidR="005C574B" w:rsidRPr="005C574B" w:rsidRDefault="005C574B" w:rsidP="005C574B">
            <w:pPr>
              <w:spacing w:line="264" w:lineRule="auto"/>
              <w:jc w:val="both"/>
              <w:rPr>
                <w:rStyle w:val="Brak"/>
                <w:rFonts w:asciiTheme="minorHAnsi" w:eastAsia="Arial Unicode MS" w:hAnsiTheme="minorHAnsi" w:cstheme="minorHAnsi"/>
                <w:b/>
                <w:bCs/>
                <w:sz w:val="22"/>
                <w:szCs w:val="22"/>
                <w:lang w:eastAsia="pl-PL"/>
              </w:rPr>
            </w:pPr>
            <w:r w:rsidRPr="005C574B">
              <w:rPr>
                <w:rStyle w:val="Brak"/>
                <w:rFonts w:asciiTheme="minorHAnsi" w:eastAsia="Arial Unicode MS" w:hAnsiTheme="minorHAnsi" w:cstheme="minorHAnsi"/>
                <w:b/>
                <w:bCs/>
                <w:sz w:val="22"/>
                <w:szCs w:val="22"/>
                <w:lang w:eastAsia="pl-PL"/>
              </w:rPr>
              <w:t>CENA BRUTTO W PLN</w:t>
            </w:r>
          </w:p>
          <w:p w14:paraId="03B9A2D4" w14:textId="77777777" w:rsidR="005C574B" w:rsidRPr="005C574B" w:rsidRDefault="005C574B" w:rsidP="005C574B">
            <w:pPr>
              <w:spacing w:line="264" w:lineRule="auto"/>
              <w:jc w:val="both"/>
              <w:rPr>
                <w:rStyle w:val="Brak"/>
                <w:rFonts w:asciiTheme="minorHAnsi" w:eastAsia="Arial Unicode MS" w:hAnsiTheme="minorHAnsi" w:cstheme="minorHAnsi"/>
                <w:b/>
                <w:bCs/>
                <w:sz w:val="22"/>
                <w:szCs w:val="22"/>
                <w:lang w:eastAsia="pl-PL"/>
              </w:rPr>
            </w:pPr>
            <w:r w:rsidRPr="005C574B">
              <w:rPr>
                <w:rFonts w:asciiTheme="minorHAnsi" w:eastAsia="Arial Unicode MS" w:hAnsiTheme="minorHAnsi" w:cstheme="minorHAnsi"/>
                <w:b/>
                <w:bCs/>
                <w:sz w:val="22"/>
                <w:szCs w:val="22"/>
                <w:lang w:eastAsia="pl-PL"/>
              </w:rPr>
              <w:t>(stawka jednostkowa roboczogodziny)</w:t>
            </w:r>
          </w:p>
        </w:tc>
        <w:tc>
          <w:tcPr>
            <w:tcW w:w="559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03A86381" w14:textId="77777777" w:rsidR="005C574B" w:rsidRPr="00743B14" w:rsidRDefault="005C574B" w:rsidP="00E74494">
            <w:pPr>
              <w:spacing w:line="264" w:lineRule="auto"/>
              <w:jc w:val="both"/>
              <w:rPr>
                <w:rFonts w:asciiTheme="minorHAnsi" w:eastAsia="Arial Unicode MS" w:hAnsiTheme="minorHAnsi" w:cstheme="minorHAnsi"/>
                <w:sz w:val="22"/>
                <w:szCs w:val="22"/>
                <w:lang w:eastAsia="pl-PL"/>
              </w:rPr>
            </w:pPr>
            <w:r w:rsidRPr="00743B14">
              <w:rPr>
                <w:rFonts w:asciiTheme="minorHAnsi" w:eastAsia="Arial Unicode MS" w:hAnsiTheme="minorHAnsi" w:cstheme="minorHAnsi"/>
                <w:sz w:val="22"/>
                <w:szCs w:val="22"/>
                <w:lang w:eastAsia="pl-PL"/>
              </w:rPr>
              <w:t>...............................................</w:t>
            </w:r>
          </w:p>
          <w:p w14:paraId="6DFE0016" w14:textId="77777777" w:rsidR="005C574B" w:rsidRPr="00743B14" w:rsidRDefault="005C574B" w:rsidP="00E74494">
            <w:pPr>
              <w:spacing w:line="264" w:lineRule="auto"/>
              <w:jc w:val="both"/>
              <w:rPr>
                <w:rFonts w:asciiTheme="minorHAnsi" w:eastAsia="Arial Unicode MS" w:hAnsiTheme="minorHAnsi" w:cstheme="minorHAnsi"/>
                <w:sz w:val="22"/>
                <w:szCs w:val="22"/>
                <w:lang w:eastAsia="pl-PL"/>
              </w:rPr>
            </w:pPr>
            <w:r w:rsidRPr="00743B14">
              <w:rPr>
                <w:rFonts w:asciiTheme="minorHAnsi" w:eastAsia="Arial Unicode MS" w:hAnsiTheme="minorHAnsi" w:cstheme="minorHAnsi"/>
                <w:sz w:val="22"/>
                <w:szCs w:val="22"/>
                <w:lang w:eastAsia="pl-PL"/>
              </w:rPr>
              <w:t>(słownie....................................................)</w:t>
            </w:r>
          </w:p>
        </w:tc>
      </w:tr>
    </w:tbl>
    <w:p w14:paraId="3B6E6617" w14:textId="77777777" w:rsidR="005C574B" w:rsidRDefault="005C574B" w:rsidP="005C574B">
      <w:pPr>
        <w:jc w:val="both"/>
        <w:rPr>
          <w:rStyle w:val="Pogrubienie"/>
          <w:rFonts w:asciiTheme="minorHAnsi" w:hAnsiTheme="minorHAnsi" w:cstheme="minorHAnsi"/>
          <w:sz w:val="22"/>
          <w:szCs w:val="22"/>
        </w:rPr>
      </w:pPr>
      <w:r>
        <w:rPr>
          <w:rStyle w:val="Pogrubienie"/>
          <w:rFonts w:asciiTheme="minorHAnsi" w:hAnsiTheme="minorHAnsi" w:cstheme="minorHAnsi"/>
          <w:sz w:val="22"/>
          <w:szCs w:val="22"/>
        </w:rPr>
        <w:t>w tym</w:t>
      </w:r>
    </w:p>
    <w:tbl>
      <w:tblPr>
        <w:tblW w:w="9278"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CellMar>
          <w:left w:w="0" w:type="dxa"/>
          <w:right w:w="0" w:type="dxa"/>
        </w:tblCellMar>
        <w:tblLook w:val="04A0" w:firstRow="1" w:lastRow="0" w:firstColumn="1" w:lastColumn="0" w:noHBand="0" w:noVBand="1"/>
      </w:tblPr>
      <w:tblGrid>
        <w:gridCol w:w="3681"/>
        <w:gridCol w:w="5597"/>
      </w:tblGrid>
      <w:tr w:rsidR="005C574B" w:rsidRPr="00743B14" w14:paraId="34546D2C" w14:textId="77777777" w:rsidTr="00E74494">
        <w:trPr>
          <w:trHeight w:val="453"/>
          <w:jc w:val="center"/>
        </w:trPr>
        <w:tc>
          <w:tcPr>
            <w:tcW w:w="368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54F5254" w14:textId="77777777" w:rsidR="005C574B" w:rsidRPr="00743B14" w:rsidRDefault="005C574B" w:rsidP="00E74494">
            <w:pPr>
              <w:spacing w:line="264" w:lineRule="auto"/>
              <w:jc w:val="both"/>
              <w:rPr>
                <w:rStyle w:val="Brak"/>
                <w:rFonts w:asciiTheme="minorHAnsi" w:eastAsia="Arial Unicode MS" w:hAnsiTheme="minorHAnsi" w:cstheme="minorHAnsi"/>
                <w:b/>
                <w:bCs/>
                <w:sz w:val="22"/>
                <w:szCs w:val="22"/>
                <w:lang w:eastAsia="pl-PL"/>
              </w:rPr>
            </w:pPr>
          </w:p>
          <w:p w14:paraId="1F162F6B" w14:textId="77777777" w:rsidR="005C574B" w:rsidRPr="00E74494" w:rsidRDefault="005C574B" w:rsidP="00E74494">
            <w:pPr>
              <w:spacing w:line="264" w:lineRule="auto"/>
              <w:jc w:val="both"/>
              <w:rPr>
                <w:rStyle w:val="Brak"/>
                <w:rFonts w:asciiTheme="minorHAnsi" w:eastAsia="Arial Unicode MS" w:hAnsiTheme="minorHAnsi" w:cstheme="minorHAnsi"/>
                <w:sz w:val="22"/>
                <w:szCs w:val="22"/>
                <w:lang w:eastAsia="pl-PL"/>
              </w:rPr>
            </w:pPr>
            <w:r w:rsidRPr="00E74494">
              <w:rPr>
                <w:rStyle w:val="Brak"/>
                <w:rFonts w:asciiTheme="minorHAnsi" w:eastAsia="Arial Unicode MS" w:hAnsiTheme="minorHAnsi" w:cstheme="minorHAnsi"/>
                <w:sz w:val="22"/>
                <w:szCs w:val="22"/>
                <w:lang w:eastAsia="pl-PL"/>
              </w:rPr>
              <w:t>CENA NETTO W PLN</w:t>
            </w:r>
          </w:p>
          <w:p w14:paraId="3125D99D" w14:textId="77777777" w:rsidR="005C574B" w:rsidRPr="00E1288A" w:rsidRDefault="005C574B" w:rsidP="00E74494">
            <w:pPr>
              <w:spacing w:line="264" w:lineRule="auto"/>
              <w:jc w:val="both"/>
              <w:rPr>
                <w:rStyle w:val="Brak"/>
                <w:rFonts w:asciiTheme="minorHAnsi" w:eastAsia="Arial Unicode MS" w:hAnsiTheme="minorHAnsi" w:cstheme="minorHAnsi"/>
                <w:sz w:val="22"/>
                <w:szCs w:val="22"/>
                <w:lang w:eastAsia="pl-PL"/>
              </w:rPr>
            </w:pPr>
            <w:r w:rsidRPr="00E1288A">
              <w:rPr>
                <w:rStyle w:val="Brak"/>
                <w:rFonts w:asciiTheme="minorHAnsi" w:eastAsia="Arial Unicode MS" w:hAnsiTheme="minorHAnsi" w:cstheme="minorHAnsi"/>
                <w:sz w:val="22"/>
                <w:szCs w:val="22"/>
                <w:lang w:eastAsia="pl-PL"/>
              </w:rPr>
              <w:t>(za roboczogodzinę)</w:t>
            </w:r>
          </w:p>
          <w:p w14:paraId="141A294A" w14:textId="77777777" w:rsidR="005C574B" w:rsidRPr="00743B14" w:rsidRDefault="005C574B" w:rsidP="00E74494">
            <w:pPr>
              <w:spacing w:line="264" w:lineRule="auto"/>
              <w:jc w:val="both"/>
              <w:rPr>
                <w:rFonts w:asciiTheme="minorHAnsi" w:eastAsia="Arial Unicode MS" w:hAnsiTheme="minorHAnsi" w:cstheme="minorHAnsi"/>
                <w:sz w:val="22"/>
                <w:szCs w:val="22"/>
                <w:lang w:eastAsia="pl-PL"/>
              </w:rPr>
            </w:pPr>
          </w:p>
        </w:tc>
        <w:tc>
          <w:tcPr>
            <w:tcW w:w="559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4AAEB9C6" w14:textId="77777777" w:rsidR="005C574B" w:rsidRPr="00743B14" w:rsidRDefault="005C574B" w:rsidP="00E74494">
            <w:pPr>
              <w:spacing w:line="264" w:lineRule="auto"/>
              <w:jc w:val="both"/>
              <w:rPr>
                <w:rFonts w:asciiTheme="minorHAnsi" w:eastAsia="Arial Unicode MS" w:hAnsiTheme="minorHAnsi" w:cstheme="minorHAnsi"/>
                <w:sz w:val="22"/>
                <w:szCs w:val="22"/>
                <w:lang w:eastAsia="pl-PL"/>
              </w:rPr>
            </w:pPr>
          </w:p>
          <w:p w14:paraId="2C19BC1E" w14:textId="77777777" w:rsidR="005C574B" w:rsidRPr="00743B14" w:rsidRDefault="005C574B" w:rsidP="00E74494">
            <w:pPr>
              <w:spacing w:line="264" w:lineRule="auto"/>
              <w:jc w:val="both"/>
              <w:rPr>
                <w:rFonts w:asciiTheme="minorHAnsi" w:eastAsia="Arial Unicode MS" w:hAnsiTheme="minorHAnsi" w:cstheme="minorHAnsi"/>
                <w:sz w:val="22"/>
                <w:szCs w:val="22"/>
                <w:lang w:eastAsia="pl-PL"/>
              </w:rPr>
            </w:pPr>
            <w:r w:rsidRPr="00743B14">
              <w:rPr>
                <w:rFonts w:asciiTheme="minorHAnsi" w:eastAsia="Arial Unicode MS" w:hAnsiTheme="minorHAnsi" w:cstheme="minorHAnsi"/>
                <w:sz w:val="22"/>
                <w:szCs w:val="22"/>
                <w:lang w:eastAsia="pl-PL"/>
              </w:rPr>
              <w:t>...............................................</w:t>
            </w:r>
          </w:p>
          <w:p w14:paraId="7252A6E8" w14:textId="77777777" w:rsidR="005C574B" w:rsidRPr="00743B14" w:rsidRDefault="005C574B" w:rsidP="00E74494">
            <w:pPr>
              <w:spacing w:line="264" w:lineRule="auto"/>
              <w:jc w:val="both"/>
              <w:rPr>
                <w:rFonts w:asciiTheme="minorHAnsi" w:eastAsia="Arial Unicode MS" w:hAnsiTheme="minorHAnsi" w:cstheme="minorHAnsi"/>
                <w:sz w:val="22"/>
                <w:szCs w:val="22"/>
                <w:lang w:eastAsia="pl-PL"/>
              </w:rPr>
            </w:pPr>
            <w:r w:rsidRPr="00743B14">
              <w:rPr>
                <w:rFonts w:asciiTheme="minorHAnsi" w:eastAsia="Arial Unicode MS" w:hAnsiTheme="minorHAnsi" w:cstheme="minorHAnsi"/>
                <w:sz w:val="22"/>
                <w:szCs w:val="22"/>
                <w:lang w:eastAsia="pl-PL"/>
              </w:rPr>
              <w:t>(słownie....................................................)</w:t>
            </w:r>
          </w:p>
          <w:p w14:paraId="67DA1494" w14:textId="77777777" w:rsidR="005C574B" w:rsidRPr="00743B14" w:rsidRDefault="005C574B" w:rsidP="00E74494">
            <w:pPr>
              <w:spacing w:line="264" w:lineRule="auto"/>
              <w:jc w:val="both"/>
              <w:rPr>
                <w:rFonts w:asciiTheme="minorHAnsi" w:eastAsia="Arial Unicode MS" w:hAnsiTheme="minorHAnsi" w:cstheme="minorHAnsi"/>
                <w:sz w:val="22"/>
                <w:szCs w:val="22"/>
                <w:lang w:eastAsia="pl-PL"/>
              </w:rPr>
            </w:pPr>
          </w:p>
        </w:tc>
      </w:tr>
    </w:tbl>
    <w:p w14:paraId="43A63221" w14:textId="77777777" w:rsidR="005C574B" w:rsidRPr="00743B14" w:rsidRDefault="005C574B" w:rsidP="005C574B">
      <w:pPr>
        <w:pStyle w:val="Akapitzlist"/>
        <w:spacing w:line="264" w:lineRule="auto"/>
        <w:ind w:left="426"/>
        <w:jc w:val="both"/>
        <w:rPr>
          <w:rFonts w:asciiTheme="minorHAnsi" w:hAnsiTheme="minorHAnsi" w:cstheme="minorHAnsi"/>
          <w:sz w:val="22"/>
          <w:szCs w:val="22"/>
        </w:rPr>
      </w:pPr>
    </w:p>
    <w:p w14:paraId="2139DBC0" w14:textId="77777777" w:rsidR="00C43F3F" w:rsidRPr="00743B14" w:rsidRDefault="00C43F3F" w:rsidP="00C43F3F">
      <w:pPr>
        <w:jc w:val="both"/>
        <w:rPr>
          <w:rStyle w:val="Pogrubienie"/>
          <w:rFonts w:asciiTheme="minorHAnsi" w:hAnsiTheme="minorHAnsi" w:cstheme="minorHAnsi"/>
          <w:bCs w:val="0"/>
          <w:sz w:val="22"/>
          <w:szCs w:val="22"/>
          <w:u w:val="single"/>
        </w:rPr>
      </w:pPr>
      <w:r w:rsidRPr="00743B14">
        <w:rPr>
          <w:rStyle w:val="Pogrubienie"/>
          <w:rFonts w:asciiTheme="minorHAnsi" w:hAnsiTheme="minorHAnsi" w:cstheme="minorHAnsi"/>
          <w:sz w:val="22"/>
          <w:szCs w:val="22"/>
        </w:rPr>
        <w:t xml:space="preserve">Oświadczam/y, że czas reakcji i dojazdu grupy interwencyjnej do budynku/budynków Zmawiającego od momentu zgłoszenia wyniesie do </w:t>
      </w:r>
      <w:r w:rsidRPr="00743B14">
        <w:rPr>
          <w:rStyle w:val="Pogrubienie"/>
          <w:rFonts w:asciiTheme="minorHAnsi" w:hAnsiTheme="minorHAnsi" w:cstheme="minorHAnsi"/>
          <w:sz w:val="22"/>
          <w:szCs w:val="22"/>
          <w:u w:val="single"/>
        </w:rPr>
        <w:t>…</w:t>
      </w:r>
      <w:proofErr w:type="gramStart"/>
      <w:r w:rsidRPr="00743B14">
        <w:rPr>
          <w:rStyle w:val="Pogrubienie"/>
          <w:rFonts w:asciiTheme="minorHAnsi" w:hAnsiTheme="minorHAnsi" w:cstheme="minorHAnsi"/>
          <w:sz w:val="22"/>
          <w:szCs w:val="22"/>
          <w:u w:val="single"/>
        </w:rPr>
        <w:t>…….</w:t>
      </w:r>
      <w:proofErr w:type="gramEnd"/>
      <w:r w:rsidRPr="00743B14">
        <w:rPr>
          <w:rStyle w:val="Pogrubienie"/>
          <w:rFonts w:asciiTheme="minorHAnsi" w:hAnsiTheme="minorHAnsi" w:cstheme="minorHAnsi"/>
          <w:sz w:val="22"/>
          <w:szCs w:val="22"/>
          <w:u w:val="single"/>
        </w:rPr>
        <w:t>.  min. (nie może przekroczyć 15 min.).</w:t>
      </w:r>
    </w:p>
    <w:p w14:paraId="43B00D79" w14:textId="77777777" w:rsidR="00C43F3F" w:rsidRPr="00743B14" w:rsidRDefault="00C43F3F" w:rsidP="00C43F3F">
      <w:pPr>
        <w:spacing w:line="264" w:lineRule="auto"/>
        <w:ind w:left="1"/>
        <w:jc w:val="both"/>
        <w:rPr>
          <w:rFonts w:asciiTheme="minorHAnsi" w:hAnsiTheme="minorHAnsi" w:cstheme="minorHAnsi"/>
          <w:sz w:val="22"/>
          <w:szCs w:val="22"/>
        </w:rPr>
      </w:pPr>
    </w:p>
    <w:p w14:paraId="26EAA946" w14:textId="782B32B5" w:rsidR="00CE0B9D" w:rsidRPr="00743B14" w:rsidRDefault="00C43F3F" w:rsidP="00C43F3F">
      <w:pPr>
        <w:rPr>
          <w:rFonts w:asciiTheme="minorHAnsi" w:hAnsiTheme="minorHAnsi" w:cstheme="minorHAnsi"/>
          <w:b/>
          <w:sz w:val="22"/>
          <w:szCs w:val="22"/>
          <w:highlight w:val="yellow"/>
          <w:lang w:eastAsia="pl-PL"/>
        </w:rPr>
      </w:pPr>
      <w:r w:rsidRPr="00743B14">
        <w:rPr>
          <w:rFonts w:asciiTheme="minorHAnsi" w:hAnsiTheme="minorHAnsi" w:cstheme="minorHAnsi"/>
          <w:sz w:val="22"/>
          <w:szCs w:val="22"/>
        </w:rPr>
        <w:t xml:space="preserve">W celu określenia górnego limitu </w:t>
      </w:r>
      <w:proofErr w:type="gramStart"/>
      <w:r w:rsidRPr="00743B14">
        <w:rPr>
          <w:rFonts w:asciiTheme="minorHAnsi" w:hAnsiTheme="minorHAnsi" w:cstheme="minorHAnsi"/>
          <w:sz w:val="22"/>
          <w:szCs w:val="22"/>
        </w:rPr>
        <w:t xml:space="preserve">wynagrodzenia </w:t>
      </w:r>
      <w:r w:rsidR="005C574B">
        <w:rPr>
          <w:rFonts w:asciiTheme="minorHAnsi" w:hAnsiTheme="minorHAnsi" w:cstheme="minorHAnsi"/>
          <w:sz w:val="22"/>
          <w:szCs w:val="22"/>
        </w:rPr>
        <w:t xml:space="preserve"> w</w:t>
      </w:r>
      <w:proofErr w:type="gramEnd"/>
      <w:r w:rsidR="005C574B">
        <w:rPr>
          <w:rFonts w:asciiTheme="minorHAnsi" w:hAnsiTheme="minorHAnsi" w:cstheme="minorHAnsi"/>
          <w:sz w:val="22"/>
          <w:szCs w:val="22"/>
        </w:rPr>
        <w:t xml:space="preserve"> </w:t>
      </w:r>
      <w:r w:rsidRPr="00743B14">
        <w:rPr>
          <w:rFonts w:asciiTheme="minorHAnsi" w:hAnsiTheme="minorHAnsi" w:cstheme="minorHAnsi"/>
          <w:b/>
          <w:bCs/>
          <w:sz w:val="22"/>
          <w:szCs w:val="22"/>
        </w:rPr>
        <w:t>części nr 2 zamówienia</w:t>
      </w:r>
      <w:r w:rsidRPr="00743B14">
        <w:rPr>
          <w:rFonts w:asciiTheme="minorHAnsi" w:hAnsiTheme="minorHAnsi" w:cstheme="minorHAnsi"/>
          <w:sz w:val="22"/>
          <w:szCs w:val="22"/>
        </w:rPr>
        <w:t xml:space="preserve"> oświadczam, że:</w:t>
      </w:r>
    </w:p>
    <w:tbl>
      <w:tblPr>
        <w:tblW w:w="899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6"/>
        <w:gridCol w:w="1931"/>
        <w:gridCol w:w="1568"/>
        <w:gridCol w:w="847"/>
        <w:gridCol w:w="1220"/>
        <w:gridCol w:w="1220"/>
        <w:gridCol w:w="1745"/>
      </w:tblGrid>
      <w:tr w:rsidR="00743B14" w:rsidRPr="00743B14" w14:paraId="1C44F9F0" w14:textId="77777777" w:rsidTr="00DC5B2E">
        <w:trPr>
          <w:trHeight w:val="988"/>
        </w:trPr>
        <w:tc>
          <w:tcPr>
            <w:tcW w:w="466" w:type="dxa"/>
            <w:vAlign w:val="center"/>
          </w:tcPr>
          <w:p w14:paraId="239F7DEF" w14:textId="77777777" w:rsidR="00CE0B9D" w:rsidRPr="00743B14" w:rsidRDefault="00CE0B9D" w:rsidP="00DC5B2E">
            <w:pPr>
              <w:jc w:val="center"/>
              <w:rPr>
                <w:rFonts w:asciiTheme="minorHAnsi" w:hAnsiTheme="minorHAnsi" w:cstheme="minorHAnsi"/>
                <w:sz w:val="22"/>
                <w:szCs w:val="22"/>
                <w:lang w:eastAsia="pl-PL"/>
              </w:rPr>
            </w:pPr>
            <w:r w:rsidRPr="00743B14">
              <w:rPr>
                <w:rFonts w:asciiTheme="minorHAnsi" w:hAnsiTheme="minorHAnsi" w:cstheme="minorHAnsi"/>
                <w:sz w:val="22"/>
                <w:szCs w:val="22"/>
                <w:lang w:eastAsia="pl-PL"/>
              </w:rPr>
              <w:t>Lp.</w:t>
            </w:r>
          </w:p>
        </w:tc>
        <w:tc>
          <w:tcPr>
            <w:tcW w:w="1931" w:type="dxa"/>
            <w:vAlign w:val="center"/>
          </w:tcPr>
          <w:p w14:paraId="38AEF1B9" w14:textId="77777777" w:rsidR="00CE0B9D" w:rsidRPr="00743B14" w:rsidRDefault="00CE0B9D" w:rsidP="00DC5B2E">
            <w:pPr>
              <w:jc w:val="center"/>
              <w:rPr>
                <w:rFonts w:asciiTheme="minorHAnsi" w:hAnsiTheme="minorHAnsi" w:cstheme="minorHAnsi"/>
                <w:sz w:val="22"/>
                <w:szCs w:val="22"/>
                <w:lang w:eastAsia="pl-PL"/>
              </w:rPr>
            </w:pPr>
            <w:r w:rsidRPr="00743B14">
              <w:rPr>
                <w:rFonts w:asciiTheme="minorHAnsi" w:hAnsiTheme="minorHAnsi" w:cstheme="minorHAnsi"/>
                <w:sz w:val="22"/>
                <w:szCs w:val="22"/>
                <w:lang w:eastAsia="pl-PL"/>
              </w:rPr>
              <w:t>Termin realizacji usługi</w:t>
            </w:r>
          </w:p>
        </w:tc>
        <w:tc>
          <w:tcPr>
            <w:tcW w:w="1568" w:type="dxa"/>
            <w:vAlign w:val="center"/>
          </w:tcPr>
          <w:p w14:paraId="2A7C0D04" w14:textId="77777777" w:rsidR="00CE0B9D" w:rsidRPr="00743B14" w:rsidRDefault="00CE0B9D" w:rsidP="00DC5B2E">
            <w:pPr>
              <w:jc w:val="center"/>
              <w:rPr>
                <w:rFonts w:asciiTheme="minorHAnsi" w:hAnsiTheme="minorHAnsi" w:cstheme="minorHAnsi"/>
                <w:sz w:val="22"/>
                <w:szCs w:val="22"/>
                <w:lang w:eastAsia="pl-PL"/>
              </w:rPr>
            </w:pPr>
            <w:r w:rsidRPr="00743B14">
              <w:rPr>
                <w:rFonts w:asciiTheme="minorHAnsi" w:hAnsiTheme="minorHAnsi" w:cstheme="minorHAnsi"/>
                <w:sz w:val="22"/>
                <w:szCs w:val="22"/>
                <w:lang w:eastAsia="pl-PL"/>
              </w:rPr>
              <w:t>Ilość roboczogodzin</w:t>
            </w:r>
          </w:p>
        </w:tc>
        <w:tc>
          <w:tcPr>
            <w:tcW w:w="847" w:type="dxa"/>
          </w:tcPr>
          <w:p w14:paraId="740C1EE1" w14:textId="77777777" w:rsidR="00CE0B9D" w:rsidRPr="00743B14" w:rsidRDefault="00CE0B9D" w:rsidP="00DC5B2E">
            <w:pPr>
              <w:jc w:val="center"/>
              <w:rPr>
                <w:rFonts w:asciiTheme="minorHAnsi" w:hAnsiTheme="minorHAnsi" w:cstheme="minorHAnsi"/>
                <w:sz w:val="22"/>
                <w:szCs w:val="22"/>
                <w:lang w:eastAsia="pl-PL"/>
              </w:rPr>
            </w:pPr>
            <w:r w:rsidRPr="00743B14">
              <w:rPr>
                <w:rFonts w:asciiTheme="minorHAnsi" w:hAnsiTheme="minorHAnsi" w:cstheme="minorHAnsi"/>
                <w:sz w:val="22"/>
                <w:szCs w:val="22"/>
                <w:lang w:eastAsia="pl-PL"/>
              </w:rPr>
              <w:t>Stawka</w:t>
            </w:r>
          </w:p>
          <w:p w14:paraId="10098212" w14:textId="77777777" w:rsidR="00CE0B9D" w:rsidRPr="00743B14" w:rsidRDefault="00CE0B9D" w:rsidP="00DC5B2E">
            <w:pPr>
              <w:jc w:val="center"/>
              <w:rPr>
                <w:rFonts w:asciiTheme="minorHAnsi" w:hAnsiTheme="minorHAnsi" w:cstheme="minorHAnsi"/>
                <w:sz w:val="22"/>
                <w:szCs w:val="22"/>
                <w:lang w:eastAsia="pl-PL"/>
              </w:rPr>
            </w:pPr>
            <w:r w:rsidRPr="00743B14">
              <w:rPr>
                <w:rFonts w:asciiTheme="minorHAnsi" w:hAnsiTheme="minorHAnsi" w:cstheme="minorHAnsi"/>
                <w:sz w:val="22"/>
                <w:szCs w:val="22"/>
                <w:lang w:eastAsia="pl-PL"/>
              </w:rPr>
              <w:t>zł/r-g</w:t>
            </w:r>
          </w:p>
        </w:tc>
        <w:tc>
          <w:tcPr>
            <w:tcW w:w="1220" w:type="dxa"/>
          </w:tcPr>
          <w:p w14:paraId="57CFA868" w14:textId="77777777" w:rsidR="00CE0B9D" w:rsidRPr="00743B14" w:rsidRDefault="00CE0B9D" w:rsidP="00DC5B2E">
            <w:pPr>
              <w:jc w:val="center"/>
              <w:rPr>
                <w:rFonts w:asciiTheme="minorHAnsi" w:hAnsiTheme="minorHAnsi" w:cstheme="minorHAnsi"/>
                <w:sz w:val="22"/>
                <w:szCs w:val="22"/>
                <w:lang w:eastAsia="pl-PL"/>
              </w:rPr>
            </w:pPr>
            <w:r w:rsidRPr="00743B14">
              <w:rPr>
                <w:rFonts w:asciiTheme="minorHAnsi" w:hAnsiTheme="minorHAnsi" w:cstheme="minorHAnsi"/>
                <w:sz w:val="22"/>
                <w:szCs w:val="22"/>
                <w:lang w:eastAsia="pl-PL"/>
              </w:rPr>
              <w:t>Wartość netto</w:t>
            </w:r>
          </w:p>
          <w:p w14:paraId="547C7CA4" w14:textId="77777777" w:rsidR="00CE0B9D" w:rsidRPr="00743B14" w:rsidRDefault="00CE0B9D" w:rsidP="00DC5B2E">
            <w:pPr>
              <w:jc w:val="center"/>
              <w:rPr>
                <w:rFonts w:asciiTheme="minorHAnsi" w:hAnsiTheme="minorHAnsi" w:cstheme="minorHAnsi"/>
                <w:sz w:val="22"/>
                <w:szCs w:val="22"/>
                <w:lang w:eastAsia="pl-PL"/>
              </w:rPr>
            </w:pPr>
            <w:r w:rsidRPr="00743B14">
              <w:rPr>
                <w:rFonts w:asciiTheme="minorHAnsi" w:hAnsiTheme="minorHAnsi" w:cstheme="minorHAnsi"/>
                <w:sz w:val="22"/>
                <w:szCs w:val="22"/>
                <w:lang w:eastAsia="pl-PL"/>
              </w:rPr>
              <w:t>(zł)</w:t>
            </w:r>
          </w:p>
        </w:tc>
        <w:tc>
          <w:tcPr>
            <w:tcW w:w="1220" w:type="dxa"/>
          </w:tcPr>
          <w:p w14:paraId="46C677C5" w14:textId="77777777" w:rsidR="00CE0B9D" w:rsidRPr="00743B14" w:rsidRDefault="00CE0B9D" w:rsidP="00DC5B2E">
            <w:pPr>
              <w:jc w:val="center"/>
              <w:rPr>
                <w:rFonts w:asciiTheme="minorHAnsi" w:hAnsiTheme="minorHAnsi" w:cstheme="minorHAnsi"/>
                <w:sz w:val="22"/>
                <w:szCs w:val="22"/>
                <w:lang w:eastAsia="pl-PL"/>
              </w:rPr>
            </w:pPr>
            <w:r w:rsidRPr="00743B14">
              <w:rPr>
                <w:rFonts w:asciiTheme="minorHAnsi" w:hAnsiTheme="minorHAnsi" w:cstheme="minorHAnsi"/>
                <w:sz w:val="22"/>
                <w:szCs w:val="22"/>
                <w:lang w:eastAsia="pl-PL"/>
              </w:rPr>
              <w:t>VAT</w:t>
            </w:r>
          </w:p>
          <w:p w14:paraId="46ED9263" w14:textId="77777777" w:rsidR="00CE0B9D" w:rsidRPr="00743B14" w:rsidRDefault="00CE0B9D" w:rsidP="00DC5B2E">
            <w:pPr>
              <w:jc w:val="center"/>
              <w:rPr>
                <w:rFonts w:asciiTheme="minorHAnsi" w:hAnsiTheme="minorHAnsi" w:cstheme="minorHAnsi"/>
                <w:sz w:val="22"/>
                <w:szCs w:val="22"/>
                <w:lang w:eastAsia="pl-PL"/>
              </w:rPr>
            </w:pPr>
            <w:r w:rsidRPr="00743B14">
              <w:rPr>
                <w:rFonts w:asciiTheme="minorHAnsi" w:hAnsiTheme="minorHAnsi" w:cstheme="minorHAnsi"/>
                <w:sz w:val="22"/>
                <w:szCs w:val="22"/>
                <w:lang w:eastAsia="pl-PL"/>
              </w:rPr>
              <w:t>(zł)</w:t>
            </w:r>
          </w:p>
        </w:tc>
        <w:tc>
          <w:tcPr>
            <w:tcW w:w="1745" w:type="dxa"/>
          </w:tcPr>
          <w:p w14:paraId="2315C74B" w14:textId="77777777" w:rsidR="00CE0B9D" w:rsidRPr="00743B14" w:rsidRDefault="00CE0B9D" w:rsidP="00DC5B2E">
            <w:pPr>
              <w:jc w:val="center"/>
              <w:rPr>
                <w:rFonts w:asciiTheme="minorHAnsi" w:hAnsiTheme="minorHAnsi" w:cstheme="minorHAnsi"/>
                <w:sz w:val="22"/>
                <w:szCs w:val="22"/>
                <w:lang w:eastAsia="pl-PL"/>
              </w:rPr>
            </w:pPr>
            <w:r w:rsidRPr="00743B14">
              <w:rPr>
                <w:rFonts w:asciiTheme="minorHAnsi" w:hAnsiTheme="minorHAnsi" w:cstheme="minorHAnsi"/>
                <w:sz w:val="22"/>
                <w:szCs w:val="22"/>
                <w:lang w:eastAsia="pl-PL"/>
              </w:rPr>
              <w:t>Wartość brutto</w:t>
            </w:r>
          </w:p>
          <w:p w14:paraId="158B4E3B" w14:textId="77777777" w:rsidR="00CE0B9D" w:rsidRPr="00743B14" w:rsidRDefault="00CE0B9D" w:rsidP="00DC5B2E">
            <w:pPr>
              <w:jc w:val="center"/>
              <w:rPr>
                <w:rFonts w:asciiTheme="minorHAnsi" w:hAnsiTheme="minorHAnsi" w:cstheme="minorHAnsi"/>
                <w:sz w:val="22"/>
                <w:szCs w:val="22"/>
                <w:lang w:eastAsia="pl-PL"/>
              </w:rPr>
            </w:pPr>
            <w:r w:rsidRPr="00743B14">
              <w:rPr>
                <w:rFonts w:asciiTheme="minorHAnsi" w:hAnsiTheme="minorHAnsi" w:cstheme="minorHAnsi"/>
                <w:sz w:val="22"/>
                <w:szCs w:val="22"/>
                <w:lang w:eastAsia="pl-PL"/>
              </w:rPr>
              <w:t>(zł)</w:t>
            </w:r>
          </w:p>
        </w:tc>
      </w:tr>
      <w:tr w:rsidR="00743B14" w:rsidRPr="00743B14" w14:paraId="588880B4" w14:textId="77777777" w:rsidTr="00DC5B2E">
        <w:tc>
          <w:tcPr>
            <w:tcW w:w="466" w:type="dxa"/>
          </w:tcPr>
          <w:p w14:paraId="1D353120" w14:textId="77777777" w:rsidR="00CE0B9D" w:rsidRPr="00743B14" w:rsidRDefault="00CE0B9D" w:rsidP="00DC5B2E">
            <w:pPr>
              <w:jc w:val="center"/>
              <w:rPr>
                <w:rFonts w:asciiTheme="minorHAnsi" w:hAnsiTheme="minorHAnsi" w:cstheme="minorHAnsi"/>
                <w:sz w:val="22"/>
                <w:szCs w:val="22"/>
                <w:lang w:eastAsia="pl-PL"/>
              </w:rPr>
            </w:pPr>
          </w:p>
          <w:p w14:paraId="1CAA504D" w14:textId="77777777" w:rsidR="00CE0B9D" w:rsidRPr="00743B14" w:rsidRDefault="00CE0B9D" w:rsidP="00DC5B2E">
            <w:pPr>
              <w:jc w:val="center"/>
              <w:rPr>
                <w:rFonts w:asciiTheme="minorHAnsi" w:hAnsiTheme="minorHAnsi" w:cstheme="minorHAnsi"/>
                <w:sz w:val="22"/>
                <w:szCs w:val="22"/>
                <w:lang w:eastAsia="pl-PL"/>
              </w:rPr>
            </w:pPr>
            <w:r w:rsidRPr="00743B14">
              <w:rPr>
                <w:rFonts w:asciiTheme="minorHAnsi" w:hAnsiTheme="minorHAnsi" w:cstheme="minorHAnsi"/>
                <w:sz w:val="22"/>
                <w:szCs w:val="22"/>
                <w:lang w:eastAsia="pl-PL"/>
              </w:rPr>
              <w:t>1.</w:t>
            </w:r>
          </w:p>
        </w:tc>
        <w:tc>
          <w:tcPr>
            <w:tcW w:w="1931" w:type="dxa"/>
          </w:tcPr>
          <w:p w14:paraId="4CD74BE0" w14:textId="77777777" w:rsidR="00CE0B9D" w:rsidRPr="00743B14" w:rsidRDefault="00CE0B9D" w:rsidP="00DC5B2E">
            <w:pPr>
              <w:jc w:val="center"/>
              <w:rPr>
                <w:rFonts w:asciiTheme="minorHAnsi" w:hAnsiTheme="minorHAnsi" w:cstheme="minorHAnsi"/>
                <w:sz w:val="22"/>
                <w:szCs w:val="22"/>
                <w:lang w:eastAsia="pl-PL"/>
              </w:rPr>
            </w:pPr>
          </w:p>
          <w:p w14:paraId="7A86A929" w14:textId="77777777" w:rsidR="00CE0B9D" w:rsidRPr="00743B14" w:rsidRDefault="00CE0B9D" w:rsidP="00DC5B2E">
            <w:pPr>
              <w:jc w:val="center"/>
              <w:rPr>
                <w:rFonts w:asciiTheme="minorHAnsi" w:hAnsiTheme="minorHAnsi" w:cstheme="minorHAnsi"/>
                <w:b/>
                <w:bCs/>
                <w:sz w:val="22"/>
                <w:szCs w:val="22"/>
                <w:lang w:eastAsia="pl-PL"/>
              </w:rPr>
            </w:pPr>
            <w:r w:rsidRPr="00743B14">
              <w:rPr>
                <w:rFonts w:asciiTheme="minorHAnsi" w:hAnsiTheme="minorHAnsi" w:cstheme="minorHAnsi"/>
                <w:b/>
                <w:bCs/>
                <w:sz w:val="22"/>
                <w:szCs w:val="22"/>
                <w:lang w:eastAsia="pl-PL"/>
              </w:rPr>
              <w:t>ZAKRES PODSTAWOWY</w:t>
            </w:r>
          </w:p>
          <w:p w14:paraId="1B149377" w14:textId="7972DC6F" w:rsidR="00CE0B9D" w:rsidRPr="00743B14" w:rsidRDefault="00CE0B9D" w:rsidP="00DC5B2E">
            <w:pPr>
              <w:jc w:val="center"/>
              <w:rPr>
                <w:rFonts w:asciiTheme="minorHAnsi" w:hAnsiTheme="minorHAnsi" w:cstheme="minorHAnsi"/>
                <w:sz w:val="22"/>
                <w:szCs w:val="22"/>
                <w:lang w:eastAsia="pl-PL"/>
              </w:rPr>
            </w:pPr>
            <w:r w:rsidRPr="00743B14">
              <w:rPr>
                <w:rFonts w:asciiTheme="minorHAnsi" w:hAnsiTheme="minorHAnsi" w:cstheme="minorHAnsi"/>
                <w:sz w:val="22"/>
                <w:szCs w:val="22"/>
                <w:lang w:eastAsia="pl-PL"/>
              </w:rPr>
              <w:t>30.12.202</w:t>
            </w:r>
            <w:r w:rsidR="00EA164D" w:rsidRPr="00743B14">
              <w:rPr>
                <w:rFonts w:asciiTheme="minorHAnsi" w:hAnsiTheme="minorHAnsi" w:cstheme="minorHAnsi"/>
                <w:sz w:val="22"/>
                <w:szCs w:val="22"/>
                <w:lang w:eastAsia="pl-PL"/>
              </w:rPr>
              <w:t>5</w:t>
            </w:r>
            <w:r w:rsidRPr="00743B14">
              <w:rPr>
                <w:rFonts w:asciiTheme="minorHAnsi" w:hAnsiTheme="minorHAnsi" w:cstheme="minorHAnsi"/>
                <w:sz w:val="22"/>
                <w:szCs w:val="22"/>
                <w:lang w:eastAsia="pl-PL"/>
              </w:rPr>
              <w:t xml:space="preserve"> r. –30.12.202</w:t>
            </w:r>
            <w:r w:rsidR="00EA164D" w:rsidRPr="00743B14">
              <w:rPr>
                <w:rFonts w:asciiTheme="minorHAnsi" w:hAnsiTheme="minorHAnsi" w:cstheme="minorHAnsi"/>
                <w:sz w:val="22"/>
                <w:szCs w:val="22"/>
                <w:lang w:eastAsia="pl-PL"/>
              </w:rPr>
              <w:t>6</w:t>
            </w:r>
            <w:r w:rsidRPr="00743B14">
              <w:rPr>
                <w:rFonts w:asciiTheme="minorHAnsi" w:hAnsiTheme="minorHAnsi" w:cstheme="minorHAnsi"/>
                <w:sz w:val="22"/>
                <w:szCs w:val="22"/>
                <w:lang w:eastAsia="pl-PL"/>
              </w:rPr>
              <w:t xml:space="preserve"> r.</w:t>
            </w:r>
          </w:p>
        </w:tc>
        <w:tc>
          <w:tcPr>
            <w:tcW w:w="1568" w:type="dxa"/>
          </w:tcPr>
          <w:p w14:paraId="7F6A0296" w14:textId="77777777" w:rsidR="00CE0B9D" w:rsidRPr="00743B14" w:rsidRDefault="00CE0B9D" w:rsidP="00DC5B2E">
            <w:pPr>
              <w:jc w:val="center"/>
              <w:rPr>
                <w:rFonts w:asciiTheme="minorHAnsi" w:hAnsiTheme="minorHAnsi" w:cstheme="minorHAnsi"/>
                <w:sz w:val="22"/>
                <w:szCs w:val="22"/>
                <w:lang w:eastAsia="pl-PL"/>
              </w:rPr>
            </w:pPr>
          </w:p>
          <w:p w14:paraId="20F223D6" w14:textId="61BF8800" w:rsidR="00CE0B9D" w:rsidRPr="00743B14" w:rsidRDefault="006405FE" w:rsidP="00DC5B2E">
            <w:pPr>
              <w:jc w:val="center"/>
              <w:rPr>
                <w:rFonts w:asciiTheme="minorHAnsi" w:hAnsiTheme="minorHAnsi" w:cstheme="minorHAnsi"/>
                <w:sz w:val="22"/>
                <w:szCs w:val="22"/>
                <w:lang w:eastAsia="pl-PL"/>
              </w:rPr>
            </w:pPr>
            <w:r w:rsidRPr="00743B14">
              <w:rPr>
                <w:rFonts w:asciiTheme="minorHAnsi" w:hAnsiTheme="minorHAnsi" w:cstheme="minorHAnsi"/>
                <w:sz w:val="22"/>
                <w:szCs w:val="22"/>
                <w:lang w:eastAsia="pl-PL"/>
              </w:rPr>
              <w:t>175</w:t>
            </w:r>
            <w:r w:rsidR="00B323A7">
              <w:rPr>
                <w:rFonts w:asciiTheme="minorHAnsi" w:hAnsiTheme="minorHAnsi" w:cstheme="minorHAnsi"/>
                <w:sz w:val="22"/>
                <w:szCs w:val="22"/>
                <w:lang w:eastAsia="pl-PL"/>
              </w:rPr>
              <w:t>20</w:t>
            </w:r>
          </w:p>
          <w:p w14:paraId="04559F97" w14:textId="77777777" w:rsidR="00CE0B9D" w:rsidRPr="00743B14" w:rsidRDefault="00CE0B9D" w:rsidP="00DC5B2E">
            <w:pPr>
              <w:jc w:val="center"/>
              <w:rPr>
                <w:rFonts w:asciiTheme="minorHAnsi" w:hAnsiTheme="minorHAnsi" w:cstheme="minorHAnsi"/>
                <w:sz w:val="22"/>
                <w:szCs w:val="22"/>
                <w:lang w:eastAsia="pl-PL"/>
              </w:rPr>
            </w:pPr>
          </w:p>
        </w:tc>
        <w:tc>
          <w:tcPr>
            <w:tcW w:w="847" w:type="dxa"/>
          </w:tcPr>
          <w:p w14:paraId="63D804F9" w14:textId="77777777" w:rsidR="00CE0B9D" w:rsidRPr="00743B14" w:rsidRDefault="00CE0B9D" w:rsidP="00DC5B2E">
            <w:pPr>
              <w:jc w:val="center"/>
              <w:rPr>
                <w:rFonts w:asciiTheme="minorHAnsi" w:hAnsiTheme="minorHAnsi" w:cstheme="minorHAnsi"/>
                <w:sz w:val="22"/>
                <w:szCs w:val="22"/>
                <w:lang w:eastAsia="pl-PL"/>
              </w:rPr>
            </w:pPr>
          </w:p>
          <w:p w14:paraId="7143A93C" w14:textId="77777777" w:rsidR="00CE0B9D" w:rsidRPr="00743B14" w:rsidRDefault="00CE0B9D" w:rsidP="00DC5B2E">
            <w:pPr>
              <w:jc w:val="center"/>
              <w:rPr>
                <w:rFonts w:asciiTheme="minorHAnsi" w:hAnsiTheme="minorHAnsi" w:cstheme="minorHAnsi"/>
                <w:sz w:val="22"/>
                <w:szCs w:val="22"/>
                <w:lang w:eastAsia="pl-PL"/>
              </w:rPr>
            </w:pPr>
            <w:r w:rsidRPr="00743B14">
              <w:rPr>
                <w:rFonts w:asciiTheme="minorHAnsi" w:hAnsiTheme="minorHAnsi" w:cstheme="minorHAnsi"/>
                <w:sz w:val="22"/>
                <w:szCs w:val="22"/>
                <w:lang w:eastAsia="pl-PL"/>
              </w:rPr>
              <w:t>……. zł netto</w:t>
            </w:r>
          </w:p>
          <w:p w14:paraId="4BC04866" w14:textId="77777777" w:rsidR="00CE0B9D" w:rsidRPr="00743B14" w:rsidRDefault="00CE0B9D" w:rsidP="00DC5B2E">
            <w:pPr>
              <w:jc w:val="center"/>
              <w:rPr>
                <w:rFonts w:asciiTheme="minorHAnsi" w:hAnsiTheme="minorHAnsi" w:cstheme="minorHAnsi"/>
                <w:sz w:val="22"/>
                <w:szCs w:val="22"/>
                <w:lang w:eastAsia="pl-PL"/>
              </w:rPr>
            </w:pPr>
          </w:p>
        </w:tc>
        <w:tc>
          <w:tcPr>
            <w:tcW w:w="1220" w:type="dxa"/>
          </w:tcPr>
          <w:p w14:paraId="2AA65696" w14:textId="77777777" w:rsidR="00CE0B9D" w:rsidRPr="00743B14" w:rsidRDefault="00CE0B9D" w:rsidP="00DC5B2E">
            <w:pPr>
              <w:jc w:val="center"/>
              <w:rPr>
                <w:rFonts w:asciiTheme="minorHAnsi" w:hAnsiTheme="minorHAnsi" w:cstheme="minorHAnsi"/>
                <w:sz w:val="22"/>
                <w:szCs w:val="22"/>
                <w:lang w:eastAsia="pl-PL"/>
              </w:rPr>
            </w:pPr>
          </w:p>
          <w:p w14:paraId="4A5470B0" w14:textId="77777777" w:rsidR="00CE0B9D" w:rsidRPr="00743B14" w:rsidRDefault="00CE0B9D" w:rsidP="00DC5B2E">
            <w:pPr>
              <w:jc w:val="center"/>
              <w:rPr>
                <w:rFonts w:asciiTheme="minorHAnsi" w:hAnsiTheme="minorHAnsi" w:cstheme="minorHAnsi"/>
                <w:sz w:val="22"/>
                <w:szCs w:val="22"/>
                <w:lang w:eastAsia="pl-PL"/>
              </w:rPr>
            </w:pPr>
            <w:r w:rsidRPr="00743B14">
              <w:rPr>
                <w:rFonts w:asciiTheme="minorHAnsi" w:hAnsiTheme="minorHAnsi" w:cstheme="minorHAnsi"/>
                <w:sz w:val="22"/>
                <w:szCs w:val="22"/>
                <w:lang w:eastAsia="pl-PL"/>
              </w:rPr>
              <w:t>…………. zł netto</w:t>
            </w:r>
          </w:p>
        </w:tc>
        <w:tc>
          <w:tcPr>
            <w:tcW w:w="1220" w:type="dxa"/>
          </w:tcPr>
          <w:p w14:paraId="2473F29F" w14:textId="77777777" w:rsidR="00CE0B9D" w:rsidRPr="00743B14" w:rsidRDefault="00CE0B9D" w:rsidP="00DC5B2E">
            <w:pPr>
              <w:jc w:val="center"/>
              <w:rPr>
                <w:rFonts w:asciiTheme="minorHAnsi" w:hAnsiTheme="minorHAnsi" w:cstheme="minorHAnsi"/>
                <w:sz w:val="22"/>
                <w:szCs w:val="22"/>
                <w:lang w:eastAsia="pl-PL"/>
              </w:rPr>
            </w:pPr>
          </w:p>
          <w:p w14:paraId="0F2F79B5" w14:textId="77777777" w:rsidR="00CE0B9D" w:rsidRPr="00743B14" w:rsidRDefault="00CE0B9D" w:rsidP="00DC5B2E">
            <w:pPr>
              <w:jc w:val="center"/>
              <w:rPr>
                <w:rFonts w:asciiTheme="minorHAnsi" w:hAnsiTheme="minorHAnsi" w:cstheme="minorHAnsi"/>
                <w:sz w:val="22"/>
                <w:szCs w:val="22"/>
                <w:lang w:eastAsia="pl-PL"/>
              </w:rPr>
            </w:pPr>
            <w:r w:rsidRPr="00743B14">
              <w:rPr>
                <w:rFonts w:asciiTheme="minorHAnsi" w:hAnsiTheme="minorHAnsi" w:cstheme="minorHAnsi"/>
                <w:sz w:val="22"/>
                <w:szCs w:val="22"/>
                <w:lang w:eastAsia="pl-PL"/>
              </w:rPr>
              <w:t>………… zł</w:t>
            </w:r>
          </w:p>
        </w:tc>
        <w:tc>
          <w:tcPr>
            <w:tcW w:w="1745" w:type="dxa"/>
          </w:tcPr>
          <w:p w14:paraId="2B5CD438" w14:textId="77777777" w:rsidR="00CE0B9D" w:rsidRPr="00743B14" w:rsidRDefault="00CE0B9D" w:rsidP="00DC5B2E">
            <w:pPr>
              <w:jc w:val="center"/>
              <w:rPr>
                <w:rFonts w:asciiTheme="minorHAnsi" w:hAnsiTheme="minorHAnsi" w:cstheme="minorHAnsi"/>
                <w:sz w:val="22"/>
                <w:szCs w:val="22"/>
                <w:lang w:eastAsia="pl-PL"/>
              </w:rPr>
            </w:pPr>
          </w:p>
          <w:p w14:paraId="23463C6A" w14:textId="77777777" w:rsidR="00CE0B9D" w:rsidRPr="00743B14" w:rsidRDefault="00CE0B9D" w:rsidP="00DC5B2E">
            <w:pPr>
              <w:jc w:val="center"/>
              <w:rPr>
                <w:rFonts w:asciiTheme="minorHAnsi" w:hAnsiTheme="minorHAnsi" w:cstheme="minorHAnsi"/>
                <w:sz w:val="22"/>
                <w:szCs w:val="22"/>
                <w:lang w:eastAsia="pl-PL"/>
              </w:rPr>
            </w:pPr>
            <w:r w:rsidRPr="00743B14">
              <w:rPr>
                <w:rFonts w:asciiTheme="minorHAnsi" w:hAnsiTheme="minorHAnsi" w:cstheme="minorHAnsi"/>
                <w:sz w:val="22"/>
                <w:szCs w:val="22"/>
                <w:lang w:eastAsia="pl-PL"/>
              </w:rPr>
              <w:t>…………. zł brutto</w:t>
            </w:r>
          </w:p>
        </w:tc>
      </w:tr>
      <w:tr w:rsidR="00743B14" w:rsidRPr="00743B14" w14:paraId="4599BB33" w14:textId="77777777" w:rsidTr="00DC5B2E">
        <w:tc>
          <w:tcPr>
            <w:tcW w:w="466" w:type="dxa"/>
          </w:tcPr>
          <w:p w14:paraId="07BE5D33" w14:textId="77777777" w:rsidR="00CE0B9D" w:rsidRPr="00743B14" w:rsidRDefault="00CE0B9D" w:rsidP="00DC5B2E">
            <w:pPr>
              <w:jc w:val="center"/>
              <w:rPr>
                <w:rFonts w:asciiTheme="minorHAnsi" w:hAnsiTheme="minorHAnsi" w:cstheme="minorHAnsi"/>
                <w:sz w:val="22"/>
                <w:szCs w:val="22"/>
                <w:lang w:eastAsia="pl-PL"/>
              </w:rPr>
            </w:pPr>
          </w:p>
          <w:p w14:paraId="2D0A1EE8" w14:textId="77777777" w:rsidR="00CE0B9D" w:rsidRPr="00743B14" w:rsidRDefault="00CE0B9D" w:rsidP="00DC5B2E">
            <w:pPr>
              <w:jc w:val="center"/>
              <w:rPr>
                <w:rFonts w:asciiTheme="minorHAnsi" w:hAnsiTheme="minorHAnsi" w:cstheme="minorHAnsi"/>
                <w:sz w:val="22"/>
                <w:szCs w:val="22"/>
                <w:lang w:eastAsia="pl-PL"/>
              </w:rPr>
            </w:pPr>
            <w:r w:rsidRPr="00743B14">
              <w:rPr>
                <w:rFonts w:asciiTheme="minorHAnsi" w:hAnsiTheme="minorHAnsi" w:cstheme="minorHAnsi"/>
                <w:sz w:val="22"/>
                <w:szCs w:val="22"/>
                <w:lang w:eastAsia="pl-PL"/>
              </w:rPr>
              <w:t>2.</w:t>
            </w:r>
          </w:p>
        </w:tc>
        <w:tc>
          <w:tcPr>
            <w:tcW w:w="1931" w:type="dxa"/>
          </w:tcPr>
          <w:p w14:paraId="785078A7" w14:textId="77777777" w:rsidR="00CE0B9D" w:rsidRPr="00743B14" w:rsidRDefault="00CE0B9D" w:rsidP="00DC5B2E">
            <w:pPr>
              <w:jc w:val="center"/>
              <w:rPr>
                <w:rFonts w:asciiTheme="minorHAnsi" w:hAnsiTheme="minorHAnsi" w:cstheme="minorHAnsi"/>
                <w:sz w:val="22"/>
                <w:szCs w:val="22"/>
                <w:lang w:eastAsia="pl-PL"/>
              </w:rPr>
            </w:pPr>
          </w:p>
          <w:p w14:paraId="42319EB8" w14:textId="77777777" w:rsidR="00CE0B9D" w:rsidRPr="00743B14" w:rsidRDefault="00CE0B9D" w:rsidP="00DC5B2E">
            <w:pPr>
              <w:jc w:val="center"/>
              <w:rPr>
                <w:rFonts w:asciiTheme="minorHAnsi" w:hAnsiTheme="minorHAnsi" w:cstheme="minorHAnsi"/>
                <w:b/>
                <w:bCs/>
                <w:sz w:val="22"/>
                <w:szCs w:val="22"/>
                <w:lang w:eastAsia="pl-PL"/>
              </w:rPr>
            </w:pPr>
            <w:r w:rsidRPr="00743B14">
              <w:rPr>
                <w:rFonts w:asciiTheme="minorHAnsi" w:hAnsiTheme="minorHAnsi" w:cstheme="minorHAnsi"/>
                <w:b/>
                <w:bCs/>
                <w:sz w:val="22"/>
                <w:szCs w:val="22"/>
                <w:lang w:eastAsia="pl-PL"/>
              </w:rPr>
              <w:t>ZAKRES OPCJONALNY</w:t>
            </w:r>
          </w:p>
          <w:p w14:paraId="04A2E305" w14:textId="23B46396" w:rsidR="00CE0B9D" w:rsidRPr="00743B14" w:rsidRDefault="00CE0B9D" w:rsidP="00DC5B2E">
            <w:pPr>
              <w:jc w:val="center"/>
              <w:rPr>
                <w:rFonts w:asciiTheme="minorHAnsi" w:hAnsiTheme="minorHAnsi" w:cstheme="minorHAnsi"/>
                <w:sz w:val="22"/>
                <w:szCs w:val="22"/>
                <w:lang w:eastAsia="pl-PL"/>
              </w:rPr>
            </w:pPr>
            <w:r w:rsidRPr="00743B14">
              <w:rPr>
                <w:rFonts w:asciiTheme="minorHAnsi" w:hAnsiTheme="minorHAnsi" w:cstheme="minorHAnsi"/>
                <w:sz w:val="22"/>
                <w:szCs w:val="22"/>
                <w:lang w:eastAsia="pl-PL"/>
              </w:rPr>
              <w:t>30.12.202</w:t>
            </w:r>
            <w:r w:rsidR="00EA164D" w:rsidRPr="00743B14">
              <w:rPr>
                <w:rFonts w:asciiTheme="minorHAnsi" w:hAnsiTheme="minorHAnsi" w:cstheme="minorHAnsi"/>
                <w:sz w:val="22"/>
                <w:szCs w:val="22"/>
                <w:lang w:eastAsia="pl-PL"/>
              </w:rPr>
              <w:t>6</w:t>
            </w:r>
            <w:r w:rsidRPr="00743B14">
              <w:rPr>
                <w:rFonts w:asciiTheme="minorHAnsi" w:hAnsiTheme="minorHAnsi" w:cstheme="minorHAnsi"/>
                <w:sz w:val="22"/>
                <w:szCs w:val="22"/>
                <w:lang w:eastAsia="pl-PL"/>
              </w:rPr>
              <w:t xml:space="preserve"> r. –30.12.202</w:t>
            </w:r>
            <w:r w:rsidR="00EA164D" w:rsidRPr="00743B14">
              <w:rPr>
                <w:rFonts w:asciiTheme="minorHAnsi" w:hAnsiTheme="minorHAnsi" w:cstheme="minorHAnsi"/>
                <w:sz w:val="22"/>
                <w:szCs w:val="22"/>
                <w:lang w:eastAsia="pl-PL"/>
              </w:rPr>
              <w:t>7</w:t>
            </w:r>
            <w:r w:rsidRPr="00743B14">
              <w:rPr>
                <w:rFonts w:asciiTheme="minorHAnsi" w:hAnsiTheme="minorHAnsi" w:cstheme="minorHAnsi"/>
                <w:sz w:val="22"/>
                <w:szCs w:val="22"/>
                <w:lang w:eastAsia="pl-PL"/>
              </w:rPr>
              <w:t xml:space="preserve"> r.</w:t>
            </w:r>
          </w:p>
          <w:p w14:paraId="77EBF90D" w14:textId="77777777" w:rsidR="00CE0B9D" w:rsidRPr="00743B14" w:rsidRDefault="00CE0B9D" w:rsidP="00DC5B2E">
            <w:pPr>
              <w:jc w:val="center"/>
              <w:rPr>
                <w:rFonts w:asciiTheme="minorHAnsi" w:hAnsiTheme="minorHAnsi" w:cstheme="minorHAnsi"/>
                <w:sz w:val="22"/>
                <w:szCs w:val="22"/>
                <w:lang w:eastAsia="pl-PL"/>
              </w:rPr>
            </w:pPr>
          </w:p>
        </w:tc>
        <w:tc>
          <w:tcPr>
            <w:tcW w:w="1568" w:type="dxa"/>
          </w:tcPr>
          <w:p w14:paraId="32BE5771" w14:textId="77777777" w:rsidR="00CE0B9D" w:rsidRPr="00743B14" w:rsidRDefault="00CE0B9D" w:rsidP="00DC5B2E">
            <w:pPr>
              <w:jc w:val="center"/>
              <w:rPr>
                <w:rFonts w:asciiTheme="minorHAnsi" w:hAnsiTheme="minorHAnsi" w:cstheme="minorHAnsi"/>
                <w:sz w:val="22"/>
                <w:szCs w:val="22"/>
                <w:lang w:eastAsia="pl-PL"/>
              </w:rPr>
            </w:pPr>
          </w:p>
          <w:p w14:paraId="4B2D5D4C" w14:textId="0BD16116" w:rsidR="00CE0B9D" w:rsidRPr="00743B14" w:rsidRDefault="006405FE" w:rsidP="00DC5B2E">
            <w:pPr>
              <w:jc w:val="center"/>
              <w:rPr>
                <w:rFonts w:asciiTheme="minorHAnsi" w:hAnsiTheme="minorHAnsi" w:cstheme="minorHAnsi"/>
                <w:sz w:val="22"/>
                <w:szCs w:val="22"/>
                <w:lang w:eastAsia="pl-PL"/>
              </w:rPr>
            </w:pPr>
            <w:r w:rsidRPr="00743B14">
              <w:rPr>
                <w:rFonts w:asciiTheme="minorHAnsi" w:hAnsiTheme="minorHAnsi" w:cstheme="minorHAnsi"/>
                <w:sz w:val="22"/>
                <w:szCs w:val="22"/>
                <w:lang w:eastAsia="pl-PL"/>
              </w:rPr>
              <w:t>175</w:t>
            </w:r>
            <w:r w:rsidR="00B323A7">
              <w:rPr>
                <w:rFonts w:asciiTheme="minorHAnsi" w:hAnsiTheme="minorHAnsi" w:cstheme="minorHAnsi"/>
                <w:sz w:val="22"/>
                <w:szCs w:val="22"/>
                <w:lang w:eastAsia="pl-PL"/>
              </w:rPr>
              <w:t>20</w:t>
            </w:r>
          </w:p>
          <w:p w14:paraId="2660FEE2" w14:textId="77777777" w:rsidR="00CE0B9D" w:rsidRPr="00743B14" w:rsidRDefault="00CE0B9D" w:rsidP="00DC5B2E">
            <w:pPr>
              <w:jc w:val="center"/>
              <w:rPr>
                <w:rFonts w:asciiTheme="minorHAnsi" w:hAnsiTheme="minorHAnsi" w:cstheme="minorHAnsi"/>
                <w:sz w:val="22"/>
                <w:szCs w:val="22"/>
                <w:lang w:eastAsia="pl-PL"/>
              </w:rPr>
            </w:pPr>
          </w:p>
        </w:tc>
        <w:tc>
          <w:tcPr>
            <w:tcW w:w="847" w:type="dxa"/>
          </w:tcPr>
          <w:p w14:paraId="721EE882" w14:textId="77777777" w:rsidR="00CE0B9D" w:rsidRPr="00743B14" w:rsidRDefault="00CE0B9D" w:rsidP="00DC5B2E">
            <w:pPr>
              <w:jc w:val="center"/>
              <w:rPr>
                <w:rFonts w:asciiTheme="minorHAnsi" w:hAnsiTheme="minorHAnsi" w:cstheme="minorHAnsi"/>
                <w:sz w:val="22"/>
                <w:szCs w:val="22"/>
                <w:lang w:eastAsia="pl-PL"/>
              </w:rPr>
            </w:pPr>
          </w:p>
          <w:p w14:paraId="26CABD36" w14:textId="77777777" w:rsidR="00CE0B9D" w:rsidRPr="00743B14" w:rsidRDefault="00CE0B9D" w:rsidP="00DC5B2E">
            <w:pPr>
              <w:jc w:val="center"/>
              <w:rPr>
                <w:rFonts w:asciiTheme="minorHAnsi" w:hAnsiTheme="minorHAnsi" w:cstheme="minorHAnsi"/>
                <w:sz w:val="22"/>
                <w:szCs w:val="22"/>
                <w:lang w:eastAsia="pl-PL"/>
              </w:rPr>
            </w:pPr>
            <w:r w:rsidRPr="00743B14">
              <w:rPr>
                <w:rFonts w:asciiTheme="minorHAnsi" w:hAnsiTheme="minorHAnsi" w:cstheme="minorHAnsi"/>
                <w:sz w:val="22"/>
                <w:szCs w:val="22"/>
                <w:lang w:eastAsia="pl-PL"/>
              </w:rPr>
              <w:t>……. zł netto</w:t>
            </w:r>
          </w:p>
          <w:p w14:paraId="4AC98F5E" w14:textId="77777777" w:rsidR="00CE0B9D" w:rsidRPr="00743B14" w:rsidRDefault="00CE0B9D" w:rsidP="00DC5B2E">
            <w:pPr>
              <w:jc w:val="center"/>
              <w:rPr>
                <w:rFonts w:asciiTheme="minorHAnsi" w:hAnsiTheme="minorHAnsi" w:cstheme="minorHAnsi"/>
                <w:sz w:val="22"/>
                <w:szCs w:val="22"/>
                <w:lang w:eastAsia="pl-PL"/>
              </w:rPr>
            </w:pPr>
          </w:p>
        </w:tc>
        <w:tc>
          <w:tcPr>
            <w:tcW w:w="1220" w:type="dxa"/>
          </w:tcPr>
          <w:p w14:paraId="318DDF51" w14:textId="77777777" w:rsidR="00CE0B9D" w:rsidRPr="00743B14" w:rsidRDefault="00CE0B9D" w:rsidP="00DC5B2E">
            <w:pPr>
              <w:jc w:val="center"/>
              <w:rPr>
                <w:rFonts w:asciiTheme="minorHAnsi" w:hAnsiTheme="minorHAnsi" w:cstheme="minorHAnsi"/>
                <w:sz w:val="22"/>
                <w:szCs w:val="22"/>
                <w:lang w:eastAsia="pl-PL"/>
              </w:rPr>
            </w:pPr>
          </w:p>
          <w:p w14:paraId="2ABCFBEC" w14:textId="77777777" w:rsidR="00CE0B9D" w:rsidRPr="00743B14" w:rsidRDefault="00CE0B9D" w:rsidP="00DC5B2E">
            <w:pPr>
              <w:jc w:val="center"/>
              <w:rPr>
                <w:rFonts w:asciiTheme="minorHAnsi" w:hAnsiTheme="minorHAnsi" w:cstheme="minorHAnsi"/>
                <w:sz w:val="22"/>
                <w:szCs w:val="22"/>
                <w:lang w:eastAsia="pl-PL"/>
              </w:rPr>
            </w:pPr>
            <w:r w:rsidRPr="00743B14">
              <w:rPr>
                <w:rFonts w:asciiTheme="minorHAnsi" w:hAnsiTheme="minorHAnsi" w:cstheme="minorHAnsi"/>
                <w:sz w:val="22"/>
                <w:szCs w:val="22"/>
                <w:lang w:eastAsia="pl-PL"/>
              </w:rPr>
              <w:t>…………. zł netto</w:t>
            </w:r>
          </w:p>
        </w:tc>
        <w:tc>
          <w:tcPr>
            <w:tcW w:w="1220" w:type="dxa"/>
          </w:tcPr>
          <w:p w14:paraId="2F1949E1" w14:textId="77777777" w:rsidR="00CE0B9D" w:rsidRPr="00743B14" w:rsidRDefault="00CE0B9D" w:rsidP="00DC5B2E">
            <w:pPr>
              <w:jc w:val="center"/>
              <w:rPr>
                <w:rFonts w:asciiTheme="minorHAnsi" w:hAnsiTheme="minorHAnsi" w:cstheme="minorHAnsi"/>
                <w:sz w:val="22"/>
                <w:szCs w:val="22"/>
                <w:lang w:eastAsia="pl-PL"/>
              </w:rPr>
            </w:pPr>
          </w:p>
          <w:p w14:paraId="7833F89A" w14:textId="77777777" w:rsidR="00CE0B9D" w:rsidRPr="00743B14" w:rsidRDefault="00CE0B9D" w:rsidP="00DC5B2E">
            <w:pPr>
              <w:jc w:val="center"/>
              <w:rPr>
                <w:rFonts w:asciiTheme="minorHAnsi" w:hAnsiTheme="minorHAnsi" w:cstheme="minorHAnsi"/>
                <w:sz w:val="22"/>
                <w:szCs w:val="22"/>
                <w:lang w:eastAsia="pl-PL"/>
              </w:rPr>
            </w:pPr>
            <w:r w:rsidRPr="00743B14">
              <w:rPr>
                <w:rFonts w:asciiTheme="minorHAnsi" w:hAnsiTheme="minorHAnsi" w:cstheme="minorHAnsi"/>
                <w:sz w:val="22"/>
                <w:szCs w:val="22"/>
                <w:lang w:eastAsia="pl-PL"/>
              </w:rPr>
              <w:t>………… zł</w:t>
            </w:r>
          </w:p>
        </w:tc>
        <w:tc>
          <w:tcPr>
            <w:tcW w:w="1745" w:type="dxa"/>
          </w:tcPr>
          <w:p w14:paraId="7CD5312A" w14:textId="77777777" w:rsidR="00CE0B9D" w:rsidRPr="00743B14" w:rsidRDefault="00CE0B9D" w:rsidP="00DC5B2E">
            <w:pPr>
              <w:jc w:val="center"/>
              <w:rPr>
                <w:rFonts w:asciiTheme="minorHAnsi" w:hAnsiTheme="minorHAnsi" w:cstheme="minorHAnsi"/>
                <w:sz w:val="22"/>
                <w:szCs w:val="22"/>
                <w:lang w:eastAsia="pl-PL"/>
              </w:rPr>
            </w:pPr>
          </w:p>
          <w:p w14:paraId="19CC16F7" w14:textId="77777777" w:rsidR="00CE0B9D" w:rsidRPr="00743B14" w:rsidRDefault="00CE0B9D" w:rsidP="00DC5B2E">
            <w:pPr>
              <w:jc w:val="center"/>
              <w:rPr>
                <w:rFonts w:asciiTheme="minorHAnsi" w:hAnsiTheme="minorHAnsi" w:cstheme="minorHAnsi"/>
                <w:sz w:val="22"/>
                <w:szCs w:val="22"/>
                <w:lang w:eastAsia="pl-PL"/>
              </w:rPr>
            </w:pPr>
            <w:r w:rsidRPr="00743B14">
              <w:rPr>
                <w:rFonts w:asciiTheme="minorHAnsi" w:hAnsiTheme="minorHAnsi" w:cstheme="minorHAnsi"/>
                <w:sz w:val="22"/>
                <w:szCs w:val="22"/>
                <w:lang w:eastAsia="pl-PL"/>
              </w:rPr>
              <w:t>…………. zł brutto</w:t>
            </w:r>
          </w:p>
        </w:tc>
      </w:tr>
      <w:tr w:rsidR="00C43F3F" w:rsidRPr="00743B14" w14:paraId="4A224D53" w14:textId="77777777" w:rsidTr="00DC5B2E">
        <w:tc>
          <w:tcPr>
            <w:tcW w:w="466" w:type="dxa"/>
          </w:tcPr>
          <w:p w14:paraId="2978CEF3" w14:textId="73F2C607" w:rsidR="00C43F3F" w:rsidRPr="00743B14" w:rsidRDefault="00C43F3F" w:rsidP="00DC5B2E">
            <w:pPr>
              <w:jc w:val="center"/>
              <w:rPr>
                <w:rFonts w:asciiTheme="minorHAnsi" w:hAnsiTheme="minorHAnsi" w:cstheme="minorHAnsi"/>
                <w:sz w:val="22"/>
                <w:szCs w:val="22"/>
                <w:lang w:eastAsia="pl-PL"/>
              </w:rPr>
            </w:pPr>
            <w:r w:rsidRPr="00743B14">
              <w:rPr>
                <w:rFonts w:asciiTheme="minorHAnsi" w:hAnsiTheme="minorHAnsi" w:cstheme="minorHAnsi"/>
                <w:sz w:val="22"/>
                <w:szCs w:val="22"/>
                <w:lang w:eastAsia="pl-PL"/>
              </w:rPr>
              <w:t>----</w:t>
            </w:r>
          </w:p>
        </w:tc>
        <w:tc>
          <w:tcPr>
            <w:tcW w:w="1931" w:type="dxa"/>
          </w:tcPr>
          <w:p w14:paraId="1AA806CA" w14:textId="69A649D7" w:rsidR="00C43F3F" w:rsidRPr="00743B14" w:rsidRDefault="00C43F3F" w:rsidP="00DC5B2E">
            <w:pPr>
              <w:jc w:val="center"/>
              <w:rPr>
                <w:rFonts w:asciiTheme="minorHAnsi" w:hAnsiTheme="minorHAnsi" w:cstheme="minorHAnsi"/>
                <w:sz w:val="22"/>
                <w:szCs w:val="22"/>
                <w:lang w:eastAsia="pl-PL"/>
              </w:rPr>
            </w:pPr>
            <w:r w:rsidRPr="00743B14">
              <w:rPr>
                <w:rFonts w:asciiTheme="minorHAnsi" w:hAnsiTheme="minorHAnsi" w:cstheme="minorHAnsi"/>
                <w:sz w:val="22"/>
                <w:szCs w:val="22"/>
                <w:lang w:eastAsia="pl-PL"/>
              </w:rPr>
              <w:t>-------------------------</w:t>
            </w:r>
          </w:p>
        </w:tc>
        <w:tc>
          <w:tcPr>
            <w:tcW w:w="1568" w:type="dxa"/>
          </w:tcPr>
          <w:p w14:paraId="3B1923F0" w14:textId="75A89037" w:rsidR="00C43F3F" w:rsidRPr="00743B14" w:rsidRDefault="00C43F3F" w:rsidP="00DC5B2E">
            <w:pPr>
              <w:jc w:val="center"/>
              <w:rPr>
                <w:rFonts w:asciiTheme="minorHAnsi" w:hAnsiTheme="minorHAnsi" w:cstheme="minorHAnsi"/>
                <w:sz w:val="22"/>
                <w:szCs w:val="22"/>
                <w:lang w:eastAsia="pl-PL"/>
              </w:rPr>
            </w:pPr>
            <w:r w:rsidRPr="00743B14">
              <w:rPr>
                <w:rFonts w:asciiTheme="minorHAnsi" w:hAnsiTheme="minorHAnsi" w:cstheme="minorHAnsi"/>
                <w:sz w:val="22"/>
                <w:szCs w:val="22"/>
                <w:lang w:eastAsia="pl-PL"/>
              </w:rPr>
              <w:t>--------------------</w:t>
            </w:r>
          </w:p>
        </w:tc>
        <w:tc>
          <w:tcPr>
            <w:tcW w:w="847" w:type="dxa"/>
          </w:tcPr>
          <w:p w14:paraId="4E847CA3" w14:textId="37FC5910" w:rsidR="00C43F3F" w:rsidRPr="00743B14" w:rsidRDefault="00C43F3F" w:rsidP="00DC5B2E">
            <w:pPr>
              <w:jc w:val="center"/>
              <w:rPr>
                <w:rFonts w:asciiTheme="minorHAnsi" w:hAnsiTheme="minorHAnsi" w:cstheme="minorHAnsi"/>
                <w:sz w:val="22"/>
                <w:szCs w:val="22"/>
                <w:lang w:eastAsia="pl-PL"/>
              </w:rPr>
            </w:pPr>
            <w:r w:rsidRPr="00743B14">
              <w:rPr>
                <w:rFonts w:asciiTheme="minorHAnsi" w:hAnsiTheme="minorHAnsi" w:cstheme="minorHAnsi"/>
                <w:sz w:val="22"/>
                <w:szCs w:val="22"/>
                <w:lang w:eastAsia="pl-PL"/>
              </w:rPr>
              <w:t>---------</w:t>
            </w:r>
          </w:p>
        </w:tc>
        <w:tc>
          <w:tcPr>
            <w:tcW w:w="1220" w:type="dxa"/>
          </w:tcPr>
          <w:p w14:paraId="4BAE59DF" w14:textId="02E607AD" w:rsidR="00C43F3F" w:rsidRPr="00743B14" w:rsidRDefault="00C43F3F" w:rsidP="00DC5B2E">
            <w:pPr>
              <w:jc w:val="center"/>
              <w:rPr>
                <w:rFonts w:asciiTheme="minorHAnsi" w:hAnsiTheme="minorHAnsi" w:cstheme="minorHAnsi"/>
                <w:sz w:val="22"/>
                <w:szCs w:val="22"/>
                <w:lang w:eastAsia="pl-PL"/>
              </w:rPr>
            </w:pPr>
            <w:r w:rsidRPr="00743B14">
              <w:rPr>
                <w:rFonts w:asciiTheme="minorHAnsi" w:hAnsiTheme="minorHAnsi" w:cstheme="minorHAnsi"/>
                <w:sz w:val="22"/>
                <w:szCs w:val="22"/>
                <w:lang w:eastAsia="pl-PL"/>
              </w:rPr>
              <w:t>----------------</w:t>
            </w:r>
          </w:p>
        </w:tc>
        <w:tc>
          <w:tcPr>
            <w:tcW w:w="1220" w:type="dxa"/>
          </w:tcPr>
          <w:p w14:paraId="7ABAA5FC" w14:textId="14BB08AA" w:rsidR="00C43F3F" w:rsidRPr="00743B14" w:rsidRDefault="00C43F3F" w:rsidP="00DC5B2E">
            <w:pPr>
              <w:jc w:val="center"/>
              <w:rPr>
                <w:rFonts w:asciiTheme="minorHAnsi" w:hAnsiTheme="minorHAnsi" w:cstheme="minorHAnsi"/>
                <w:sz w:val="22"/>
                <w:szCs w:val="22"/>
                <w:lang w:eastAsia="pl-PL"/>
              </w:rPr>
            </w:pPr>
            <w:r w:rsidRPr="00743B14">
              <w:rPr>
                <w:rFonts w:asciiTheme="minorHAnsi" w:hAnsiTheme="minorHAnsi" w:cstheme="minorHAnsi"/>
                <w:sz w:val="22"/>
                <w:szCs w:val="22"/>
                <w:lang w:eastAsia="pl-PL"/>
              </w:rPr>
              <w:t>RAZEM:</w:t>
            </w:r>
          </w:p>
        </w:tc>
        <w:tc>
          <w:tcPr>
            <w:tcW w:w="1745" w:type="dxa"/>
          </w:tcPr>
          <w:p w14:paraId="657EBCEA" w14:textId="77777777" w:rsidR="00C43F3F" w:rsidRPr="00743B14" w:rsidRDefault="00C43F3F" w:rsidP="00DC5B2E">
            <w:pPr>
              <w:jc w:val="center"/>
              <w:rPr>
                <w:rFonts w:asciiTheme="minorHAnsi" w:hAnsiTheme="minorHAnsi" w:cstheme="minorHAnsi"/>
                <w:sz w:val="22"/>
                <w:szCs w:val="22"/>
                <w:lang w:eastAsia="pl-PL"/>
              </w:rPr>
            </w:pPr>
          </w:p>
        </w:tc>
      </w:tr>
    </w:tbl>
    <w:p w14:paraId="6A38A09F" w14:textId="27A0906D" w:rsidR="007902A6" w:rsidRPr="00743B14" w:rsidRDefault="007902A6" w:rsidP="00CE0B9D">
      <w:pPr>
        <w:spacing w:line="264" w:lineRule="auto"/>
        <w:ind w:left="1"/>
        <w:jc w:val="both"/>
        <w:rPr>
          <w:sz w:val="22"/>
          <w:szCs w:val="22"/>
          <w:highlight w:val="yellow"/>
        </w:rPr>
      </w:pPr>
    </w:p>
    <w:p w14:paraId="62501A3F" w14:textId="33C1DC64" w:rsidR="001839A1" w:rsidRPr="005C574B" w:rsidRDefault="005C574B" w:rsidP="005C574B">
      <w:pPr>
        <w:spacing w:line="264" w:lineRule="auto"/>
        <w:jc w:val="both"/>
        <w:rPr>
          <w:rFonts w:asciiTheme="minorHAnsi" w:hAnsiTheme="minorHAnsi" w:cstheme="minorHAnsi"/>
          <w:sz w:val="22"/>
          <w:szCs w:val="22"/>
        </w:rPr>
      </w:pPr>
      <w:proofErr w:type="gramStart"/>
      <w:r>
        <w:rPr>
          <w:rFonts w:asciiTheme="minorHAnsi" w:hAnsiTheme="minorHAnsi" w:cstheme="minorHAnsi"/>
          <w:sz w:val="22"/>
          <w:szCs w:val="22"/>
        </w:rPr>
        <w:lastRenderedPageBreak/>
        <w:t>oraz,</w:t>
      </w:r>
      <w:proofErr w:type="gramEnd"/>
      <w:r>
        <w:rPr>
          <w:rFonts w:asciiTheme="minorHAnsi" w:hAnsiTheme="minorHAnsi" w:cstheme="minorHAnsi"/>
          <w:sz w:val="22"/>
          <w:szCs w:val="22"/>
        </w:rPr>
        <w:t xml:space="preserve"> że </w:t>
      </w:r>
      <w:r w:rsidR="007902A6" w:rsidRPr="005C574B">
        <w:rPr>
          <w:rFonts w:asciiTheme="minorHAnsi" w:hAnsiTheme="minorHAnsi" w:cstheme="minorHAnsi"/>
          <w:sz w:val="22"/>
          <w:szCs w:val="22"/>
        </w:rPr>
        <w:t xml:space="preserve">Oferuję/oferujemy </w:t>
      </w:r>
      <w:r w:rsidR="007902A6" w:rsidRPr="005C574B">
        <w:rPr>
          <w:rFonts w:asciiTheme="minorHAnsi" w:hAnsiTheme="minorHAnsi" w:cstheme="minorHAnsi"/>
          <w:b/>
          <w:bCs/>
          <w:sz w:val="22"/>
          <w:szCs w:val="22"/>
        </w:rPr>
        <w:t>w zakresie opcji Konwojowanie</w:t>
      </w:r>
      <w:r w:rsidR="00E1288A">
        <w:rPr>
          <w:rFonts w:asciiTheme="minorHAnsi" w:hAnsiTheme="minorHAnsi" w:cstheme="minorHAnsi"/>
          <w:b/>
          <w:bCs/>
          <w:sz w:val="22"/>
          <w:szCs w:val="22"/>
        </w:rPr>
        <w:t xml:space="preserve"> (do 12 godzin rocznie)</w:t>
      </w:r>
    </w:p>
    <w:tbl>
      <w:tblPr>
        <w:tblW w:w="9278"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CellMar>
          <w:left w:w="0" w:type="dxa"/>
          <w:right w:w="0" w:type="dxa"/>
        </w:tblCellMar>
        <w:tblLook w:val="04A0" w:firstRow="1" w:lastRow="0" w:firstColumn="1" w:lastColumn="0" w:noHBand="0" w:noVBand="1"/>
      </w:tblPr>
      <w:tblGrid>
        <w:gridCol w:w="3681"/>
        <w:gridCol w:w="5597"/>
      </w:tblGrid>
      <w:tr w:rsidR="00743B14" w:rsidRPr="00743B14" w14:paraId="5C9E6BC9" w14:textId="77777777" w:rsidTr="00434BB0">
        <w:trPr>
          <w:trHeight w:val="453"/>
          <w:jc w:val="center"/>
        </w:trPr>
        <w:tc>
          <w:tcPr>
            <w:tcW w:w="368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34D4E73" w14:textId="77777777" w:rsidR="007902A6" w:rsidRPr="00743B14" w:rsidRDefault="007902A6" w:rsidP="00434BB0">
            <w:pPr>
              <w:spacing w:line="264" w:lineRule="auto"/>
              <w:jc w:val="both"/>
              <w:rPr>
                <w:rStyle w:val="Brak"/>
                <w:rFonts w:asciiTheme="minorHAnsi" w:eastAsia="Arial Unicode MS" w:hAnsiTheme="minorHAnsi" w:cstheme="minorHAnsi"/>
                <w:b/>
                <w:bCs/>
                <w:sz w:val="22"/>
                <w:szCs w:val="22"/>
                <w:lang w:val="x-none" w:eastAsia="pl-PL"/>
              </w:rPr>
            </w:pPr>
          </w:p>
          <w:p w14:paraId="17C757C3" w14:textId="0DD87618" w:rsidR="007902A6" w:rsidRPr="00743B14" w:rsidRDefault="001839A1" w:rsidP="00434BB0">
            <w:pPr>
              <w:spacing w:line="264" w:lineRule="auto"/>
              <w:jc w:val="both"/>
              <w:rPr>
                <w:rStyle w:val="Brak"/>
                <w:rFonts w:asciiTheme="minorHAnsi" w:eastAsia="Arial Unicode MS" w:hAnsiTheme="minorHAnsi" w:cstheme="minorHAnsi"/>
                <w:b/>
                <w:bCs/>
                <w:sz w:val="22"/>
                <w:szCs w:val="22"/>
                <w:lang w:eastAsia="pl-PL"/>
              </w:rPr>
            </w:pPr>
            <w:proofErr w:type="gramStart"/>
            <w:r>
              <w:rPr>
                <w:rStyle w:val="Brak"/>
                <w:rFonts w:asciiTheme="minorHAnsi" w:eastAsia="Arial Unicode MS" w:hAnsiTheme="minorHAnsi" w:cstheme="minorHAnsi"/>
                <w:b/>
                <w:bCs/>
                <w:sz w:val="22"/>
                <w:szCs w:val="22"/>
                <w:lang w:eastAsia="pl-PL"/>
              </w:rPr>
              <w:t xml:space="preserve">Koszt </w:t>
            </w:r>
            <w:r w:rsidR="007902A6" w:rsidRPr="00743B14">
              <w:rPr>
                <w:rStyle w:val="Brak"/>
                <w:rFonts w:asciiTheme="minorHAnsi" w:eastAsia="Arial Unicode MS" w:hAnsiTheme="minorHAnsi" w:cstheme="minorHAnsi"/>
                <w:b/>
                <w:bCs/>
                <w:sz w:val="22"/>
                <w:szCs w:val="22"/>
                <w:lang w:eastAsia="pl-PL"/>
              </w:rPr>
              <w:t xml:space="preserve"> W</w:t>
            </w:r>
            <w:proofErr w:type="gramEnd"/>
            <w:r w:rsidR="007902A6" w:rsidRPr="00743B14">
              <w:rPr>
                <w:rStyle w:val="Brak"/>
                <w:rFonts w:asciiTheme="minorHAnsi" w:eastAsia="Arial Unicode MS" w:hAnsiTheme="minorHAnsi" w:cstheme="minorHAnsi"/>
                <w:b/>
                <w:bCs/>
                <w:sz w:val="22"/>
                <w:szCs w:val="22"/>
                <w:lang w:eastAsia="pl-PL"/>
              </w:rPr>
              <w:t xml:space="preserve"> PLN</w:t>
            </w:r>
          </w:p>
          <w:p w14:paraId="7A2C5741" w14:textId="1D268D09" w:rsidR="00457BAD" w:rsidRPr="00743B14" w:rsidRDefault="00457BAD" w:rsidP="00434BB0">
            <w:pPr>
              <w:spacing w:line="264" w:lineRule="auto"/>
              <w:jc w:val="both"/>
              <w:rPr>
                <w:rStyle w:val="Brak"/>
                <w:rFonts w:asciiTheme="minorHAnsi" w:eastAsia="Arial Unicode MS" w:hAnsiTheme="minorHAnsi" w:cstheme="minorHAnsi"/>
                <w:sz w:val="22"/>
                <w:szCs w:val="22"/>
                <w:lang w:eastAsia="pl-PL"/>
              </w:rPr>
            </w:pPr>
            <w:r w:rsidRPr="00743B14">
              <w:rPr>
                <w:rStyle w:val="Brak"/>
                <w:rFonts w:asciiTheme="minorHAnsi" w:eastAsia="Arial Unicode MS" w:hAnsiTheme="minorHAnsi" w:cstheme="minorHAnsi"/>
                <w:sz w:val="22"/>
                <w:szCs w:val="22"/>
                <w:lang w:eastAsia="pl-PL"/>
              </w:rPr>
              <w:t>(za roboczogodzinę)</w:t>
            </w:r>
          </w:p>
          <w:p w14:paraId="557EA057" w14:textId="77777777" w:rsidR="007902A6" w:rsidRPr="00743B14" w:rsidRDefault="007902A6" w:rsidP="00434BB0">
            <w:pPr>
              <w:spacing w:line="264" w:lineRule="auto"/>
              <w:jc w:val="both"/>
              <w:rPr>
                <w:rFonts w:asciiTheme="minorHAnsi" w:eastAsia="Arial Unicode MS" w:hAnsiTheme="minorHAnsi" w:cstheme="minorHAnsi"/>
                <w:sz w:val="22"/>
                <w:szCs w:val="22"/>
                <w:lang w:eastAsia="pl-PL"/>
              </w:rPr>
            </w:pPr>
          </w:p>
        </w:tc>
        <w:tc>
          <w:tcPr>
            <w:tcW w:w="559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75DA14E6" w14:textId="77777777" w:rsidR="007902A6" w:rsidRPr="00743B14" w:rsidRDefault="007902A6" w:rsidP="00434BB0">
            <w:pPr>
              <w:spacing w:line="264" w:lineRule="auto"/>
              <w:jc w:val="both"/>
              <w:rPr>
                <w:rFonts w:asciiTheme="minorHAnsi" w:eastAsia="Arial Unicode MS" w:hAnsiTheme="minorHAnsi" w:cstheme="minorHAnsi"/>
                <w:sz w:val="22"/>
                <w:szCs w:val="22"/>
                <w:lang w:eastAsia="pl-PL"/>
              </w:rPr>
            </w:pPr>
          </w:p>
          <w:p w14:paraId="4A60BFF4" w14:textId="77777777" w:rsidR="007902A6" w:rsidRPr="00743B14" w:rsidRDefault="007902A6" w:rsidP="00434BB0">
            <w:pPr>
              <w:spacing w:line="264" w:lineRule="auto"/>
              <w:jc w:val="both"/>
              <w:rPr>
                <w:rFonts w:asciiTheme="minorHAnsi" w:eastAsia="Arial Unicode MS" w:hAnsiTheme="minorHAnsi" w:cstheme="minorHAnsi"/>
                <w:sz w:val="22"/>
                <w:szCs w:val="22"/>
                <w:lang w:eastAsia="pl-PL"/>
              </w:rPr>
            </w:pPr>
            <w:r w:rsidRPr="00743B14">
              <w:rPr>
                <w:rFonts w:asciiTheme="minorHAnsi" w:eastAsia="Arial Unicode MS" w:hAnsiTheme="minorHAnsi" w:cstheme="minorHAnsi"/>
                <w:sz w:val="22"/>
                <w:szCs w:val="22"/>
                <w:lang w:eastAsia="pl-PL"/>
              </w:rPr>
              <w:t>...............................................</w:t>
            </w:r>
          </w:p>
          <w:p w14:paraId="7CB0CBFA" w14:textId="77777777" w:rsidR="007902A6" w:rsidRPr="00743B14" w:rsidRDefault="007902A6" w:rsidP="00434BB0">
            <w:pPr>
              <w:spacing w:line="264" w:lineRule="auto"/>
              <w:jc w:val="both"/>
              <w:rPr>
                <w:rFonts w:asciiTheme="minorHAnsi" w:eastAsia="Arial Unicode MS" w:hAnsiTheme="minorHAnsi" w:cstheme="minorHAnsi"/>
                <w:sz w:val="22"/>
                <w:szCs w:val="22"/>
                <w:lang w:eastAsia="pl-PL"/>
              </w:rPr>
            </w:pPr>
            <w:r w:rsidRPr="00743B14">
              <w:rPr>
                <w:rFonts w:asciiTheme="minorHAnsi" w:eastAsia="Arial Unicode MS" w:hAnsiTheme="minorHAnsi" w:cstheme="minorHAnsi"/>
                <w:sz w:val="22"/>
                <w:szCs w:val="22"/>
                <w:lang w:eastAsia="pl-PL"/>
              </w:rPr>
              <w:t>(słownie....................................................)</w:t>
            </w:r>
          </w:p>
          <w:p w14:paraId="258E3BF2" w14:textId="77777777" w:rsidR="007902A6" w:rsidRPr="00743B14" w:rsidRDefault="007902A6" w:rsidP="00434BB0">
            <w:pPr>
              <w:spacing w:line="264" w:lineRule="auto"/>
              <w:jc w:val="both"/>
              <w:rPr>
                <w:rFonts w:asciiTheme="minorHAnsi" w:eastAsia="Arial Unicode MS" w:hAnsiTheme="minorHAnsi" w:cstheme="minorHAnsi"/>
                <w:sz w:val="22"/>
                <w:szCs w:val="22"/>
                <w:lang w:eastAsia="pl-PL"/>
              </w:rPr>
            </w:pPr>
          </w:p>
        </w:tc>
      </w:tr>
      <w:tr w:rsidR="007902A6" w:rsidRPr="00743B14" w14:paraId="47ED00D9" w14:textId="77777777" w:rsidTr="00434BB0">
        <w:trPr>
          <w:trHeight w:val="453"/>
          <w:jc w:val="center"/>
        </w:trPr>
        <w:tc>
          <w:tcPr>
            <w:tcW w:w="368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499D2B0" w14:textId="44372181" w:rsidR="007902A6" w:rsidRPr="00743B14" w:rsidRDefault="001839A1" w:rsidP="00434BB0">
            <w:pPr>
              <w:spacing w:line="264" w:lineRule="auto"/>
              <w:jc w:val="both"/>
              <w:rPr>
                <w:rStyle w:val="Brak"/>
                <w:rFonts w:asciiTheme="minorHAnsi" w:eastAsia="Arial Unicode MS" w:hAnsiTheme="minorHAnsi" w:cstheme="minorHAnsi"/>
                <w:b/>
                <w:bCs/>
                <w:sz w:val="22"/>
                <w:szCs w:val="22"/>
                <w:lang w:eastAsia="pl-PL"/>
              </w:rPr>
            </w:pPr>
            <w:r>
              <w:rPr>
                <w:rStyle w:val="Brak"/>
                <w:rFonts w:asciiTheme="minorHAnsi" w:eastAsia="Arial Unicode MS" w:hAnsiTheme="minorHAnsi" w:cstheme="minorHAnsi"/>
                <w:b/>
                <w:bCs/>
                <w:sz w:val="22"/>
                <w:szCs w:val="22"/>
                <w:lang w:eastAsia="pl-PL"/>
              </w:rPr>
              <w:t xml:space="preserve">Koszt </w:t>
            </w:r>
            <w:r w:rsidR="007902A6" w:rsidRPr="00743B14">
              <w:rPr>
                <w:rStyle w:val="Brak"/>
                <w:rFonts w:asciiTheme="minorHAnsi" w:eastAsia="Arial Unicode MS" w:hAnsiTheme="minorHAnsi" w:cstheme="minorHAnsi"/>
                <w:b/>
                <w:bCs/>
                <w:sz w:val="22"/>
                <w:szCs w:val="22"/>
                <w:lang w:eastAsia="pl-PL"/>
              </w:rPr>
              <w:t>BRUTTO W PLN</w:t>
            </w:r>
          </w:p>
          <w:p w14:paraId="5C348D84" w14:textId="77777777" w:rsidR="007902A6" w:rsidRPr="00743B14" w:rsidRDefault="007902A6" w:rsidP="00434BB0">
            <w:pPr>
              <w:spacing w:line="264" w:lineRule="auto"/>
              <w:jc w:val="both"/>
              <w:rPr>
                <w:rStyle w:val="Brak"/>
                <w:rFonts w:asciiTheme="minorHAnsi" w:eastAsia="Arial Unicode MS" w:hAnsiTheme="minorHAnsi" w:cstheme="minorHAnsi"/>
                <w:sz w:val="22"/>
                <w:szCs w:val="22"/>
                <w:lang w:eastAsia="pl-PL"/>
              </w:rPr>
            </w:pPr>
            <w:r w:rsidRPr="00743B14">
              <w:rPr>
                <w:rFonts w:ascii="Calibri" w:hAnsi="Calibri" w:cs="Calibri"/>
                <w:sz w:val="22"/>
                <w:szCs w:val="22"/>
              </w:rPr>
              <w:t>(stawka jednostkowa roboczogodziny)</w:t>
            </w:r>
          </w:p>
        </w:tc>
        <w:tc>
          <w:tcPr>
            <w:tcW w:w="559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6725EA26" w14:textId="77777777" w:rsidR="007902A6" w:rsidRPr="00743B14" w:rsidRDefault="007902A6" w:rsidP="00434BB0">
            <w:pPr>
              <w:spacing w:line="264" w:lineRule="auto"/>
              <w:jc w:val="both"/>
              <w:rPr>
                <w:rFonts w:asciiTheme="minorHAnsi" w:eastAsia="Arial Unicode MS" w:hAnsiTheme="minorHAnsi" w:cstheme="minorHAnsi"/>
                <w:sz w:val="22"/>
                <w:szCs w:val="22"/>
                <w:lang w:eastAsia="pl-PL"/>
              </w:rPr>
            </w:pPr>
            <w:r w:rsidRPr="00743B14">
              <w:rPr>
                <w:rFonts w:asciiTheme="minorHAnsi" w:eastAsia="Arial Unicode MS" w:hAnsiTheme="minorHAnsi" w:cstheme="minorHAnsi"/>
                <w:sz w:val="22"/>
                <w:szCs w:val="22"/>
                <w:lang w:eastAsia="pl-PL"/>
              </w:rPr>
              <w:t>...............................................</w:t>
            </w:r>
          </w:p>
          <w:p w14:paraId="3494B4E8" w14:textId="77777777" w:rsidR="007902A6" w:rsidRPr="00743B14" w:rsidRDefault="007902A6" w:rsidP="00434BB0">
            <w:pPr>
              <w:spacing w:line="264" w:lineRule="auto"/>
              <w:jc w:val="both"/>
              <w:rPr>
                <w:rFonts w:asciiTheme="minorHAnsi" w:eastAsia="Arial Unicode MS" w:hAnsiTheme="minorHAnsi" w:cstheme="minorHAnsi"/>
                <w:sz w:val="22"/>
                <w:szCs w:val="22"/>
              </w:rPr>
            </w:pPr>
            <w:r w:rsidRPr="00743B14">
              <w:rPr>
                <w:rFonts w:asciiTheme="minorHAnsi" w:eastAsia="Arial Unicode MS" w:hAnsiTheme="minorHAnsi" w:cstheme="minorHAnsi"/>
                <w:sz w:val="22"/>
                <w:szCs w:val="22"/>
                <w:lang w:eastAsia="pl-PL"/>
              </w:rPr>
              <w:t>(słownie....................................................)</w:t>
            </w:r>
          </w:p>
        </w:tc>
      </w:tr>
    </w:tbl>
    <w:p w14:paraId="4BE83E08" w14:textId="77777777" w:rsidR="00CE0B9D" w:rsidRPr="00743B14" w:rsidRDefault="00CE0B9D" w:rsidP="007902A6">
      <w:pPr>
        <w:spacing w:line="264" w:lineRule="auto"/>
        <w:jc w:val="both"/>
        <w:rPr>
          <w:sz w:val="22"/>
          <w:szCs w:val="22"/>
          <w:highlight w:val="yellow"/>
        </w:rPr>
      </w:pPr>
    </w:p>
    <w:p w14:paraId="6F62B0BA" w14:textId="623114B4" w:rsidR="00CE0B9D" w:rsidRPr="00743B14" w:rsidRDefault="00C43F3F" w:rsidP="00C43F3F">
      <w:pPr>
        <w:spacing w:line="264" w:lineRule="auto"/>
        <w:ind w:left="709" w:hanging="283"/>
        <w:jc w:val="both"/>
        <w:rPr>
          <w:rFonts w:asciiTheme="minorHAnsi" w:hAnsiTheme="minorHAnsi" w:cstheme="minorHAnsi"/>
          <w:sz w:val="22"/>
          <w:szCs w:val="22"/>
        </w:rPr>
      </w:pPr>
      <w:r w:rsidRPr="00743B14">
        <w:rPr>
          <w:rStyle w:val="Pogrubienie"/>
          <w:rFonts w:asciiTheme="minorHAnsi" w:hAnsiTheme="minorHAnsi" w:cstheme="minorHAnsi"/>
          <w:sz w:val="22"/>
          <w:szCs w:val="22"/>
        </w:rPr>
        <w:t xml:space="preserve">3. </w:t>
      </w:r>
      <w:r w:rsidR="00CE0B9D" w:rsidRPr="00743B14">
        <w:rPr>
          <w:rFonts w:asciiTheme="minorHAnsi" w:hAnsiTheme="minorHAnsi" w:cstheme="minorHAnsi"/>
          <w:sz w:val="22"/>
          <w:szCs w:val="22"/>
        </w:rPr>
        <w:t xml:space="preserve">Oświadczam/oświadczamy, że Jestem/Jesteśmy związani niniejszą ofertą przez okres </w:t>
      </w:r>
      <w:r w:rsidR="00CE0B9D" w:rsidRPr="00743B14">
        <w:rPr>
          <w:rFonts w:asciiTheme="minorHAnsi" w:hAnsiTheme="minorHAnsi" w:cstheme="minorHAnsi"/>
          <w:b/>
          <w:sz w:val="22"/>
          <w:szCs w:val="22"/>
        </w:rPr>
        <w:t>wskazany w SWZ</w:t>
      </w:r>
      <w:r w:rsidR="00CE0B9D" w:rsidRPr="00743B14">
        <w:rPr>
          <w:rFonts w:asciiTheme="minorHAnsi" w:hAnsiTheme="minorHAnsi" w:cstheme="minorHAnsi"/>
          <w:sz w:val="22"/>
          <w:szCs w:val="22"/>
        </w:rPr>
        <w:t>;</w:t>
      </w:r>
    </w:p>
    <w:p w14:paraId="0B8F845E" w14:textId="0FF42518" w:rsidR="00C43F3F" w:rsidRPr="00743B14" w:rsidRDefault="00C43F3F" w:rsidP="00C43F3F">
      <w:pPr>
        <w:spacing w:line="264" w:lineRule="auto"/>
        <w:ind w:left="709" w:hanging="283"/>
        <w:jc w:val="both"/>
        <w:rPr>
          <w:rFonts w:asciiTheme="minorHAnsi" w:hAnsiTheme="minorHAnsi" w:cstheme="minorHAnsi"/>
          <w:sz w:val="22"/>
          <w:szCs w:val="22"/>
        </w:rPr>
      </w:pPr>
      <w:r w:rsidRPr="00743B14">
        <w:rPr>
          <w:rFonts w:asciiTheme="minorHAnsi" w:hAnsiTheme="minorHAnsi" w:cstheme="minorHAnsi"/>
          <w:sz w:val="22"/>
          <w:szCs w:val="22"/>
        </w:rPr>
        <w:t xml:space="preserve">4. </w:t>
      </w:r>
      <w:r w:rsidR="00CE0B9D" w:rsidRPr="00743B14">
        <w:rPr>
          <w:rFonts w:asciiTheme="minorHAnsi" w:hAnsiTheme="minorHAnsi" w:cstheme="minorHAnsi"/>
          <w:sz w:val="22"/>
          <w:szCs w:val="22"/>
        </w:rPr>
        <w:t xml:space="preserve">Oświadczam/oświadczamy, że </w:t>
      </w:r>
      <w:r w:rsidR="00CE0B9D" w:rsidRPr="00743B14">
        <w:rPr>
          <w:rFonts w:ascii="Calibri" w:hAnsi="Calibri" w:cs="Calibri"/>
          <w:sz w:val="22"/>
          <w:szCs w:val="22"/>
        </w:rPr>
        <w:t xml:space="preserve">w celu potwierdzenia spełniania warunków udziału w postępowaniu </w:t>
      </w:r>
      <w:r w:rsidR="00CE0B9D" w:rsidRPr="00743B14">
        <w:rPr>
          <w:rFonts w:ascii="Calibri" w:hAnsi="Calibri" w:cs="Calibri"/>
          <w:b/>
          <w:sz w:val="22"/>
          <w:szCs w:val="22"/>
        </w:rPr>
        <w:t>nie polegam(y)</w:t>
      </w:r>
      <w:r w:rsidR="00CE0B9D" w:rsidRPr="00743B14">
        <w:rPr>
          <w:rFonts w:ascii="Calibri" w:hAnsi="Calibri" w:cs="Calibri"/>
          <w:sz w:val="22"/>
          <w:szCs w:val="22"/>
        </w:rPr>
        <w:t xml:space="preserve"> na zdolnościach technicznych lub zawodowych lub sytuacji finansowej lub ekonomicznej innych </w:t>
      </w:r>
      <w:proofErr w:type="gramStart"/>
      <w:r w:rsidR="00CE0B9D" w:rsidRPr="00743B14">
        <w:rPr>
          <w:rFonts w:ascii="Calibri" w:hAnsi="Calibri" w:cs="Calibri"/>
          <w:sz w:val="22"/>
          <w:szCs w:val="22"/>
        </w:rPr>
        <w:t>podmiotów  /</w:t>
      </w:r>
      <w:proofErr w:type="gramEnd"/>
      <w:r w:rsidR="00CE0B9D" w:rsidRPr="00743B14">
        <w:rPr>
          <w:rFonts w:ascii="Calibri" w:hAnsi="Calibri" w:cs="Calibri"/>
          <w:sz w:val="22"/>
          <w:szCs w:val="22"/>
        </w:rPr>
        <w:t xml:space="preserve">  oświadczam(y), że w celu potwierdzenia spełniania warunków udziału w postępowaniu </w:t>
      </w:r>
      <w:r w:rsidR="00CE0B9D" w:rsidRPr="00743B14">
        <w:rPr>
          <w:rFonts w:ascii="Calibri" w:hAnsi="Calibri" w:cs="Calibri"/>
          <w:b/>
          <w:sz w:val="22"/>
          <w:szCs w:val="22"/>
        </w:rPr>
        <w:t>polegamy</w:t>
      </w:r>
      <w:r w:rsidR="00CE0B9D" w:rsidRPr="00743B14">
        <w:rPr>
          <w:rFonts w:ascii="Calibri" w:hAnsi="Calibri" w:cs="Calibri"/>
          <w:sz w:val="22"/>
          <w:szCs w:val="22"/>
        </w:rPr>
        <w:t xml:space="preserve"> </w:t>
      </w:r>
      <w:r w:rsidR="00CE0B9D" w:rsidRPr="00743B14">
        <w:rPr>
          <w:rFonts w:ascii="Calibri" w:hAnsi="Calibri" w:cs="Calibri"/>
          <w:b/>
          <w:sz w:val="22"/>
          <w:szCs w:val="22"/>
        </w:rPr>
        <w:t xml:space="preserve">na zasobach lub sytuacji innych podmiotów </w:t>
      </w:r>
      <w:r w:rsidR="00CE0B9D" w:rsidRPr="00743B14">
        <w:rPr>
          <w:rFonts w:ascii="Calibri" w:hAnsi="Calibri" w:cs="Calibri"/>
          <w:sz w:val="22"/>
          <w:szCs w:val="22"/>
        </w:rPr>
        <w:t xml:space="preserve">w następującym zakresie: </w:t>
      </w:r>
      <w:r w:rsidR="00CE0B9D" w:rsidRPr="00743B14">
        <w:rPr>
          <w:rFonts w:ascii="Calibri" w:hAnsi="Calibri" w:cs="Calibri"/>
          <w:i/>
          <w:sz w:val="22"/>
          <w:szCs w:val="22"/>
        </w:rPr>
        <w:t>(niepotrzebne przekreślić lub wykreślić oraz ewentualnie wypełnić)</w:t>
      </w:r>
      <w:proofErr w:type="gramStart"/>
      <w:r w:rsidR="00CE0B9D" w:rsidRPr="00743B14">
        <w:rPr>
          <w:rFonts w:ascii="Calibri" w:hAnsi="Calibri" w:cs="Calibri"/>
          <w:i/>
          <w:sz w:val="22"/>
          <w:szCs w:val="22"/>
        </w:rPr>
        <w:t>: .</w:t>
      </w:r>
      <w:proofErr w:type="gramEnd"/>
      <w:r w:rsidR="00CE0B9D" w:rsidRPr="00743B14">
        <w:rPr>
          <w:rFonts w:ascii="Calibri" w:hAnsi="Calibri" w:cs="Calibri"/>
          <w:sz w:val="22"/>
          <w:szCs w:val="22"/>
        </w:rPr>
        <w:t xml:space="preserve"> ..................................................................................................</w:t>
      </w:r>
      <w:r w:rsidR="00CE0B9D" w:rsidRPr="00743B14">
        <w:rPr>
          <w:rFonts w:ascii="Calibri" w:hAnsi="Calibri" w:cs="Calibri"/>
          <w:i/>
          <w:sz w:val="22"/>
          <w:szCs w:val="22"/>
        </w:rPr>
        <w:t>...</w:t>
      </w:r>
      <w:r w:rsidR="00CE0B9D" w:rsidRPr="00743B14">
        <w:rPr>
          <w:rFonts w:ascii="Calibri" w:hAnsi="Calibri" w:cs="Calibri"/>
          <w:sz w:val="22"/>
          <w:szCs w:val="22"/>
        </w:rPr>
        <w:t>........</w:t>
      </w:r>
    </w:p>
    <w:p w14:paraId="02C224AF" w14:textId="243FCC2F" w:rsidR="00CE0B9D" w:rsidRPr="00743B14" w:rsidRDefault="00CE0B9D" w:rsidP="00C43F3F">
      <w:pPr>
        <w:pStyle w:val="Akapitzlist"/>
        <w:numPr>
          <w:ilvl w:val="0"/>
          <w:numId w:val="10"/>
        </w:numPr>
        <w:spacing w:line="264" w:lineRule="auto"/>
        <w:jc w:val="both"/>
        <w:rPr>
          <w:rFonts w:asciiTheme="minorHAnsi" w:hAnsiTheme="minorHAnsi" w:cstheme="minorHAnsi"/>
          <w:sz w:val="22"/>
          <w:szCs w:val="22"/>
        </w:rPr>
      </w:pPr>
      <w:r w:rsidRPr="00743B14">
        <w:rPr>
          <w:rFonts w:asciiTheme="minorHAnsi" w:hAnsiTheme="minorHAnsi" w:cstheme="minorHAnsi"/>
          <w:sz w:val="22"/>
          <w:szCs w:val="22"/>
        </w:rPr>
        <w:t>W przypadku uznania naszej oferty za najkorzystniejszą, zobowiązujemy się zawrzeć Umowę w miejscu i w terminie, jakie zostaną wskazane przez Zamawiającego</w:t>
      </w:r>
    </w:p>
    <w:p w14:paraId="6D05FBCD" w14:textId="536E3332" w:rsidR="00CE0B9D" w:rsidRPr="00743B14" w:rsidRDefault="00CE0B9D" w:rsidP="00C43F3F">
      <w:pPr>
        <w:pStyle w:val="Akapitzlist"/>
        <w:numPr>
          <w:ilvl w:val="0"/>
          <w:numId w:val="10"/>
        </w:numPr>
        <w:spacing w:line="264" w:lineRule="auto"/>
        <w:jc w:val="both"/>
        <w:rPr>
          <w:rFonts w:asciiTheme="minorHAnsi" w:hAnsiTheme="minorHAnsi" w:cstheme="minorHAnsi"/>
          <w:sz w:val="22"/>
          <w:szCs w:val="22"/>
        </w:rPr>
      </w:pPr>
      <w:r w:rsidRPr="00743B14">
        <w:rPr>
          <w:rFonts w:asciiTheme="minorHAnsi" w:hAnsiTheme="minorHAnsi" w:cstheme="minorHAnsi"/>
          <w:sz w:val="22"/>
          <w:szCs w:val="22"/>
        </w:rPr>
        <w:t>Nie uczestniczymy jako Wykonawca w jakiejkolwiek innej ofercie złożonej w celu udzielenia niniejszego zamówienia;</w:t>
      </w:r>
    </w:p>
    <w:p w14:paraId="43C020AB" w14:textId="330FA622" w:rsidR="00CE0B9D" w:rsidRPr="00743B14" w:rsidRDefault="00CE0B9D" w:rsidP="00C43F3F">
      <w:pPr>
        <w:pStyle w:val="Akapitzlist"/>
        <w:numPr>
          <w:ilvl w:val="0"/>
          <w:numId w:val="10"/>
        </w:numPr>
        <w:spacing w:line="264" w:lineRule="auto"/>
        <w:jc w:val="both"/>
      </w:pPr>
      <w:r w:rsidRPr="00743B14">
        <w:rPr>
          <w:rFonts w:asciiTheme="minorHAnsi" w:hAnsiTheme="minorHAnsi" w:cstheme="minorHAnsi"/>
          <w:sz w:val="22"/>
          <w:szCs w:val="22"/>
        </w:rPr>
        <w:t xml:space="preserve">Na podstawie art. 18 ust. 3 ustawy z dnia 11 września 2019 r. Prawo zamówień publicznych, [żadne z informacji zawartych w ofercie nie stanowią tajemnicy przedsiębiorstwa w rozumieniu przepisów o zwalczaniu nieuczciwej konkurencji] / [wskazane poniżej informacje zawarte w ofercie stanowią tajemnicę przedsiębiorstwa w rozumieniu przepisów o zwalczaniu nieuczciwej konkurencji i w związku z niniejszym nie mogą być one udostępniane, w szczególności innym uczestnikom postępowania] </w:t>
      </w:r>
    </w:p>
    <w:p w14:paraId="40C41BD0" w14:textId="77777777" w:rsidR="00CE0B9D" w:rsidRPr="00743B14" w:rsidRDefault="00CE0B9D" w:rsidP="00CE0B9D">
      <w:pPr>
        <w:spacing w:line="264" w:lineRule="auto"/>
        <w:ind w:left="426"/>
        <w:jc w:val="both"/>
        <w:rPr>
          <w:rFonts w:asciiTheme="minorHAnsi" w:hAnsiTheme="minorHAnsi" w:cstheme="minorHAnsi"/>
          <w:sz w:val="22"/>
          <w:szCs w:val="22"/>
        </w:rPr>
      </w:pPr>
    </w:p>
    <w:tbl>
      <w:tblPr>
        <w:tblW w:w="8784"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CellMar>
          <w:left w:w="0" w:type="dxa"/>
          <w:right w:w="0" w:type="dxa"/>
        </w:tblCellMar>
        <w:tblLook w:val="04A0" w:firstRow="1" w:lastRow="0" w:firstColumn="1" w:lastColumn="0" w:noHBand="0" w:noVBand="1"/>
      </w:tblPr>
      <w:tblGrid>
        <w:gridCol w:w="900"/>
        <w:gridCol w:w="4482"/>
        <w:gridCol w:w="3402"/>
      </w:tblGrid>
      <w:tr w:rsidR="00743B14" w:rsidRPr="00743B14" w14:paraId="56007D0A" w14:textId="77777777" w:rsidTr="00DC5B2E">
        <w:trPr>
          <w:trHeight w:val="950"/>
          <w:jc w:val="center"/>
        </w:trPr>
        <w:tc>
          <w:tcPr>
            <w:tcW w:w="90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3E6BD2D4" w14:textId="77777777" w:rsidR="00CE0B9D" w:rsidRPr="00743B14" w:rsidRDefault="00CE0B9D" w:rsidP="00DC5B2E">
            <w:pPr>
              <w:pStyle w:val="Tekstpodstawowy2"/>
              <w:spacing w:after="0" w:line="264" w:lineRule="auto"/>
              <w:jc w:val="both"/>
              <w:rPr>
                <w:rStyle w:val="Brak"/>
                <w:rFonts w:asciiTheme="minorHAnsi" w:eastAsia="Arial Unicode MS" w:hAnsiTheme="minorHAnsi" w:cstheme="minorHAnsi"/>
                <w:b/>
                <w:bCs/>
                <w:sz w:val="22"/>
                <w:szCs w:val="22"/>
                <w:lang w:eastAsia="pl-PL"/>
              </w:rPr>
            </w:pPr>
          </w:p>
          <w:p w14:paraId="4983E7CE" w14:textId="77777777" w:rsidR="00CE0B9D" w:rsidRPr="00743B14" w:rsidRDefault="00CE0B9D" w:rsidP="00DC5B2E">
            <w:pPr>
              <w:pStyle w:val="Tekstpodstawowy2"/>
              <w:spacing w:after="0" w:line="264" w:lineRule="auto"/>
              <w:jc w:val="both"/>
              <w:rPr>
                <w:rFonts w:asciiTheme="minorHAnsi" w:eastAsia="Arial Unicode MS" w:hAnsiTheme="minorHAnsi" w:cstheme="minorHAnsi"/>
                <w:sz w:val="22"/>
                <w:szCs w:val="22"/>
                <w:lang w:eastAsia="pl-PL"/>
              </w:rPr>
            </w:pPr>
            <w:proofErr w:type="spellStart"/>
            <w:r w:rsidRPr="00743B14">
              <w:rPr>
                <w:rStyle w:val="Brak"/>
                <w:rFonts w:asciiTheme="minorHAnsi" w:eastAsia="Arial Unicode MS" w:hAnsiTheme="minorHAnsi" w:cstheme="minorHAnsi"/>
                <w:b/>
                <w:bCs/>
                <w:sz w:val="22"/>
                <w:szCs w:val="22"/>
                <w:lang w:eastAsia="pl-PL"/>
              </w:rPr>
              <w:t>L.p</w:t>
            </w:r>
            <w:proofErr w:type="spellEnd"/>
          </w:p>
        </w:tc>
        <w:tc>
          <w:tcPr>
            <w:tcW w:w="448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460AD0A" w14:textId="77777777" w:rsidR="00CE0B9D" w:rsidRPr="00743B14" w:rsidRDefault="00CE0B9D" w:rsidP="00DC5B2E">
            <w:pPr>
              <w:pStyle w:val="Tekstpodstawowy2"/>
              <w:spacing w:after="0" w:line="264" w:lineRule="auto"/>
              <w:jc w:val="both"/>
              <w:rPr>
                <w:rFonts w:asciiTheme="minorHAnsi" w:eastAsia="Arial Unicode MS" w:hAnsiTheme="minorHAnsi" w:cstheme="minorHAnsi"/>
                <w:sz w:val="22"/>
                <w:szCs w:val="22"/>
                <w:lang w:eastAsia="pl-PL"/>
              </w:rPr>
            </w:pPr>
            <w:r w:rsidRPr="00743B14">
              <w:rPr>
                <w:rStyle w:val="Brak"/>
                <w:rFonts w:asciiTheme="minorHAnsi" w:eastAsia="Arial Unicode MS" w:hAnsiTheme="minorHAnsi" w:cstheme="minorHAnsi"/>
                <w:b/>
                <w:bCs/>
                <w:sz w:val="22"/>
                <w:szCs w:val="22"/>
                <w:lang w:eastAsia="pl-PL"/>
              </w:rPr>
              <w:t xml:space="preserve">Oznaczenie rodzaju (nazwy) informacji zastrzeżonych/ ponadto </w:t>
            </w:r>
            <w:r w:rsidRPr="00743B14">
              <w:rPr>
                <w:rStyle w:val="Brak"/>
                <w:rFonts w:asciiTheme="minorHAnsi" w:eastAsia="Arial Unicode MS" w:hAnsiTheme="minorHAnsi" w:cstheme="minorHAnsi"/>
                <w:b/>
                <w:bCs/>
                <w:sz w:val="22"/>
                <w:szCs w:val="22"/>
                <w:u w:val="single"/>
                <w:lang w:eastAsia="pl-PL"/>
              </w:rPr>
              <w:t>należy wykazać</w:t>
            </w:r>
            <w:r w:rsidRPr="00743B14">
              <w:rPr>
                <w:rStyle w:val="Brak"/>
                <w:rFonts w:asciiTheme="minorHAnsi" w:eastAsia="Arial Unicode MS" w:hAnsiTheme="minorHAnsi" w:cstheme="minorHAnsi"/>
                <w:b/>
                <w:bCs/>
                <w:sz w:val="22"/>
                <w:szCs w:val="22"/>
                <w:lang w:eastAsia="pl-PL"/>
              </w:rPr>
              <w:t xml:space="preserve">, </w:t>
            </w:r>
            <w:r w:rsidRPr="00743B14">
              <w:rPr>
                <w:rStyle w:val="Brak"/>
                <w:rFonts w:asciiTheme="minorHAnsi" w:eastAsia="Arial Unicode MS" w:hAnsiTheme="minorHAnsi" w:cstheme="minorHAnsi"/>
                <w:b/>
                <w:bCs/>
                <w:sz w:val="22"/>
                <w:szCs w:val="22"/>
                <w:u w:val="single"/>
                <w:lang w:eastAsia="pl-PL"/>
              </w:rPr>
              <w:t>iż informacje    zastrzeżone stanowią tajemnicę przedsiębiorstwa</w:t>
            </w:r>
          </w:p>
        </w:tc>
        <w:tc>
          <w:tcPr>
            <w:tcW w:w="340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BDB455A" w14:textId="77777777" w:rsidR="00CE0B9D" w:rsidRPr="00743B14" w:rsidRDefault="00CE0B9D" w:rsidP="00DC5B2E">
            <w:pPr>
              <w:pStyle w:val="Nagwek2"/>
              <w:spacing w:line="264" w:lineRule="auto"/>
              <w:jc w:val="both"/>
              <w:rPr>
                <w:rFonts w:asciiTheme="minorHAnsi" w:hAnsiTheme="minorHAnsi" w:cstheme="minorHAnsi"/>
                <w:sz w:val="22"/>
                <w:szCs w:val="22"/>
              </w:rPr>
            </w:pPr>
            <w:bookmarkStart w:id="12" w:name="_Toc76125966"/>
            <w:bookmarkStart w:id="13" w:name="_Toc76131280"/>
            <w:r w:rsidRPr="00743B14">
              <w:rPr>
                <w:rStyle w:val="Brak"/>
                <w:rFonts w:asciiTheme="minorHAnsi" w:hAnsiTheme="minorHAnsi" w:cstheme="minorHAnsi"/>
                <w:sz w:val="22"/>
                <w:szCs w:val="22"/>
              </w:rPr>
              <w:t>Zakres oferty/ nazwa wyodrębnianego pliku</w:t>
            </w:r>
            <w:bookmarkEnd w:id="12"/>
            <w:bookmarkEnd w:id="13"/>
          </w:p>
        </w:tc>
      </w:tr>
      <w:tr w:rsidR="00743B14" w:rsidRPr="00743B14" w14:paraId="02E0C799" w14:textId="77777777" w:rsidTr="00DC5B2E">
        <w:trPr>
          <w:trHeight w:val="300"/>
          <w:jc w:val="center"/>
        </w:trPr>
        <w:tc>
          <w:tcPr>
            <w:tcW w:w="90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BC9BF79" w14:textId="77777777" w:rsidR="00CE0B9D" w:rsidRPr="00743B14" w:rsidRDefault="00CE0B9D" w:rsidP="00DC5B2E">
            <w:pPr>
              <w:pStyle w:val="Tekstpodstawowy2"/>
              <w:spacing w:after="0" w:line="264" w:lineRule="auto"/>
              <w:jc w:val="both"/>
              <w:rPr>
                <w:rFonts w:asciiTheme="minorHAnsi" w:eastAsia="Arial Unicode MS" w:hAnsiTheme="minorHAnsi" w:cstheme="minorHAnsi"/>
                <w:sz w:val="22"/>
                <w:szCs w:val="22"/>
                <w:lang w:eastAsia="pl-PL"/>
              </w:rPr>
            </w:pPr>
            <w:r w:rsidRPr="00743B14">
              <w:rPr>
                <w:rStyle w:val="Brak"/>
                <w:rFonts w:asciiTheme="minorHAnsi" w:eastAsia="Arial Unicode MS" w:hAnsiTheme="minorHAnsi" w:cstheme="minorHAnsi"/>
                <w:b/>
                <w:bCs/>
                <w:sz w:val="22"/>
                <w:szCs w:val="22"/>
                <w:lang w:eastAsia="pl-PL"/>
              </w:rPr>
              <w:t>1</w:t>
            </w:r>
          </w:p>
        </w:tc>
        <w:tc>
          <w:tcPr>
            <w:tcW w:w="448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5C372CE" w14:textId="77777777" w:rsidR="00CE0B9D" w:rsidRPr="00743B14" w:rsidRDefault="00CE0B9D" w:rsidP="00DC5B2E">
            <w:pPr>
              <w:spacing w:line="264" w:lineRule="auto"/>
              <w:jc w:val="both"/>
              <w:rPr>
                <w:rFonts w:asciiTheme="minorHAnsi" w:eastAsia="Arial Unicode MS" w:hAnsiTheme="minorHAnsi" w:cstheme="minorHAnsi"/>
                <w:sz w:val="22"/>
                <w:szCs w:val="22"/>
                <w:lang w:eastAsia="pl-PL"/>
              </w:rPr>
            </w:pPr>
          </w:p>
        </w:tc>
        <w:tc>
          <w:tcPr>
            <w:tcW w:w="340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6180767" w14:textId="77777777" w:rsidR="00CE0B9D" w:rsidRPr="00743B14" w:rsidRDefault="00CE0B9D" w:rsidP="00DC5B2E">
            <w:pPr>
              <w:spacing w:line="264" w:lineRule="auto"/>
              <w:jc w:val="both"/>
              <w:rPr>
                <w:rFonts w:asciiTheme="minorHAnsi" w:eastAsia="Arial Unicode MS" w:hAnsiTheme="minorHAnsi" w:cstheme="minorHAnsi"/>
                <w:sz w:val="22"/>
                <w:szCs w:val="22"/>
                <w:lang w:eastAsia="pl-PL"/>
              </w:rPr>
            </w:pPr>
          </w:p>
        </w:tc>
      </w:tr>
      <w:tr w:rsidR="00CE0B9D" w:rsidRPr="00743B14" w14:paraId="6BCC15A7" w14:textId="77777777" w:rsidTr="00DC5B2E">
        <w:trPr>
          <w:trHeight w:val="300"/>
          <w:jc w:val="center"/>
        </w:trPr>
        <w:tc>
          <w:tcPr>
            <w:tcW w:w="90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455EF82" w14:textId="77777777" w:rsidR="00CE0B9D" w:rsidRPr="00743B14" w:rsidRDefault="00CE0B9D" w:rsidP="00DC5B2E">
            <w:pPr>
              <w:pStyle w:val="Tekstpodstawowy2"/>
              <w:spacing w:after="0" w:line="264" w:lineRule="auto"/>
              <w:jc w:val="both"/>
              <w:rPr>
                <w:rStyle w:val="Brak"/>
                <w:rFonts w:asciiTheme="minorHAnsi" w:eastAsia="Arial Unicode MS" w:hAnsiTheme="minorHAnsi" w:cstheme="minorHAnsi"/>
                <w:b/>
                <w:bCs/>
                <w:sz w:val="22"/>
                <w:szCs w:val="22"/>
                <w:lang w:eastAsia="pl-PL"/>
              </w:rPr>
            </w:pPr>
            <w:r w:rsidRPr="00743B14">
              <w:rPr>
                <w:rStyle w:val="Brak"/>
                <w:rFonts w:asciiTheme="minorHAnsi" w:eastAsia="Arial Unicode MS" w:hAnsiTheme="minorHAnsi" w:cstheme="minorHAnsi"/>
                <w:b/>
                <w:bCs/>
                <w:sz w:val="22"/>
                <w:szCs w:val="22"/>
                <w:lang w:eastAsia="pl-PL"/>
              </w:rPr>
              <w:t>2</w:t>
            </w:r>
          </w:p>
        </w:tc>
        <w:tc>
          <w:tcPr>
            <w:tcW w:w="448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FD2072C" w14:textId="77777777" w:rsidR="00CE0B9D" w:rsidRPr="00743B14" w:rsidRDefault="00CE0B9D" w:rsidP="00DC5B2E">
            <w:pPr>
              <w:spacing w:line="264" w:lineRule="auto"/>
              <w:jc w:val="both"/>
              <w:rPr>
                <w:rFonts w:asciiTheme="minorHAnsi" w:eastAsia="Arial Unicode MS" w:hAnsiTheme="minorHAnsi" w:cstheme="minorHAnsi"/>
                <w:sz w:val="22"/>
                <w:szCs w:val="22"/>
                <w:lang w:eastAsia="pl-PL"/>
              </w:rPr>
            </w:pPr>
          </w:p>
        </w:tc>
        <w:tc>
          <w:tcPr>
            <w:tcW w:w="340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76A159D" w14:textId="77777777" w:rsidR="00CE0B9D" w:rsidRPr="00743B14" w:rsidRDefault="00CE0B9D" w:rsidP="00DC5B2E">
            <w:pPr>
              <w:spacing w:line="264" w:lineRule="auto"/>
              <w:jc w:val="both"/>
              <w:rPr>
                <w:rFonts w:asciiTheme="minorHAnsi" w:eastAsia="Arial Unicode MS" w:hAnsiTheme="minorHAnsi" w:cstheme="minorHAnsi"/>
                <w:sz w:val="22"/>
                <w:szCs w:val="22"/>
                <w:lang w:eastAsia="pl-PL"/>
              </w:rPr>
            </w:pPr>
          </w:p>
        </w:tc>
      </w:tr>
    </w:tbl>
    <w:p w14:paraId="0F679DE8" w14:textId="77777777" w:rsidR="00CE0B9D" w:rsidRPr="00743B14" w:rsidRDefault="00CE0B9D" w:rsidP="00CE0B9D">
      <w:pPr>
        <w:spacing w:line="264" w:lineRule="auto"/>
        <w:rPr>
          <w:rFonts w:asciiTheme="minorHAnsi" w:hAnsiTheme="minorHAnsi" w:cstheme="minorHAnsi"/>
          <w:sz w:val="22"/>
          <w:szCs w:val="22"/>
        </w:rPr>
      </w:pPr>
    </w:p>
    <w:p w14:paraId="15219909" w14:textId="77777777" w:rsidR="00CE0B9D" w:rsidRPr="00743B14" w:rsidRDefault="00CE0B9D" w:rsidP="00C43F3F">
      <w:pPr>
        <w:numPr>
          <w:ilvl w:val="2"/>
          <w:numId w:val="10"/>
        </w:numPr>
        <w:tabs>
          <w:tab w:val="left" w:pos="284"/>
        </w:tabs>
        <w:spacing w:line="264" w:lineRule="auto"/>
        <w:ind w:left="284" w:hanging="284"/>
        <w:jc w:val="both"/>
        <w:rPr>
          <w:rFonts w:asciiTheme="minorHAnsi" w:hAnsiTheme="minorHAnsi" w:cstheme="minorHAnsi"/>
          <w:sz w:val="22"/>
          <w:szCs w:val="22"/>
        </w:rPr>
      </w:pPr>
      <w:r w:rsidRPr="00743B14">
        <w:rPr>
          <w:rFonts w:asciiTheme="minorHAnsi" w:hAnsiTheme="minorHAnsi" w:cstheme="minorHAnsi"/>
          <w:sz w:val="22"/>
          <w:szCs w:val="22"/>
        </w:rPr>
        <w:t>Oświadczam/Oświadczamy, że wypełniłem/wypełniliśmy obowiązki informacyjne przewidziane w art. 13 lub art. 14 RODO1 wobec osób fizycznych, od których dane osobowe bezpośrednio lub pośrednio pozyskałem/pozyskaliśmy w celu ubiegania się o udzielenie zamówienia w niniejszym postępowaniu;</w:t>
      </w:r>
    </w:p>
    <w:p w14:paraId="44F8BA3F" w14:textId="77777777" w:rsidR="00CE0B9D" w:rsidRPr="00743B14" w:rsidRDefault="00CE0B9D" w:rsidP="00C43F3F">
      <w:pPr>
        <w:numPr>
          <w:ilvl w:val="2"/>
          <w:numId w:val="10"/>
        </w:numPr>
        <w:tabs>
          <w:tab w:val="left" w:pos="284"/>
        </w:tabs>
        <w:spacing w:line="264" w:lineRule="auto"/>
        <w:ind w:left="284" w:hanging="284"/>
        <w:jc w:val="both"/>
        <w:rPr>
          <w:rFonts w:asciiTheme="minorHAnsi" w:hAnsiTheme="minorHAnsi" w:cstheme="minorHAnsi"/>
          <w:sz w:val="22"/>
          <w:szCs w:val="22"/>
        </w:rPr>
      </w:pPr>
      <w:r w:rsidRPr="00743B14">
        <w:rPr>
          <w:rFonts w:asciiTheme="minorHAnsi" w:hAnsiTheme="minorHAnsi" w:cstheme="minorHAnsi"/>
          <w:sz w:val="22"/>
          <w:szCs w:val="22"/>
        </w:rPr>
        <w:t xml:space="preserve">Informuję/Informujemy, że wybór niniejszej oferty będzie/nie będzie prowadzić do powstania u Zamawiającego obowiązku podatkowego (art. 225 ust. 2 ustawy </w:t>
      </w:r>
      <w:proofErr w:type="spellStart"/>
      <w:r w:rsidRPr="00743B14">
        <w:rPr>
          <w:rFonts w:asciiTheme="minorHAnsi" w:hAnsiTheme="minorHAnsi" w:cstheme="minorHAnsi"/>
          <w:sz w:val="22"/>
          <w:szCs w:val="22"/>
        </w:rPr>
        <w:t>Pzp</w:t>
      </w:r>
      <w:proofErr w:type="spellEnd"/>
      <w:r w:rsidRPr="00743B14">
        <w:rPr>
          <w:rFonts w:asciiTheme="minorHAnsi" w:hAnsiTheme="minorHAnsi" w:cstheme="minorHAnsi"/>
          <w:sz w:val="22"/>
          <w:szCs w:val="22"/>
        </w:rPr>
        <w:t>). Jednocześnie w związku z powstaniem takiego obowiązku wskazuję/wskazujemy:</w:t>
      </w:r>
    </w:p>
    <w:p w14:paraId="150DE3C6" w14:textId="08BB53E6" w:rsidR="00CE0B9D" w:rsidRPr="00743B14" w:rsidRDefault="00CE0B9D" w:rsidP="00EA164D">
      <w:pPr>
        <w:pStyle w:val="Akapitzlist"/>
        <w:numPr>
          <w:ilvl w:val="1"/>
          <w:numId w:val="29"/>
        </w:numPr>
        <w:tabs>
          <w:tab w:val="left" w:pos="142"/>
        </w:tabs>
        <w:spacing w:line="264" w:lineRule="auto"/>
        <w:jc w:val="both"/>
        <w:rPr>
          <w:rFonts w:asciiTheme="minorHAnsi" w:hAnsiTheme="minorHAnsi" w:cstheme="minorHAnsi"/>
          <w:sz w:val="22"/>
          <w:szCs w:val="22"/>
        </w:rPr>
      </w:pPr>
      <w:r w:rsidRPr="00743B14">
        <w:rPr>
          <w:rFonts w:asciiTheme="minorHAnsi" w:hAnsiTheme="minorHAnsi" w:cstheme="minorHAnsi"/>
          <w:sz w:val="22"/>
          <w:szCs w:val="22"/>
        </w:rPr>
        <w:t xml:space="preserve">nazwy (rodzaj) towaru lub usługi, których dostawa lub świadczenie będą prowadziły do powstania obowiązku podatkowego: </w:t>
      </w:r>
    </w:p>
    <w:p w14:paraId="50E7D116" w14:textId="158E60DF" w:rsidR="00CE0B9D" w:rsidRPr="00743B14" w:rsidRDefault="00CE0B9D" w:rsidP="00EA164D">
      <w:pPr>
        <w:pStyle w:val="Akapitzlist"/>
        <w:numPr>
          <w:ilvl w:val="1"/>
          <w:numId w:val="29"/>
        </w:numPr>
        <w:tabs>
          <w:tab w:val="left" w:pos="142"/>
        </w:tabs>
        <w:spacing w:line="264" w:lineRule="auto"/>
        <w:jc w:val="both"/>
        <w:rPr>
          <w:rFonts w:asciiTheme="minorHAnsi" w:hAnsiTheme="minorHAnsi" w:cstheme="minorHAnsi"/>
          <w:sz w:val="22"/>
          <w:szCs w:val="22"/>
        </w:rPr>
      </w:pPr>
      <w:r w:rsidRPr="00743B14">
        <w:rPr>
          <w:rFonts w:asciiTheme="minorHAnsi" w:hAnsiTheme="minorHAnsi" w:cstheme="minorHAnsi"/>
          <w:sz w:val="22"/>
          <w:szCs w:val="22"/>
        </w:rPr>
        <w:lastRenderedPageBreak/>
        <w:tab/>
        <w:t>wartość w/w towarów lub usług bez kwoty podatku: ………………………………………………..........................................................................</w:t>
      </w:r>
    </w:p>
    <w:p w14:paraId="684D0EA2" w14:textId="7B90C381" w:rsidR="00CE0B9D" w:rsidRPr="00743B14" w:rsidRDefault="00EA164D" w:rsidP="00EA164D">
      <w:pPr>
        <w:tabs>
          <w:tab w:val="left" w:pos="142"/>
        </w:tabs>
        <w:spacing w:line="264" w:lineRule="auto"/>
        <w:ind w:left="1134"/>
        <w:jc w:val="both"/>
        <w:rPr>
          <w:rFonts w:asciiTheme="minorHAnsi" w:hAnsiTheme="minorHAnsi" w:cstheme="minorHAnsi"/>
          <w:sz w:val="22"/>
          <w:szCs w:val="22"/>
        </w:rPr>
      </w:pPr>
      <w:r w:rsidRPr="00743B14">
        <w:rPr>
          <w:rFonts w:asciiTheme="minorHAnsi" w:hAnsiTheme="minorHAnsi" w:cstheme="minorHAnsi"/>
          <w:sz w:val="22"/>
          <w:szCs w:val="22"/>
        </w:rPr>
        <w:t xml:space="preserve">c) </w:t>
      </w:r>
      <w:r w:rsidR="00CE0B9D" w:rsidRPr="00743B14">
        <w:rPr>
          <w:rFonts w:asciiTheme="minorHAnsi" w:hAnsiTheme="minorHAnsi" w:cstheme="minorHAnsi"/>
          <w:sz w:val="22"/>
          <w:szCs w:val="22"/>
        </w:rPr>
        <w:t>stawkę podatku od towarów i usług, która zgodnie z moją/ naszą wiedzą, będzie miała zastosowanie ……………………………………………………………………………………….</w:t>
      </w:r>
    </w:p>
    <w:p w14:paraId="3E769B67" w14:textId="77777777" w:rsidR="00D87F2B" w:rsidRPr="00743B14" w:rsidRDefault="00CE0B9D" w:rsidP="00C43F3F">
      <w:pPr>
        <w:numPr>
          <w:ilvl w:val="2"/>
          <w:numId w:val="10"/>
        </w:numPr>
        <w:spacing w:line="264" w:lineRule="auto"/>
        <w:ind w:left="284" w:hanging="284"/>
        <w:jc w:val="both"/>
        <w:rPr>
          <w:rFonts w:asciiTheme="minorHAnsi" w:hAnsiTheme="minorHAnsi" w:cstheme="minorHAnsi"/>
          <w:sz w:val="22"/>
          <w:szCs w:val="22"/>
        </w:rPr>
      </w:pPr>
      <w:r w:rsidRPr="00743B14">
        <w:rPr>
          <w:rFonts w:asciiTheme="minorHAnsi" w:hAnsiTheme="minorHAnsi" w:cstheme="minorHAnsi"/>
          <w:sz w:val="22"/>
          <w:szCs w:val="22"/>
        </w:rPr>
        <w:t>Wykonawca jest wpisany do rejestru ________ prowadzonego przez__________ pod nr__________. Dokument można bezpłatnie uzyskać pod adresem ______________.</w:t>
      </w:r>
    </w:p>
    <w:p w14:paraId="5E8D05E2" w14:textId="1DE76E05" w:rsidR="00D87F2B" w:rsidRPr="00743B14" w:rsidRDefault="00D87F2B" w:rsidP="00C43F3F">
      <w:pPr>
        <w:numPr>
          <w:ilvl w:val="2"/>
          <w:numId w:val="10"/>
        </w:numPr>
        <w:spacing w:line="264" w:lineRule="auto"/>
        <w:ind w:left="284" w:hanging="284"/>
        <w:jc w:val="both"/>
        <w:rPr>
          <w:rFonts w:asciiTheme="minorHAnsi" w:hAnsiTheme="minorHAnsi" w:cstheme="minorHAnsi"/>
          <w:sz w:val="22"/>
          <w:szCs w:val="22"/>
        </w:rPr>
      </w:pPr>
      <w:r w:rsidRPr="00743B14">
        <w:rPr>
          <w:rFonts w:asciiTheme="minorHAnsi" w:hAnsiTheme="minorHAnsi" w:cstheme="minorHAnsi"/>
          <w:sz w:val="22"/>
          <w:szCs w:val="22"/>
        </w:rPr>
        <w:t>Oświadczam/Oświadczamy, że</w:t>
      </w:r>
      <w:r w:rsidRPr="00743B14">
        <w:rPr>
          <w:rFonts w:ascii="Calibri" w:hAnsi="Calibri" w:cs="Calibri"/>
          <w:sz w:val="22"/>
          <w:szCs w:val="22"/>
        </w:rPr>
        <w:t xml:space="preserve"> wszystkie informacje podane w załączonych oświadczeniach są aktualne i zgodne z prawdą oraz zostały przedstawione z pełną świadomością konsekwencji wprowadzenia zamawiającego w błąd przy przedstawieniu informacji;</w:t>
      </w:r>
    </w:p>
    <w:p w14:paraId="6630FF1C" w14:textId="77777777" w:rsidR="0015694F" w:rsidRPr="00743B14" w:rsidRDefault="0015694F" w:rsidP="0015694F">
      <w:pPr>
        <w:jc w:val="both"/>
        <w:rPr>
          <w:rFonts w:ascii="Calibri" w:hAnsi="Calibri" w:cs="Calibri"/>
          <w:sz w:val="22"/>
          <w:szCs w:val="22"/>
        </w:rPr>
      </w:pPr>
    </w:p>
    <w:tbl>
      <w:tblPr>
        <w:tblW w:w="5000" w:type="pct"/>
        <w:jc w:val="center"/>
        <w:tblLook w:val="01E0" w:firstRow="1" w:lastRow="1" w:firstColumn="1" w:lastColumn="1" w:noHBand="0" w:noVBand="0"/>
      </w:tblPr>
      <w:tblGrid>
        <w:gridCol w:w="3291"/>
        <w:gridCol w:w="5779"/>
      </w:tblGrid>
      <w:tr w:rsidR="00743B14" w:rsidRPr="00743B14" w14:paraId="0AAD9271" w14:textId="77777777" w:rsidTr="00326DFF">
        <w:trPr>
          <w:jc w:val="center"/>
        </w:trPr>
        <w:tc>
          <w:tcPr>
            <w:tcW w:w="1814" w:type="pct"/>
            <w:vAlign w:val="center"/>
          </w:tcPr>
          <w:p w14:paraId="00B7B7C8" w14:textId="77777777" w:rsidR="0015694F" w:rsidRPr="00743B14" w:rsidRDefault="0015694F" w:rsidP="00326DFF">
            <w:pPr>
              <w:keepNext/>
              <w:widowControl w:val="0"/>
              <w:jc w:val="center"/>
              <w:rPr>
                <w:rFonts w:ascii="Calibri" w:hAnsi="Calibri" w:cs="Calibri"/>
                <w:sz w:val="22"/>
                <w:szCs w:val="22"/>
              </w:rPr>
            </w:pPr>
            <w:r w:rsidRPr="00743B14">
              <w:rPr>
                <w:rFonts w:ascii="Calibri" w:hAnsi="Calibri" w:cs="Calibri"/>
                <w:sz w:val="22"/>
                <w:szCs w:val="22"/>
              </w:rPr>
              <w:t>………………</w:t>
            </w:r>
          </w:p>
        </w:tc>
        <w:tc>
          <w:tcPr>
            <w:tcW w:w="3186" w:type="pct"/>
            <w:vAlign w:val="center"/>
          </w:tcPr>
          <w:p w14:paraId="231228A2" w14:textId="77777777" w:rsidR="0015694F" w:rsidRPr="00743B14" w:rsidRDefault="0015694F" w:rsidP="00326DFF">
            <w:pPr>
              <w:keepNext/>
              <w:widowControl w:val="0"/>
              <w:jc w:val="center"/>
              <w:rPr>
                <w:rFonts w:ascii="Calibri" w:hAnsi="Calibri" w:cs="Calibri"/>
                <w:sz w:val="22"/>
                <w:szCs w:val="22"/>
              </w:rPr>
            </w:pPr>
            <w:r w:rsidRPr="00743B14">
              <w:rPr>
                <w:rFonts w:ascii="Calibri" w:hAnsi="Calibri" w:cs="Calibri"/>
                <w:sz w:val="22"/>
                <w:szCs w:val="22"/>
              </w:rPr>
              <w:t>……………………………………..</w:t>
            </w:r>
          </w:p>
        </w:tc>
      </w:tr>
      <w:tr w:rsidR="0015694F" w:rsidRPr="00743B14" w14:paraId="474108CD" w14:textId="77777777" w:rsidTr="00326DFF">
        <w:trPr>
          <w:trHeight w:val="855"/>
          <w:jc w:val="center"/>
        </w:trPr>
        <w:tc>
          <w:tcPr>
            <w:tcW w:w="1814" w:type="pct"/>
            <w:vAlign w:val="center"/>
          </w:tcPr>
          <w:p w14:paraId="3FD7B1E2" w14:textId="77777777" w:rsidR="0015694F" w:rsidRPr="00743B14" w:rsidRDefault="0015694F" w:rsidP="00326DFF">
            <w:pPr>
              <w:keepNext/>
              <w:widowControl w:val="0"/>
              <w:jc w:val="center"/>
              <w:rPr>
                <w:rFonts w:ascii="Calibri" w:hAnsi="Calibri" w:cs="Calibri"/>
                <w:sz w:val="22"/>
                <w:szCs w:val="22"/>
              </w:rPr>
            </w:pPr>
            <w:r w:rsidRPr="00743B14">
              <w:rPr>
                <w:rFonts w:ascii="Calibri" w:hAnsi="Calibri" w:cs="Calibri"/>
                <w:sz w:val="22"/>
                <w:szCs w:val="22"/>
              </w:rPr>
              <w:t>Miejscowość / Data</w:t>
            </w:r>
          </w:p>
        </w:tc>
        <w:tc>
          <w:tcPr>
            <w:tcW w:w="3186" w:type="pct"/>
            <w:vAlign w:val="center"/>
          </w:tcPr>
          <w:p w14:paraId="50D00F78" w14:textId="77777777" w:rsidR="0015694F" w:rsidRPr="00743B14" w:rsidRDefault="0015694F" w:rsidP="00326DFF">
            <w:pPr>
              <w:keepNext/>
              <w:widowControl w:val="0"/>
              <w:jc w:val="center"/>
              <w:rPr>
                <w:rFonts w:ascii="Calibri" w:hAnsi="Calibri" w:cs="Calibri"/>
                <w:sz w:val="22"/>
                <w:szCs w:val="22"/>
              </w:rPr>
            </w:pPr>
            <w:r w:rsidRPr="00743B14">
              <w:rPr>
                <w:rFonts w:ascii="Calibri" w:hAnsi="Calibri" w:cs="Calibri"/>
                <w:sz w:val="22"/>
                <w:szCs w:val="22"/>
              </w:rPr>
              <w:t>Podpis(y) osoby(osób) upoważnionej(</w:t>
            </w:r>
            <w:proofErr w:type="spellStart"/>
            <w:r w:rsidRPr="00743B14">
              <w:rPr>
                <w:rFonts w:ascii="Calibri" w:hAnsi="Calibri" w:cs="Calibri"/>
                <w:sz w:val="22"/>
                <w:szCs w:val="22"/>
              </w:rPr>
              <w:t>ych</w:t>
            </w:r>
            <w:proofErr w:type="spellEnd"/>
            <w:r w:rsidRPr="00743B14">
              <w:rPr>
                <w:rFonts w:ascii="Calibri" w:hAnsi="Calibri" w:cs="Calibri"/>
                <w:sz w:val="22"/>
                <w:szCs w:val="22"/>
              </w:rPr>
              <w:t xml:space="preserve">) do podpisania niniejszej oferty w imieniu Wykonawcy(ów). </w:t>
            </w:r>
          </w:p>
          <w:p w14:paraId="58EE4104" w14:textId="77777777" w:rsidR="0015694F" w:rsidRPr="00743B14" w:rsidRDefault="0015694F" w:rsidP="00326DFF">
            <w:pPr>
              <w:keepNext/>
              <w:widowControl w:val="0"/>
              <w:jc w:val="center"/>
              <w:rPr>
                <w:rFonts w:ascii="Calibri" w:hAnsi="Calibri" w:cs="Calibri"/>
                <w:sz w:val="22"/>
                <w:szCs w:val="22"/>
              </w:rPr>
            </w:pPr>
            <w:r w:rsidRPr="00743B14">
              <w:rPr>
                <w:rFonts w:ascii="Calibri" w:hAnsi="Calibri" w:cs="Calibri"/>
                <w:sz w:val="22"/>
                <w:szCs w:val="22"/>
              </w:rPr>
              <w:t>Oferta w postaci elektronicznej winna być podpisana w formie kwalifikowanego podpisu elektronicznego lub w postaci podpisu zaufanego lub w postaci podpisu osobistego.</w:t>
            </w:r>
          </w:p>
        </w:tc>
      </w:tr>
    </w:tbl>
    <w:p w14:paraId="0081745E" w14:textId="77777777" w:rsidR="0015694F" w:rsidRPr="00743B14" w:rsidRDefault="0015694F" w:rsidP="001033E8">
      <w:pPr>
        <w:jc w:val="right"/>
        <w:rPr>
          <w:rFonts w:asciiTheme="minorHAnsi" w:hAnsiTheme="minorHAnsi" w:cstheme="minorHAnsi"/>
          <w:sz w:val="22"/>
          <w:szCs w:val="22"/>
          <w:highlight w:val="yellow"/>
        </w:rPr>
      </w:pPr>
      <w:bookmarkStart w:id="14" w:name="_Hlk152926160"/>
    </w:p>
    <w:p w14:paraId="1EC3CCF2" w14:textId="77777777" w:rsidR="0015694F" w:rsidRPr="00743B14" w:rsidRDefault="0015694F" w:rsidP="0015694F">
      <w:pPr>
        <w:rPr>
          <w:rFonts w:asciiTheme="minorHAnsi" w:hAnsiTheme="minorHAnsi" w:cstheme="minorHAnsi"/>
          <w:sz w:val="22"/>
          <w:szCs w:val="22"/>
          <w:highlight w:val="yellow"/>
        </w:rPr>
      </w:pPr>
    </w:p>
    <w:p w14:paraId="589A1F14" w14:textId="77777777" w:rsidR="0015694F" w:rsidRPr="00743B14" w:rsidRDefault="0015694F" w:rsidP="0015694F">
      <w:pPr>
        <w:rPr>
          <w:rFonts w:asciiTheme="minorHAnsi" w:hAnsiTheme="minorHAnsi" w:cstheme="minorHAnsi"/>
          <w:sz w:val="22"/>
          <w:szCs w:val="22"/>
          <w:highlight w:val="yellow"/>
        </w:rPr>
      </w:pPr>
      <w:r w:rsidRPr="00743B14">
        <w:rPr>
          <w:rFonts w:asciiTheme="minorHAnsi" w:hAnsiTheme="minorHAnsi" w:cstheme="minorHAnsi"/>
          <w:sz w:val="22"/>
          <w:szCs w:val="22"/>
          <w:highlight w:val="yellow"/>
        </w:rPr>
        <w:br w:type="page"/>
      </w:r>
    </w:p>
    <w:bookmarkEnd w:id="14"/>
    <w:p w14:paraId="6D8E9D3A" w14:textId="52245033" w:rsidR="001033E8" w:rsidRPr="00743B14" w:rsidRDefault="001033E8" w:rsidP="001033E8">
      <w:pPr>
        <w:jc w:val="right"/>
        <w:rPr>
          <w:rFonts w:asciiTheme="minorHAnsi" w:hAnsiTheme="minorHAnsi" w:cstheme="minorHAnsi"/>
          <w:sz w:val="22"/>
          <w:szCs w:val="22"/>
        </w:rPr>
      </w:pPr>
      <w:r w:rsidRPr="00743B14">
        <w:rPr>
          <w:rFonts w:asciiTheme="minorHAnsi" w:hAnsiTheme="minorHAnsi" w:cstheme="minorHAnsi"/>
          <w:sz w:val="22"/>
          <w:szCs w:val="22"/>
        </w:rPr>
        <w:lastRenderedPageBreak/>
        <w:t xml:space="preserve">Załącznik nr </w:t>
      </w:r>
      <w:r w:rsidR="00307EC5" w:rsidRPr="00743B14">
        <w:rPr>
          <w:rFonts w:asciiTheme="minorHAnsi" w:hAnsiTheme="minorHAnsi" w:cstheme="minorHAnsi"/>
          <w:sz w:val="22"/>
          <w:szCs w:val="22"/>
        </w:rPr>
        <w:t>2</w:t>
      </w:r>
      <w:r w:rsidRPr="00743B14">
        <w:rPr>
          <w:rFonts w:asciiTheme="minorHAnsi" w:hAnsiTheme="minorHAnsi" w:cstheme="minorHAnsi"/>
          <w:sz w:val="22"/>
          <w:szCs w:val="22"/>
        </w:rPr>
        <w:t xml:space="preserve"> do SWZ</w:t>
      </w:r>
    </w:p>
    <w:p w14:paraId="1332A179" w14:textId="77777777" w:rsidR="001033E8" w:rsidRPr="00743B14" w:rsidRDefault="001033E8" w:rsidP="001033E8">
      <w:pPr>
        <w:rPr>
          <w:rFonts w:asciiTheme="minorHAnsi" w:hAnsiTheme="minorHAnsi" w:cstheme="minorHAnsi"/>
          <w:sz w:val="22"/>
          <w:szCs w:val="22"/>
        </w:rPr>
      </w:pPr>
    </w:p>
    <w:p w14:paraId="18696BE9" w14:textId="77777777" w:rsidR="001033E8" w:rsidRPr="00743B14" w:rsidRDefault="001033E8" w:rsidP="001033E8">
      <w:pPr>
        <w:jc w:val="both"/>
        <w:rPr>
          <w:rFonts w:asciiTheme="minorHAnsi" w:hAnsiTheme="minorHAnsi" w:cstheme="minorHAnsi"/>
          <w:sz w:val="22"/>
          <w:szCs w:val="22"/>
        </w:rPr>
      </w:pPr>
      <w:r w:rsidRPr="00743B14">
        <w:rPr>
          <w:rFonts w:asciiTheme="minorHAnsi" w:hAnsiTheme="minorHAnsi" w:cstheme="minorHAnsi"/>
          <w:sz w:val="22"/>
          <w:szCs w:val="22"/>
        </w:rPr>
        <w:tab/>
      </w:r>
      <w:r w:rsidRPr="00743B14">
        <w:rPr>
          <w:rFonts w:asciiTheme="minorHAnsi" w:hAnsiTheme="minorHAnsi" w:cstheme="minorHAnsi"/>
          <w:sz w:val="22"/>
          <w:szCs w:val="22"/>
        </w:rPr>
        <w:tab/>
      </w:r>
      <w:r w:rsidRPr="00743B14">
        <w:rPr>
          <w:rFonts w:asciiTheme="minorHAnsi" w:hAnsiTheme="minorHAnsi" w:cstheme="minorHAnsi"/>
          <w:sz w:val="22"/>
          <w:szCs w:val="22"/>
        </w:rPr>
        <w:tab/>
      </w:r>
      <w:r w:rsidRPr="00743B14">
        <w:rPr>
          <w:rFonts w:asciiTheme="minorHAnsi" w:hAnsiTheme="minorHAnsi" w:cstheme="minorHAnsi"/>
          <w:sz w:val="22"/>
          <w:szCs w:val="22"/>
        </w:rPr>
        <w:tab/>
      </w:r>
      <w:r w:rsidRPr="00743B14">
        <w:rPr>
          <w:rFonts w:asciiTheme="minorHAnsi" w:hAnsiTheme="minorHAnsi" w:cstheme="minorHAnsi"/>
          <w:sz w:val="22"/>
          <w:szCs w:val="22"/>
        </w:rPr>
        <w:tab/>
        <w:t xml:space="preserve">        </w:t>
      </w:r>
      <w:r w:rsidRPr="00743B14">
        <w:rPr>
          <w:rFonts w:asciiTheme="minorHAnsi" w:hAnsiTheme="minorHAnsi" w:cstheme="minorHAnsi"/>
          <w:sz w:val="22"/>
          <w:szCs w:val="22"/>
        </w:rPr>
        <w:tab/>
        <w:t xml:space="preserve">             .............................., dnia............................</w:t>
      </w:r>
    </w:p>
    <w:p w14:paraId="63B7DBDA" w14:textId="77777777" w:rsidR="001033E8" w:rsidRPr="00743B14" w:rsidRDefault="001033E8" w:rsidP="001033E8">
      <w:pPr>
        <w:jc w:val="both"/>
        <w:rPr>
          <w:rFonts w:asciiTheme="minorHAnsi" w:hAnsiTheme="minorHAnsi" w:cstheme="minorHAnsi"/>
          <w:sz w:val="22"/>
          <w:szCs w:val="22"/>
        </w:rPr>
      </w:pPr>
      <w:r w:rsidRPr="00743B14">
        <w:rPr>
          <w:rFonts w:asciiTheme="minorHAnsi" w:hAnsiTheme="minorHAnsi" w:cstheme="minorHAnsi"/>
          <w:sz w:val="22"/>
          <w:szCs w:val="22"/>
        </w:rPr>
        <w:t>........................................</w:t>
      </w:r>
    </w:p>
    <w:p w14:paraId="2DC64CC0" w14:textId="7B2C686B" w:rsidR="00307EC5" w:rsidRPr="00743B14" w:rsidRDefault="001033E8" w:rsidP="00153F67">
      <w:pPr>
        <w:pStyle w:val="Tekstpodstawowy"/>
        <w:spacing w:line="240" w:lineRule="auto"/>
        <w:rPr>
          <w:sz w:val="22"/>
          <w:szCs w:val="22"/>
        </w:rPr>
      </w:pPr>
      <w:r w:rsidRPr="00743B14">
        <w:rPr>
          <w:rFonts w:asciiTheme="minorHAnsi" w:hAnsiTheme="minorHAnsi" w:cstheme="minorHAnsi"/>
          <w:i/>
          <w:sz w:val="22"/>
          <w:szCs w:val="22"/>
        </w:rPr>
        <w:t xml:space="preserve">        (</w:t>
      </w:r>
      <w:r w:rsidRPr="00743B14">
        <w:rPr>
          <w:rFonts w:asciiTheme="minorHAnsi" w:hAnsiTheme="minorHAnsi" w:cstheme="minorHAnsi"/>
          <w:i/>
          <w:sz w:val="22"/>
          <w:szCs w:val="22"/>
          <w:lang w:val="pl-PL"/>
        </w:rPr>
        <w:t>Nazwa  i Adres</w:t>
      </w:r>
      <w:r w:rsidRPr="00743B14">
        <w:rPr>
          <w:rFonts w:asciiTheme="minorHAnsi" w:hAnsiTheme="minorHAnsi" w:cstheme="minorHAnsi"/>
          <w:i/>
          <w:sz w:val="22"/>
          <w:szCs w:val="22"/>
        </w:rPr>
        <w:t xml:space="preserve"> Wykonawcy)</w:t>
      </w:r>
    </w:p>
    <w:p w14:paraId="2DA9A5F5" w14:textId="7FA310BE" w:rsidR="001033E8" w:rsidRPr="00743B14" w:rsidRDefault="001033E8" w:rsidP="001033E8">
      <w:pPr>
        <w:spacing w:after="120" w:line="360" w:lineRule="auto"/>
        <w:jc w:val="center"/>
        <w:rPr>
          <w:rFonts w:asciiTheme="minorHAnsi" w:hAnsiTheme="minorHAnsi" w:cstheme="minorHAnsi"/>
          <w:b/>
          <w:sz w:val="22"/>
          <w:szCs w:val="22"/>
          <w:u w:val="single"/>
        </w:rPr>
      </w:pPr>
      <w:r w:rsidRPr="00743B14">
        <w:rPr>
          <w:rFonts w:asciiTheme="minorHAnsi" w:hAnsiTheme="minorHAnsi" w:cstheme="minorHAnsi"/>
          <w:b/>
          <w:sz w:val="22"/>
          <w:szCs w:val="22"/>
          <w:u w:val="single"/>
        </w:rPr>
        <w:t xml:space="preserve">OŚWIADCZENIE WYKONAWCY </w:t>
      </w:r>
    </w:p>
    <w:p w14:paraId="60507999" w14:textId="77777777" w:rsidR="001033E8" w:rsidRPr="00743B14" w:rsidRDefault="001033E8" w:rsidP="001033E8">
      <w:pPr>
        <w:spacing w:line="360" w:lineRule="auto"/>
        <w:jc w:val="center"/>
        <w:rPr>
          <w:rFonts w:asciiTheme="minorHAnsi" w:hAnsiTheme="minorHAnsi" w:cstheme="minorHAnsi"/>
          <w:b/>
          <w:sz w:val="22"/>
          <w:szCs w:val="22"/>
        </w:rPr>
      </w:pPr>
      <w:r w:rsidRPr="00743B14">
        <w:rPr>
          <w:rFonts w:asciiTheme="minorHAnsi" w:hAnsiTheme="minorHAnsi" w:cstheme="minorHAnsi"/>
          <w:b/>
          <w:sz w:val="22"/>
          <w:szCs w:val="22"/>
        </w:rPr>
        <w:t xml:space="preserve">składane na podstawie art. 125 ust. 1 ustawy z dnia 11 września 2019 r. </w:t>
      </w:r>
    </w:p>
    <w:p w14:paraId="0A55DB5F" w14:textId="516776A8" w:rsidR="001033E8" w:rsidRPr="00743B14" w:rsidRDefault="001033E8" w:rsidP="001033E8">
      <w:pPr>
        <w:spacing w:line="360" w:lineRule="auto"/>
        <w:jc w:val="center"/>
        <w:rPr>
          <w:rFonts w:asciiTheme="minorHAnsi" w:hAnsiTheme="minorHAnsi" w:cstheme="minorHAnsi"/>
          <w:b/>
          <w:sz w:val="22"/>
          <w:szCs w:val="22"/>
        </w:rPr>
      </w:pPr>
      <w:r w:rsidRPr="00743B14">
        <w:rPr>
          <w:rFonts w:asciiTheme="minorHAnsi" w:hAnsiTheme="minorHAnsi" w:cstheme="minorHAnsi"/>
          <w:b/>
          <w:sz w:val="22"/>
          <w:szCs w:val="22"/>
        </w:rPr>
        <w:t xml:space="preserve">Prawo zamówień publicznych (dalej jako: ustawa </w:t>
      </w:r>
      <w:r w:rsidR="00307EC5" w:rsidRPr="00743B14">
        <w:rPr>
          <w:rFonts w:asciiTheme="minorHAnsi" w:hAnsiTheme="minorHAnsi" w:cstheme="minorHAnsi"/>
          <w:b/>
          <w:sz w:val="22"/>
          <w:szCs w:val="22"/>
        </w:rPr>
        <w:t>PZP</w:t>
      </w:r>
      <w:r w:rsidRPr="00743B14">
        <w:rPr>
          <w:rFonts w:asciiTheme="minorHAnsi" w:hAnsiTheme="minorHAnsi" w:cstheme="minorHAnsi"/>
          <w:b/>
          <w:sz w:val="22"/>
          <w:szCs w:val="22"/>
        </w:rPr>
        <w:t xml:space="preserve">), </w:t>
      </w:r>
    </w:p>
    <w:p w14:paraId="1ACD777F" w14:textId="70D754DB" w:rsidR="001033E8" w:rsidRPr="00743B14" w:rsidRDefault="001033E8" w:rsidP="00BB7B95">
      <w:pPr>
        <w:jc w:val="center"/>
        <w:rPr>
          <w:rFonts w:asciiTheme="minorHAnsi" w:hAnsiTheme="minorHAnsi" w:cstheme="minorHAnsi"/>
          <w:sz w:val="22"/>
          <w:szCs w:val="22"/>
        </w:rPr>
      </w:pPr>
      <w:r w:rsidRPr="00743B14">
        <w:rPr>
          <w:rFonts w:asciiTheme="minorHAnsi" w:hAnsiTheme="minorHAnsi" w:cstheme="minorHAnsi"/>
          <w:b/>
          <w:sz w:val="22"/>
          <w:szCs w:val="22"/>
          <w:u w:val="single"/>
        </w:rPr>
        <w:t xml:space="preserve">DOTYCZĄCE SPEŁNIANIA WARUNKÓW UDZIAŁU W POSTĘPOWANIU ORAZ WYKLUCZENIA </w:t>
      </w:r>
      <w:r w:rsidR="00307EC5" w:rsidRPr="00743B14">
        <w:rPr>
          <w:rFonts w:asciiTheme="minorHAnsi" w:hAnsiTheme="minorHAnsi" w:cstheme="minorHAnsi"/>
          <w:b/>
          <w:sz w:val="22"/>
          <w:szCs w:val="22"/>
          <w:u w:val="single"/>
        </w:rPr>
        <w:br/>
      </w:r>
      <w:r w:rsidRPr="00743B14">
        <w:rPr>
          <w:rFonts w:asciiTheme="minorHAnsi" w:hAnsiTheme="minorHAnsi" w:cstheme="minorHAnsi"/>
          <w:b/>
          <w:sz w:val="22"/>
          <w:szCs w:val="22"/>
          <w:u w:val="single"/>
        </w:rPr>
        <w:t xml:space="preserve">Z POSTĘPOWANIA </w:t>
      </w:r>
      <w:r w:rsidRPr="00743B14">
        <w:rPr>
          <w:rFonts w:asciiTheme="minorHAnsi" w:hAnsiTheme="minorHAnsi" w:cstheme="minorHAnsi"/>
          <w:b/>
          <w:sz w:val="22"/>
          <w:szCs w:val="22"/>
          <w:u w:val="single"/>
        </w:rPr>
        <w:br/>
      </w:r>
    </w:p>
    <w:p w14:paraId="576E0E83" w14:textId="72729A51" w:rsidR="001033E8" w:rsidRPr="00743B14" w:rsidRDefault="001033E8" w:rsidP="00BB7B95">
      <w:pPr>
        <w:ind w:firstLine="709"/>
        <w:jc w:val="both"/>
        <w:rPr>
          <w:rFonts w:asciiTheme="minorHAnsi" w:hAnsiTheme="minorHAnsi" w:cstheme="minorHAnsi"/>
          <w:sz w:val="22"/>
          <w:szCs w:val="22"/>
        </w:rPr>
      </w:pPr>
      <w:r w:rsidRPr="00743B14">
        <w:rPr>
          <w:rFonts w:asciiTheme="minorHAnsi" w:hAnsiTheme="minorHAnsi" w:cstheme="minorHAnsi"/>
          <w:sz w:val="22"/>
          <w:szCs w:val="22"/>
        </w:rPr>
        <w:t>Na potrzeby postępowania o udzielenie zamówienia publiczneg</w:t>
      </w:r>
      <w:r w:rsidR="00307EC5" w:rsidRPr="00743B14">
        <w:rPr>
          <w:rFonts w:asciiTheme="minorHAnsi" w:hAnsiTheme="minorHAnsi" w:cstheme="minorHAnsi"/>
          <w:sz w:val="22"/>
          <w:szCs w:val="22"/>
        </w:rPr>
        <w:t xml:space="preserve">o </w:t>
      </w:r>
      <w:r w:rsidRPr="00743B14">
        <w:rPr>
          <w:rFonts w:asciiTheme="minorHAnsi" w:hAnsiTheme="minorHAnsi" w:cstheme="minorHAnsi"/>
          <w:sz w:val="22"/>
          <w:szCs w:val="22"/>
        </w:rPr>
        <w:t xml:space="preserve">pn. </w:t>
      </w:r>
      <w:r w:rsidR="00307EC5" w:rsidRPr="00743B14">
        <w:rPr>
          <w:rFonts w:ascii="Calibri" w:hAnsi="Calibri" w:cs="Calibri"/>
          <w:b/>
          <w:sz w:val="22"/>
          <w:szCs w:val="22"/>
          <w:lang w:eastAsia="pl-PL"/>
        </w:rPr>
        <w:t>U</w:t>
      </w:r>
      <w:r w:rsidR="00307EC5" w:rsidRPr="00743B14">
        <w:rPr>
          <w:rFonts w:ascii="Calibri" w:hAnsi="Calibri" w:cs="Calibri"/>
          <w:b/>
          <w:bCs/>
          <w:sz w:val="22"/>
          <w:szCs w:val="22"/>
        </w:rPr>
        <w:t>sługi ochrony fizycznej obiektów, osób i mienia w Narodowym Muzeum Techniki</w:t>
      </w:r>
      <w:r w:rsidRPr="00743B14">
        <w:rPr>
          <w:rFonts w:asciiTheme="minorHAnsi" w:hAnsiTheme="minorHAnsi" w:cstheme="minorHAnsi"/>
          <w:b/>
          <w:i/>
          <w:sz w:val="22"/>
          <w:szCs w:val="22"/>
          <w:lang w:eastAsia="pl-PL"/>
        </w:rPr>
        <w:t>,</w:t>
      </w:r>
      <w:r w:rsidRPr="00743B14">
        <w:rPr>
          <w:rFonts w:asciiTheme="minorHAnsi" w:hAnsiTheme="minorHAnsi" w:cstheme="minorHAnsi"/>
          <w:sz w:val="22"/>
          <w:szCs w:val="22"/>
        </w:rPr>
        <w:t xml:space="preserve"> prowadzonego przez Narodowe Muzeum Techniki w Warszawie, oświadczam, co następuje:</w:t>
      </w:r>
    </w:p>
    <w:p w14:paraId="20857865" w14:textId="77777777" w:rsidR="00BB7B95" w:rsidRPr="00743B14" w:rsidRDefault="00BB7B95" w:rsidP="00BB7B95">
      <w:pPr>
        <w:shd w:val="clear" w:color="auto" w:fill="BFBFBF"/>
        <w:jc w:val="both"/>
        <w:rPr>
          <w:rFonts w:asciiTheme="minorHAnsi" w:hAnsiTheme="minorHAnsi" w:cstheme="minorHAnsi"/>
          <w:b/>
          <w:sz w:val="22"/>
          <w:szCs w:val="22"/>
        </w:rPr>
      </w:pPr>
    </w:p>
    <w:p w14:paraId="241E0A44" w14:textId="6A3BF40E" w:rsidR="001033E8" w:rsidRPr="00743B14" w:rsidRDefault="001033E8" w:rsidP="00BB7B95">
      <w:pPr>
        <w:shd w:val="clear" w:color="auto" w:fill="BFBFBF"/>
        <w:jc w:val="both"/>
      </w:pPr>
      <w:r w:rsidRPr="00743B14">
        <w:rPr>
          <w:rFonts w:asciiTheme="minorHAnsi" w:hAnsiTheme="minorHAnsi" w:cstheme="minorHAnsi"/>
          <w:b/>
          <w:sz w:val="22"/>
          <w:szCs w:val="22"/>
        </w:rPr>
        <w:t>OŚWIADCZENIE WYKONAWCY O BRAKU PODSTAW WYKLUCZENIA Z POSTĘPOWANIA:</w:t>
      </w:r>
    </w:p>
    <w:p w14:paraId="6A5DB4AC" w14:textId="77777777" w:rsidR="00FA29E0" w:rsidRPr="00743B14" w:rsidRDefault="001033E8" w:rsidP="00BB7B95">
      <w:pPr>
        <w:pStyle w:val="Akapitzlist1"/>
        <w:keepNext/>
        <w:spacing w:after="0" w:line="240" w:lineRule="auto"/>
        <w:ind w:left="0"/>
        <w:jc w:val="both"/>
        <w:rPr>
          <w:rFonts w:asciiTheme="minorHAnsi" w:hAnsiTheme="minorHAnsi" w:cstheme="minorHAnsi"/>
        </w:rPr>
      </w:pPr>
      <w:r w:rsidRPr="00743B14">
        <w:rPr>
          <w:rFonts w:asciiTheme="minorHAnsi" w:hAnsiTheme="minorHAnsi" w:cstheme="minorHAnsi"/>
        </w:rPr>
        <w:t>Oświadczam, że nie podlegam wykluczeniu z postępowania na podstawie</w:t>
      </w:r>
      <w:r w:rsidR="00075785" w:rsidRPr="00743B14">
        <w:rPr>
          <w:rFonts w:asciiTheme="minorHAnsi" w:hAnsiTheme="minorHAnsi" w:cstheme="minorHAnsi"/>
        </w:rPr>
        <w:t>:</w:t>
      </w:r>
      <w:r w:rsidR="00FA29E0" w:rsidRPr="00743B14">
        <w:rPr>
          <w:rFonts w:asciiTheme="minorHAnsi" w:hAnsiTheme="minorHAnsi" w:cstheme="minorHAnsi"/>
        </w:rPr>
        <w:t xml:space="preserve"> </w:t>
      </w:r>
    </w:p>
    <w:p w14:paraId="46E4F5B5" w14:textId="259BF048" w:rsidR="00FA29E0" w:rsidRPr="00743B14" w:rsidRDefault="001033E8" w:rsidP="00BB7B95">
      <w:pPr>
        <w:pStyle w:val="Akapitzlist1"/>
        <w:keepNext/>
        <w:spacing w:after="0" w:line="240" w:lineRule="auto"/>
        <w:ind w:left="0"/>
        <w:jc w:val="both"/>
        <w:rPr>
          <w:rFonts w:asciiTheme="minorHAnsi" w:hAnsiTheme="minorHAnsi" w:cstheme="minorHAnsi"/>
        </w:rPr>
      </w:pPr>
      <w:r w:rsidRPr="00743B14">
        <w:rPr>
          <w:rFonts w:asciiTheme="minorHAnsi" w:hAnsiTheme="minorHAnsi" w:cstheme="minorHAnsi"/>
        </w:rPr>
        <w:t xml:space="preserve">art. 108 ust. </w:t>
      </w:r>
      <w:proofErr w:type="gramStart"/>
      <w:r w:rsidRPr="00743B14">
        <w:rPr>
          <w:rFonts w:asciiTheme="minorHAnsi" w:hAnsiTheme="minorHAnsi" w:cstheme="minorHAnsi"/>
        </w:rPr>
        <w:t xml:space="preserve">1 </w:t>
      </w:r>
      <w:r w:rsidR="00FA29E0" w:rsidRPr="00743B14">
        <w:rPr>
          <w:rFonts w:asciiTheme="minorHAnsi" w:hAnsiTheme="minorHAnsi" w:cstheme="minorHAnsi"/>
        </w:rPr>
        <w:t xml:space="preserve"> i</w:t>
      </w:r>
      <w:proofErr w:type="gramEnd"/>
      <w:r w:rsidR="00FA29E0" w:rsidRPr="00743B14">
        <w:rPr>
          <w:rFonts w:asciiTheme="minorHAnsi" w:hAnsiTheme="minorHAnsi" w:cstheme="minorHAnsi"/>
        </w:rPr>
        <w:t xml:space="preserve"> </w:t>
      </w:r>
      <w:r w:rsidRPr="00743B14">
        <w:rPr>
          <w:rFonts w:asciiTheme="minorHAnsi" w:hAnsiTheme="minorHAnsi" w:cstheme="minorHAnsi"/>
        </w:rPr>
        <w:t>art. 109 ust. 1 pkt 4 ustawy PZP</w:t>
      </w:r>
    </w:p>
    <w:p w14:paraId="2F7CA55A" w14:textId="148DFA39" w:rsidR="001033E8" w:rsidRPr="00743B14" w:rsidRDefault="00FA29E0" w:rsidP="00BB7B95">
      <w:pPr>
        <w:pStyle w:val="Akapitzlist1"/>
        <w:keepNext/>
        <w:spacing w:after="0" w:line="240" w:lineRule="auto"/>
        <w:ind w:left="0"/>
        <w:jc w:val="both"/>
        <w:rPr>
          <w:rFonts w:asciiTheme="minorHAnsi" w:hAnsiTheme="minorHAnsi" w:cstheme="minorHAnsi"/>
        </w:rPr>
      </w:pPr>
      <w:r w:rsidRPr="00743B14">
        <w:rPr>
          <w:rFonts w:asciiTheme="minorHAnsi" w:hAnsiTheme="minorHAnsi" w:cstheme="minorHAnsi"/>
        </w:rPr>
        <w:t>oraz</w:t>
      </w:r>
    </w:p>
    <w:p w14:paraId="05D8B7FC" w14:textId="0F190357" w:rsidR="00075785" w:rsidRPr="00743B14" w:rsidRDefault="00075785" w:rsidP="00BB7B95">
      <w:pPr>
        <w:widowControl w:val="0"/>
        <w:suppressAutoHyphens/>
        <w:autoSpaceDE w:val="0"/>
        <w:rPr>
          <w:rFonts w:asciiTheme="minorHAnsi" w:eastAsia="Arial" w:hAnsiTheme="minorHAnsi" w:cstheme="minorHAnsi"/>
          <w:kern w:val="24"/>
          <w:sz w:val="22"/>
          <w:szCs w:val="22"/>
          <w:lang w:eastAsia="ar-SA"/>
        </w:rPr>
      </w:pPr>
      <w:r w:rsidRPr="00743B14">
        <w:rPr>
          <w:rFonts w:asciiTheme="minorHAnsi" w:eastAsia="Arial" w:hAnsiTheme="minorHAnsi" w:cstheme="minorHAnsi"/>
          <w:kern w:val="24"/>
          <w:sz w:val="22"/>
          <w:szCs w:val="22"/>
          <w:lang w:eastAsia="ar-SA"/>
        </w:rPr>
        <w:t xml:space="preserve">art. 7 ust. 1 ustawy z dnia 13 kwietnia 2022 r. o szczególnych rozwiązaniach w zakresie przeciwdziałania wspieraniu agresji na Ukrainę oraz służących ochronie bezpieczeństwa narodowego </w:t>
      </w:r>
    </w:p>
    <w:p w14:paraId="5B9FC324" w14:textId="77777777" w:rsidR="001033E8" w:rsidRPr="00743B14" w:rsidRDefault="001033E8" w:rsidP="00BB7B95">
      <w:pPr>
        <w:pStyle w:val="Akapitzlist1"/>
        <w:keepNext/>
        <w:spacing w:after="0" w:line="240" w:lineRule="auto"/>
        <w:ind w:left="0"/>
        <w:jc w:val="both"/>
        <w:rPr>
          <w:rFonts w:asciiTheme="minorHAnsi" w:hAnsiTheme="minorHAnsi" w:cstheme="minorHAnsi"/>
        </w:rPr>
      </w:pPr>
    </w:p>
    <w:p w14:paraId="08123709" w14:textId="4260C637" w:rsidR="001033E8" w:rsidRPr="00743B14" w:rsidRDefault="001033E8" w:rsidP="00BB7B95">
      <w:pPr>
        <w:shd w:val="clear" w:color="auto" w:fill="BFBFBF"/>
        <w:jc w:val="both"/>
      </w:pPr>
      <w:r w:rsidRPr="00743B14">
        <w:rPr>
          <w:rFonts w:asciiTheme="minorHAnsi" w:hAnsiTheme="minorHAnsi" w:cstheme="minorHAnsi"/>
          <w:b/>
          <w:sz w:val="22"/>
          <w:szCs w:val="22"/>
        </w:rPr>
        <w:t>OŚWIADCZENIE WYKONAWCY O SPEŁNIANIU WARUNKÓW UDZIAŁU W POSTĘPOWANIU:</w:t>
      </w:r>
    </w:p>
    <w:p w14:paraId="3DD60F50" w14:textId="15A11329" w:rsidR="001033E8" w:rsidRPr="00743B14" w:rsidRDefault="001033E8" w:rsidP="00BB7B95">
      <w:pPr>
        <w:jc w:val="both"/>
        <w:rPr>
          <w:rFonts w:asciiTheme="minorHAnsi" w:hAnsiTheme="minorHAnsi" w:cstheme="minorHAnsi"/>
          <w:sz w:val="22"/>
          <w:szCs w:val="22"/>
        </w:rPr>
      </w:pPr>
      <w:r w:rsidRPr="00743B14">
        <w:rPr>
          <w:rFonts w:asciiTheme="minorHAnsi" w:hAnsiTheme="minorHAnsi" w:cstheme="minorHAnsi"/>
          <w:sz w:val="22"/>
          <w:szCs w:val="22"/>
        </w:rPr>
        <w:t xml:space="preserve">Oświadczam, że spełniam warunki udziału w postępowaniu określone przez Zamawiającego w rozdziale </w:t>
      </w:r>
      <w:r w:rsidR="00307EC5" w:rsidRPr="00743B14">
        <w:rPr>
          <w:rFonts w:asciiTheme="minorHAnsi" w:hAnsiTheme="minorHAnsi" w:cstheme="minorHAnsi"/>
          <w:sz w:val="22"/>
          <w:szCs w:val="22"/>
        </w:rPr>
        <w:t>I</w:t>
      </w:r>
      <w:r w:rsidRPr="00743B14">
        <w:rPr>
          <w:rFonts w:asciiTheme="minorHAnsi" w:hAnsiTheme="minorHAnsi" w:cstheme="minorHAnsi"/>
          <w:sz w:val="22"/>
          <w:szCs w:val="22"/>
        </w:rPr>
        <w:t>X Specyfikacji Warunków Zamówienia.</w:t>
      </w:r>
    </w:p>
    <w:p w14:paraId="0FDE4A83" w14:textId="77777777" w:rsidR="001033E8" w:rsidRPr="00743B14" w:rsidRDefault="001033E8" w:rsidP="00BB7B95">
      <w:pPr>
        <w:ind w:left="5664" w:firstLine="708"/>
        <w:jc w:val="both"/>
        <w:rPr>
          <w:rFonts w:asciiTheme="minorHAnsi" w:hAnsiTheme="minorHAnsi" w:cstheme="minorHAnsi"/>
          <w:i/>
          <w:sz w:val="22"/>
          <w:szCs w:val="22"/>
          <w:highlight w:val="yellow"/>
        </w:rPr>
      </w:pPr>
    </w:p>
    <w:p w14:paraId="425E0808" w14:textId="77777777" w:rsidR="00BB7B95" w:rsidRPr="00743B14" w:rsidRDefault="001033E8" w:rsidP="00BB7B95">
      <w:pPr>
        <w:jc w:val="both"/>
        <w:rPr>
          <w:rFonts w:asciiTheme="minorHAnsi" w:hAnsiTheme="minorHAnsi" w:cstheme="minorHAnsi"/>
          <w:b/>
          <w:sz w:val="22"/>
          <w:szCs w:val="22"/>
          <w:highlight w:val="lightGray"/>
        </w:rPr>
      </w:pPr>
      <w:r w:rsidRPr="00743B14">
        <w:rPr>
          <w:rFonts w:asciiTheme="minorHAnsi" w:hAnsiTheme="minorHAnsi" w:cstheme="minorHAnsi"/>
          <w:b/>
          <w:sz w:val="22"/>
          <w:szCs w:val="22"/>
          <w:highlight w:val="lightGray"/>
        </w:rPr>
        <w:t>WYKAZANIE PRZEZ WYKONAWCĘ, ŻE PODJĘTE PRZEZ NIEGO CZYNNOŚCI SĄ WYSTARCZAJĄCE DO WYKAZANIA JEGO RZETELNOŚCI W SYTUACJI, GDY WYKONAWCA PODLEGA WYKLUCZENIU NA PODSTAWIE ART. 108 UST. 1 PKT 1, 2 i 5 USTAWY PZP O BRAKU PODSTAW WYKLUCZENIA Z POSTĘPOWANIA</w:t>
      </w:r>
    </w:p>
    <w:p w14:paraId="0DCC73DD" w14:textId="5F68C3F0" w:rsidR="001033E8" w:rsidRPr="00743B14" w:rsidRDefault="00BB7B95" w:rsidP="00BB7B95">
      <w:pPr>
        <w:jc w:val="both"/>
        <w:rPr>
          <w:rFonts w:asciiTheme="minorHAnsi" w:hAnsiTheme="minorHAnsi" w:cstheme="minorHAnsi"/>
          <w:sz w:val="22"/>
          <w:szCs w:val="22"/>
        </w:rPr>
      </w:pPr>
      <w:r w:rsidRPr="00743B14">
        <w:rPr>
          <w:rFonts w:asciiTheme="minorHAnsi" w:hAnsiTheme="minorHAnsi" w:cstheme="minorHAnsi"/>
          <w:b/>
          <w:sz w:val="22"/>
          <w:szCs w:val="22"/>
          <w:highlight w:val="lightGray"/>
        </w:rPr>
        <w:t xml:space="preserve">(Uwaga: to oświadczenie wypełnić tylko jeżeli dotyczy danego </w:t>
      </w:r>
      <w:proofErr w:type="gramStart"/>
      <w:r w:rsidRPr="00743B14">
        <w:rPr>
          <w:rFonts w:asciiTheme="minorHAnsi" w:hAnsiTheme="minorHAnsi" w:cstheme="minorHAnsi"/>
          <w:b/>
          <w:sz w:val="22"/>
          <w:szCs w:val="22"/>
          <w:highlight w:val="lightGray"/>
        </w:rPr>
        <w:t>Wykonawcy !</w:t>
      </w:r>
      <w:proofErr w:type="gramEnd"/>
      <w:r w:rsidRPr="00743B14">
        <w:rPr>
          <w:rFonts w:asciiTheme="minorHAnsi" w:hAnsiTheme="minorHAnsi" w:cstheme="minorHAnsi"/>
          <w:b/>
          <w:sz w:val="22"/>
          <w:szCs w:val="22"/>
          <w:highlight w:val="lightGray"/>
        </w:rPr>
        <w:t>)</w:t>
      </w:r>
      <w:r w:rsidR="001033E8" w:rsidRPr="00743B14">
        <w:rPr>
          <w:rFonts w:asciiTheme="minorHAnsi" w:hAnsiTheme="minorHAnsi" w:cstheme="minorHAnsi"/>
          <w:b/>
          <w:sz w:val="22"/>
          <w:szCs w:val="22"/>
          <w:highlight w:val="lightGray"/>
        </w:rPr>
        <w:t>:</w:t>
      </w:r>
    </w:p>
    <w:p w14:paraId="7785A2F3" w14:textId="77777777" w:rsidR="001033E8" w:rsidRPr="00743B14" w:rsidRDefault="001033E8" w:rsidP="00BB7B95">
      <w:pPr>
        <w:keepNext/>
        <w:rPr>
          <w:rFonts w:asciiTheme="minorHAnsi" w:hAnsiTheme="minorHAnsi" w:cstheme="minorHAnsi"/>
          <w:sz w:val="22"/>
          <w:szCs w:val="22"/>
        </w:rPr>
      </w:pPr>
      <w:r w:rsidRPr="00743B14">
        <w:rPr>
          <w:rFonts w:asciiTheme="minorHAnsi" w:hAnsiTheme="minorHAnsi" w:cstheme="minorHAnsi"/>
          <w:sz w:val="22"/>
          <w:szCs w:val="22"/>
        </w:rPr>
        <w:t xml:space="preserve">Oświadczam, że w stosunku do mnie zachodzą podstawy wykluczenia z postępowania na podstawie art. …………. ustawy </w:t>
      </w:r>
      <w:proofErr w:type="spellStart"/>
      <w:r w:rsidRPr="00743B14">
        <w:rPr>
          <w:rFonts w:asciiTheme="minorHAnsi" w:hAnsiTheme="minorHAnsi" w:cstheme="minorHAnsi"/>
          <w:sz w:val="22"/>
          <w:szCs w:val="22"/>
        </w:rPr>
        <w:t>Pzp</w:t>
      </w:r>
      <w:proofErr w:type="spellEnd"/>
      <w:r w:rsidRPr="00743B14">
        <w:rPr>
          <w:rFonts w:asciiTheme="minorHAnsi" w:hAnsiTheme="minorHAnsi" w:cstheme="minorHAnsi"/>
          <w:sz w:val="22"/>
          <w:szCs w:val="22"/>
        </w:rPr>
        <w:t xml:space="preserve">. </w:t>
      </w:r>
    </w:p>
    <w:p w14:paraId="2D66B643" w14:textId="5131C94B" w:rsidR="001033E8" w:rsidRPr="00743B14" w:rsidRDefault="001033E8" w:rsidP="00BB7B95">
      <w:pPr>
        <w:keepNext/>
        <w:rPr>
          <w:rFonts w:asciiTheme="minorHAnsi" w:hAnsiTheme="minorHAnsi" w:cstheme="minorHAnsi"/>
          <w:b/>
          <w:bCs/>
          <w:sz w:val="22"/>
          <w:szCs w:val="22"/>
        </w:rPr>
      </w:pPr>
      <w:r w:rsidRPr="00743B14">
        <w:rPr>
          <w:rFonts w:asciiTheme="minorHAnsi" w:hAnsiTheme="minorHAnsi" w:cstheme="minorHAnsi"/>
          <w:bCs/>
          <w:i/>
          <w:sz w:val="22"/>
          <w:szCs w:val="22"/>
        </w:rPr>
        <w:t>(podać mającą zastosowanie podstawę wykluczenia spośród wymienionych w art. 108 ust. 1 pkt 1, 2 i 5</w:t>
      </w:r>
      <w:r w:rsidRPr="00743B14">
        <w:rPr>
          <w:rFonts w:asciiTheme="minorHAnsi" w:hAnsiTheme="minorHAnsi" w:cstheme="minorHAnsi"/>
          <w:b/>
          <w:bCs/>
          <w:i/>
          <w:sz w:val="22"/>
          <w:szCs w:val="22"/>
        </w:rPr>
        <w:t xml:space="preserve"> </w:t>
      </w:r>
      <w:r w:rsidR="00D232F6" w:rsidRPr="00743B14">
        <w:rPr>
          <w:rFonts w:asciiTheme="minorHAnsi" w:hAnsiTheme="minorHAnsi" w:cstheme="minorHAnsi"/>
          <w:b/>
          <w:bCs/>
          <w:i/>
          <w:sz w:val="22"/>
          <w:szCs w:val="22"/>
        </w:rPr>
        <w:t xml:space="preserve">oraz art. 109 ust 1 pkt 4 </w:t>
      </w:r>
      <w:r w:rsidRPr="00743B14">
        <w:rPr>
          <w:rFonts w:asciiTheme="minorHAnsi" w:hAnsiTheme="minorHAnsi" w:cstheme="minorHAnsi"/>
          <w:bCs/>
          <w:i/>
          <w:sz w:val="22"/>
          <w:szCs w:val="22"/>
        </w:rPr>
        <w:t xml:space="preserve">ustawy </w:t>
      </w:r>
      <w:proofErr w:type="spellStart"/>
      <w:r w:rsidRPr="00743B14">
        <w:rPr>
          <w:rFonts w:asciiTheme="minorHAnsi" w:hAnsiTheme="minorHAnsi" w:cstheme="minorHAnsi"/>
          <w:bCs/>
          <w:i/>
          <w:sz w:val="22"/>
          <w:szCs w:val="22"/>
        </w:rPr>
        <w:t>Pzp</w:t>
      </w:r>
      <w:proofErr w:type="spellEnd"/>
      <w:r w:rsidRPr="00743B14">
        <w:rPr>
          <w:rFonts w:asciiTheme="minorHAnsi" w:hAnsiTheme="minorHAnsi" w:cstheme="minorHAnsi"/>
          <w:bCs/>
          <w:i/>
          <w:sz w:val="22"/>
          <w:szCs w:val="22"/>
        </w:rPr>
        <w:t>)</w:t>
      </w:r>
    </w:p>
    <w:p w14:paraId="586AEABA" w14:textId="77777777" w:rsidR="001033E8" w:rsidRPr="00743B14" w:rsidRDefault="001033E8" w:rsidP="00BB7B95">
      <w:pPr>
        <w:keepNext/>
        <w:rPr>
          <w:rFonts w:asciiTheme="minorHAnsi" w:hAnsiTheme="minorHAnsi" w:cstheme="minorHAnsi"/>
          <w:sz w:val="22"/>
          <w:szCs w:val="22"/>
        </w:rPr>
      </w:pPr>
      <w:r w:rsidRPr="00743B14">
        <w:rPr>
          <w:rFonts w:asciiTheme="minorHAnsi" w:hAnsiTheme="minorHAnsi" w:cstheme="minorHAnsi"/>
          <w:sz w:val="22"/>
          <w:szCs w:val="22"/>
        </w:rPr>
        <w:t xml:space="preserve">Jednocześnie oświadczam, że w związku z tym, iż podlegam wykluczeniu na podstawie ww. artykułu, to zgodnie z dyspozycją art. 110 ust. 2 ustawy </w:t>
      </w:r>
      <w:proofErr w:type="spellStart"/>
      <w:r w:rsidRPr="00743B14">
        <w:rPr>
          <w:rFonts w:asciiTheme="minorHAnsi" w:hAnsiTheme="minorHAnsi" w:cstheme="minorHAnsi"/>
          <w:sz w:val="22"/>
          <w:szCs w:val="22"/>
        </w:rPr>
        <w:t>Pzp</w:t>
      </w:r>
      <w:proofErr w:type="spellEnd"/>
      <w:r w:rsidRPr="00743B14">
        <w:rPr>
          <w:rFonts w:asciiTheme="minorHAnsi" w:hAnsiTheme="minorHAnsi" w:cstheme="minorHAnsi"/>
          <w:sz w:val="22"/>
          <w:szCs w:val="22"/>
        </w:rPr>
        <w:t xml:space="preserve"> przedstawiam następujące środki naprawcze:</w:t>
      </w:r>
    </w:p>
    <w:p w14:paraId="18BBB8DD" w14:textId="77777777" w:rsidR="001033E8" w:rsidRPr="00743B14" w:rsidRDefault="001033E8" w:rsidP="00BB7B95">
      <w:pPr>
        <w:keepNext/>
        <w:jc w:val="both"/>
        <w:rPr>
          <w:rFonts w:asciiTheme="minorHAnsi" w:hAnsiTheme="minorHAnsi" w:cstheme="minorHAnsi"/>
          <w:sz w:val="22"/>
          <w:szCs w:val="22"/>
        </w:rPr>
      </w:pPr>
      <w:r w:rsidRPr="00743B14">
        <w:rPr>
          <w:rFonts w:asciiTheme="minorHAnsi" w:hAnsiTheme="minorHAnsi" w:cstheme="minorHAnsi"/>
          <w:sz w:val="22"/>
          <w:szCs w:val="22"/>
        </w:rPr>
        <w:t>………………………………………………………………………………………,</w:t>
      </w:r>
    </w:p>
    <w:p w14:paraId="6FAA45D4" w14:textId="77777777" w:rsidR="001033E8" w:rsidRPr="00743B14" w:rsidRDefault="001033E8" w:rsidP="00BB7B95">
      <w:pPr>
        <w:keepNext/>
        <w:rPr>
          <w:rFonts w:asciiTheme="minorHAnsi" w:hAnsiTheme="minorHAnsi" w:cstheme="minorHAnsi"/>
          <w:bCs/>
          <w:i/>
          <w:iCs/>
          <w:sz w:val="22"/>
          <w:szCs w:val="22"/>
        </w:rPr>
      </w:pPr>
      <w:r w:rsidRPr="00743B14">
        <w:rPr>
          <w:rFonts w:asciiTheme="minorHAnsi" w:hAnsiTheme="minorHAnsi" w:cstheme="minorHAnsi"/>
          <w:bCs/>
          <w:i/>
          <w:iCs/>
          <w:sz w:val="22"/>
          <w:szCs w:val="22"/>
        </w:rPr>
        <w:t>(należy podać dowody, że podjęte czynności są wystarczające do wykazania rzetelności Wykonawcy)</w:t>
      </w:r>
    </w:p>
    <w:p w14:paraId="7245D3BE" w14:textId="77777777" w:rsidR="001033E8" w:rsidRPr="00743B14" w:rsidRDefault="001033E8" w:rsidP="00BB7B95">
      <w:pPr>
        <w:ind w:left="5664" w:firstLine="708"/>
        <w:jc w:val="both"/>
        <w:rPr>
          <w:rFonts w:asciiTheme="minorHAnsi" w:hAnsiTheme="minorHAnsi" w:cstheme="minorHAnsi"/>
          <w:i/>
          <w:sz w:val="22"/>
          <w:szCs w:val="22"/>
        </w:rPr>
      </w:pPr>
    </w:p>
    <w:p w14:paraId="7BD9186E" w14:textId="77777777" w:rsidR="001033E8" w:rsidRPr="00743B14" w:rsidRDefault="001033E8" w:rsidP="001033E8">
      <w:pPr>
        <w:spacing w:line="360" w:lineRule="auto"/>
        <w:jc w:val="both"/>
        <w:rPr>
          <w:rFonts w:asciiTheme="minorHAnsi" w:hAnsiTheme="minorHAnsi" w:cstheme="minorHAnsi"/>
          <w:sz w:val="20"/>
          <w:szCs w:val="20"/>
        </w:rPr>
      </w:pPr>
    </w:p>
    <w:p w14:paraId="528B3044" w14:textId="77777777" w:rsidR="001033E8" w:rsidRPr="00743B14" w:rsidRDefault="001033E8" w:rsidP="001033E8">
      <w:pPr>
        <w:pStyle w:val="Akapitzlist1"/>
        <w:keepNext/>
        <w:spacing w:after="0" w:line="240" w:lineRule="auto"/>
        <w:ind w:left="0"/>
        <w:jc w:val="both"/>
        <w:rPr>
          <w:rFonts w:asciiTheme="minorHAnsi" w:hAnsiTheme="minorHAnsi" w:cstheme="minorHAnsi"/>
          <w:sz w:val="20"/>
          <w:szCs w:val="20"/>
        </w:rPr>
      </w:pPr>
      <w:r w:rsidRPr="00743B14">
        <w:rPr>
          <w:rFonts w:asciiTheme="minorHAnsi" w:hAnsiTheme="minorHAnsi" w:cstheme="minorHAnsi"/>
          <w:sz w:val="20"/>
          <w:szCs w:val="20"/>
        </w:rPr>
        <w:t>………………………..</w:t>
      </w:r>
      <w:r w:rsidRPr="00743B14">
        <w:rPr>
          <w:rFonts w:asciiTheme="minorHAnsi" w:hAnsiTheme="minorHAnsi" w:cstheme="minorHAnsi"/>
          <w:sz w:val="20"/>
          <w:szCs w:val="20"/>
        </w:rPr>
        <w:tab/>
      </w:r>
      <w:r w:rsidRPr="00743B14">
        <w:rPr>
          <w:rFonts w:asciiTheme="minorHAnsi" w:hAnsiTheme="minorHAnsi" w:cstheme="minorHAnsi"/>
          <w:sz w:val="20"/>
          <w:szCs w:val="20"/>
        </w:rPr>
        <w:tab/>
      </w:r>
      <w:r w:rsidRPr="00743B14">
        <w:rPr>
          <w:rFonts w:asciiTheme="minorHAnsi" w:hAnsiTheme="minorHAnsi" w:cstheme="minorHAnsi"/>
          <w:sz w:val="20"/>
          <w:szCs w:val="20"/>
        </w:rPr>
        <w:tab/>
      </w:r>
      <w:r w:rsidRPr="00743B14">
        <w:rPr>
          <w:rFonts w:asciiTheme="minorHAnsi" w:hAnsiTheme="minorHAnsi" w:cstheme="minorHAnsi"/>
          <w:sz w:val="20"/>
          <w:szCs w:val="20"/>
        </w:rPr>
        <w:tab/>
        <w:t>……………………………………..</w:t>
      </w:r>
    </w:p>
    <w:p w14:paraId="40C787BB" w14:textId="77777777" w:rsidR="001033E8" w:rsidRPr="00743B14" w:rsidRDefault="001033E8" w:rsidP="001033E8">
      <w:pPr>
        <w:pStyle w:val="Akapitzlist1"/>
        <w:keepNext/>
        <w:spacing w:after="0" w:line="240" w:lineRule="auto"/>
        <w:ind w:left="0"/>
        <w:jc w:val="both"/>
        <w:rPr>
          <w:rFonts w:asciiTheme="minorHAnsi" w:hAnsiTheme="minorHAnsi" w:cstheme="minorHAnsi"/>
          <w:sz w:val="20"/>
          <w:szCs w:val="20"/>
        </w:rPr>
      </w:pPr>
    </w:p>
    <w:p w14:paraId="0EA8CBC0" w14:textId="418B15D7" w:rsidR="00CE0B9D" w:rsidRPr="00743B14" w:rsidRDefault="001033E8" w:rsidP="00CE0B9D">
      <w:pPr>
        <w:keepNext/>
        <w:widowControl w:val="0"/>
        <w:ind w:left="2832" w:hanging="2832"/>
        <w:jc w:val="center"/>
        <w:rPr>
          <w:rFonts w:asciiTheme="minorHAnsi" w:hAnsiTheme="minorHAnsi" w:cstheme="minorHAnsi"/>
          <w:sz w:val="20"/>
          <w:szCs w:val="20"/>
        </w:rPr>
      </w:pPr>
      <w:r w:rsidRPr="00743B14">
        <w:rPr>
          <w:rFonts w:asciiTheme="minorHAnsi" w:hAnsiTheme="minorHAnsi" w:cstheme="minorHAnsi"/>
          <w:sz w:val="20"/>
          <w:szCs w:val="20"/>
        </w:rPr>
        <w:t>Miejscowość / Data</w:t>
      </w:r>
      <w:r w:rsidRPr="00743B14">
        <w:rPr>
          <w:rFonts w:asciiTheme="minorHAnsi" w:hAnsiTheme="minorHAnsi" w:cstheme="minorHAnsi"/>
          <w:sz w:val="20"/>
          <w:szCs w:val="20"/>
        </w:rPr>
        <w:tab/>
      </w:r>
      <w:r w:rsidRPr="00743B14">
        <w:rPr>
          <w:rFonts w:asciiTheme="minorHAnsi" w:hAnsiTheme="minorHAnsi" w:cstheme="minorHAnsi"/>
          <w:sz w:val="20"/>
          <w:szCs w:val="20"/>
        </w:rPr>
        <w:tab/>
      </w:r>
      <w:r w:rsidR="00CE0B9D" w:rsidRPr="00743B14">
        <w:rPr>
          <w:rFonts w:asciiTheme="minorHAnsi" w:hAnsiTheme="minorHAnsi" w:cstheme="minorHAnsi"/>
          <w:sz w:val="20"/>
          <w:szCs w:val="20"/>
        </w:rPr>
        <w:t>Podpis(y) osoby(osób) upoważnionej(</w:t>
      </w:r>
      <w:proofErr w:type="spellStart"/>
      <w:r w:rsidR="00CE0B9D" w:rsidRPr="00743B14">
        <w:rPr>
          <w:rFonts w:asciiTheme="minorHAnsi" w:hAnsiTheme="minorHAnsi" w:cstheme="minorHAnsi"/>
          <w:sz w:val="20"/>
          <w:szCs w:val="20"/>
        </w:rPr>
        <w:t>ych</w:t>
      </w:r>
      <w:proofErr w:type="spellEnd"/>
      <w:r w:rsidR="00CE0B9D" w:rsidRPr="00743B14">
        <w:rPr>
          <w:rFonts w:asciiTheme="minorHAnsi" w:hAnsiTheme="minorHAnsi" w:cstheme="minorHAnsi"/>
          <w:sz w:val="20"/>
          <w:szCs w:val="20"/>
        </w:rPr>
        <w:t xml:space="preserve">) do podpisania niniejszego oświadczenia w imieniu Wykonawcy(ów). </w:t>
      </w:r>
    </w:p>
    <w:p w14:paraId="7C9D35E6" w14:textId="77777777" w:rsidR="00CE0B9D" w:rsidRPr="00743B14" w:rsidRDefault="00CE0B9D" w:rsidP="00CE0B9D">
      <w:pPr>
        <w:keepNext/>
        <w:widowControl w:val="0"/>
        <w:ind w:left="3540" w:firstLine="708"/>
        <w:jc w:val="center"/>
        <w:rPr>
          <w:rFonts w:asciiTheme="minorHAnsi" w:hAnsiTheme="minorHAnsi" w:cstheme="minorHAnsi"/>
          <w:sz w:val="20"/>
          <w:szCs w:val="20"/>
        </w:rPr>
      </w:pPr>
      <w:r w:rsidRPr="00743B14">
        <w:rPr>
          <w:rFonts w:asciiTheme="minorHAnsi" w:hAnsiTheme="minorHAnsi" w:cstheme="minorHAnsi"/>
          <w:sz w:val="20"/>
          <w:szCs w:val="20"/>
        </w:rPr>
        <w:t>Oświadczenie w postaci elektronicznej winna być podpisana w formie kwalifikowanego podpisu elektronicznego lub w postaci podpisu zaufanego lub w postaci podpisu osobistego.</w:t>
      </w:r>
    </w:p>
    <w:p w14:paraId="650538AA" w14:textId="3629BEC1" w:rsidR="00F13738" w:rsidRPr="00743B14" w:rsidRDefault="00F13738" w:rsidP="00CE0B9D">
      <w:pPr>
        <w:keepNext/>
        <w:widowControl w:val="0"/>
        <w:ind w:left="2832" w:hanging="2832"/>
        <w:jc w:val="center"/>
        <w:rPr>
          <w:rFonts w:asciiTheme="minorHAnsi" w:hAnsiTheme="minorHAnsi" w:cstheme="minorHAnsi"/>
          <w:sz w:val="22"/>
          <w:szCs w:val="22"/>
        </w:rPr>
      </w:pPr>
    </w:p>
    <w:p w14:paraId="1F5A0B28" w14:textId="145BB424" w:rsidR="001033E8" w:rsidRPr="00743B14" w:rsidRDefault="00F13738" w:rsidP="00F13738">
      <w:pPr>
        <w:rPr>
          <w:rFonts w:asciiTheme="minorHAnsi" w:hAnsiTheme="minorHAnsi" w:cstheme="minorHAnsi"/>
          <w:sz w:val="22"/>
          <w:szCs w:val="22"/>
          <w:highlight w:val="yellow"/>
        </w:rPr>
      </w:pPr>
      <w:r w:rsidRPr="00743B14">
        <w:rPr>
          <w:rFonts w:asciiTheme="minorHAnsi" w:hAnsiTheme="minorHAnsi" w:cstheme="minorHAnsi"/>
          <w:sz w:val="22"/>
          <w:szCs w:val="22"/>
          <w:highlight w:val="yellow"/>
        </w:rPr>
        <w:br w:type="page"/>
      </w:r>
    </w:p>
    <w:p w14:paraId="6A526745" w14:textId="77777777" w:rsidR="00C35E9D" w:rsidRPr="00743B14" w:rsidRDefault="00C35E9D" w:rsidP="00C35E9D">
      <w:pPr>
        <w:rPr>
          <w:rFonts w:asciiTheme="minorHAnsi" w:hAnsiTheme="minorHAnsi" w:cstheme="minorHAnsi"/>
          <w:sz w:val="22"/>
          <w:szCs w:val="22"/>
          <w:vertAlign w:val="superscript"/>
        </w:rPr>
      </w:pPr>
    </w:p>
    <w:p w14:paraId="10FFBB3F" w14:textId="3B750B12" w:rsidR="001033E8" w:rsidRPr="00743B14" w:rsidRDefault="001033E8" w:rsidP="001033E8">
      <w:pPr>
        <w:jc w:val="both"/>
        <w:rPr>
          <w:rFonts w:asciiTheme="minorHAnsi" w:hAnsiTheme="minorHAnsi" w:cstheme="minorHAnsi"/>
          <w:sz w:val="22"/>
          <w:szCs w:val="22"/>
        </w:rPr>
      </w:pPr>
      <w:r w:rsidRPr="00743B14">
        <w:rPr>
          <w:rFonts w:asciiTheme="minorHAnsi" w:hAnsiTheme="minorHAnsi" w:cstheme="minorHAnsi"/>
          <w:i/>
          <w:sz w:val="22"/>
          <w:szCs w:val="22"/>
        </w:rPr>
        <w:t>Nazwa i adres wykonawcy</w:t>
      </w:r>
      <w:r w:rsidRPr="00743B14">
        <w:rPr>
          <w:rFonts w:asciiTheme="minorHAnsi" w:hAnsiTheme="minorHAnsi" w:cstheme="minorHAnsi"/>
          <w:i/>
          <w:sz w:val="22"/>
          <w:szCs w:val="22"/>
        </w:rPr>
        <w:tab/>
      </w:r>
      <w:r w:rsidRPr="00743B14">
        <w:rPr>
          <w:rFonts w:asciiTheme="minorHAnsi" w:hAnsiTheme="minorHAnsi" w:cstheme="minorHAnsi"/>
          <w:i/>
          <w:sz w:val="22"/>
          <w:szCs w:val="22"/>
        </w:rPr>
        <w:tab/>
      </w:r>
      <w:r w:rsidRPr="00743B14">
        <w:rPr>
          <w:rFonts w:asciiTheme="minorHAnsi" w:hAnsiTheme="minorHAnsi" w:cstheme="minorHAnsi"/>
          <w:i/>
          <w:sz w:val="22"/>
          <w:szCs w:val="22"/>
        </w:rPr>
        <w:tab/>
      </w:r>
      <w:r w:rsidRPr="00743B14">
        <w:rPr>
          <w:rFonts w:asciiTheme="minorHAnsi" w:hAnsiTheme="minorHAnsi" w:cstheme="minorHAnsi"/>
          <w:i/>
          <w:sz w:val="22"/>
          <w:szCs w:val="22"/>
        </w:rPr>
        <w:tab/>
      </w:r>
      <w:r w:rsidRPr="00743B14">
        <w:rPr>
          <w:rFonts w:asciiTheme="minorHAnsi" w:hAnsiTheme="minorHAnsi" w:cstheme="minorHAnsi"/>
          <w:i/>
          <w:sz w:val="22"/>
          <w:szCs w:val="22"/>
        </w:rPr>
        <w:tab/>
      </w:r>
      <w:r w:rsidRPr="00743B14">
        <w:rPr>
          <w:rFonts w:asciiTheme="minorHAnsi" w:hAnsiTheme="minorHAnsi" w:cstheme="minorHAnsi"/>
          <w:i/>
          <w:sz w:val="22"/>
          <w:szCs w:val="22"/>
        </w:rPr>
        <w:tab/>
      </w:r>
      <w:r w:rsidRPr="00743B14">
        <w:rPr>
          <w:rFonts w:asciiTheme="minorHAnsi" w:hAnsiTheme="minorHAnsi" w:cstheme="minorHAnsi"/>
          <w:sz w:val="22"/>
          <w:szCs w:val="22"/>
        </w:rPr>
        <w:t xml:space="preserve">Załącznik nr </w:t>
      </w:r>
      <w:r w:rsidR="00291A36" w:rsidRPr="00743B14">
        <w:rPr>
          <w:rFonts w:asciiTheme="minorHAnsi" w:hAnsiTheme="minorHAnsi" w:cstheme="minorHAnsi"/>
          <w:sz w:val="22"/>
          <w:szCs w:val="22"/>
        </w:rPr>
        <w:t>3</w:t>
      </w:r>
      <w:r w:rsidR="00307EC5" w:rsidRPr="00743B14">
        <w:rPr>
          <w:rFonts w:asciiTheme="minorHAnsi" w:hAnsiTheme="minorHAnsi" w:cstheme="minorHAnsi"/>
          <w:sz w:val="22"/>
          <w:szCs w:val="22"/>
        </w:rPr>
        <w:t xml:space="preserve"> </w:t>
      </w:r>
      <w:r w:rsidRPr="00743B14">
        <w:rPr>
          <w:rFonts w:asciiTheme="minorHAnsi" w:hAnsiTheme="minorHAnsi" w:cstheme="minorHAnsi"/>
          <w:sz w:val="22"/>
          <w:szCs w:val="22"/>
        </w:rPr>
        <w:t>do SWZ</w:t>
      </w:r>
    </w:p>
    <w:p w14:paraId="3DBF1157" w14:textId="77777777" w:rsidR="001033E8" w:rsidRPr="00743B14" w:rsidRDefault="001033E8" w:rsidP="001033E8">
      <w:pPr>
        <w:jc w:val="both"/>
        <w:rPr>
          <w:rFonts w:asciiTheme="minorHAnsi" w:hAnsiTheme="minorHAnsi" w:cstheme="minorHAnsi"/>
          <w:sz w:val="22"/>
          <w:szCs w:val="22"/>
        </w:rPr>
      </w:pPr>
    </w:p>
    <w:p w14:paraId="66090BF2" w14:textId="77777777" w:rsidR="001033E8" w:rsidRPr="00743B14" w:rsidRDefault="001033E8" w:rsidP="001033E8">
      <w:pPr>
        <w:jc w:val="both"/>
        <w:rPr>
          <w:rFonts w:asciiTheme="minorHAnsi" w:hAnsiTheme="minorHAnsi" w:cstheme="minorHAnsi"/>
          <w:sz w:val="22"/>
          <w:szCs w:val="22"/>
        </w:rPr>
      </w:pPr>
    </w:p>
    <w:p w14:paraId="041C3ED9" w14:textId="77777777" w:rsidR="001033E8" w:rsidRPr="00743B14" w:rsidRDefault="001033E8" w:rsidP="001033E8">
      <w:pPr>
        <w:jc w:val="both"/>
        <w:rPr>
          <w:rFonts w:asciiTheme="minorHAnsi" w:hAnsiTheme="minorHAnsi" w:cstheme="minorHAnsi"/>
          <w:i/>
          <w:sz w:val="22"/>
          <w:szCs w:val="22"/>
        </w:rPr>
      </w:pPr>
      <w:r w:rsidRPr="00743B14">
        <w:rPr>
          <w:rFonts w:asciiTheme="minorHAnsi" w:hAnsiTheme="minorHAnsi" w:cstheme="minorHAnsi"/>
          <w:i/>
          <w:sz w:val="22"/>
          <w:szCs w:val="22"/>
        </w:rPr>
        <w:t>……………………………….</w:t>
      </w:r>
    </w:p>
    <w:p w14:paraId="4AA3CEF1" w14:textId="77777777" w:rsidR="001033E8" w:rsidRPr="00743B14" w:rsidRDefault="001033E8" w:rsidP="001033E8">
      <w:pPr>
        <w:jc w:val="center"/>
        <w:rPr>
          <w:rFonts w:asciiTheme="minorHAnsi" w:hAnsiTheme="minorHAnsi" w:cstheme="minorHAnsi"/>
          <w:sz w:val="22"/>
          <w:szCs w:val="22"/>
        </w:rPr>
      </w:pPr>
    </w:p>
    <w:p w14:paraId="0946D1AA" w14:textId="154F8261" w:rsidR="001033E8" w:rsidRPr="00743B14" w:rsidRDefault="001033E8" w:rsidP="001033E8">
      <w:pPr>
        <w:pStyle w:val="Nagwek2"/>
        <w:jc w:val="center"/>
        <w:rPr>
          <w:rFonts w:asciiTheme="minorHAnsi" w:hAnsiTheme="minorHAnsi" w:cstheme="minorHAnsi"/>
          <w:b w:val="0"/>
          <w:sz w:val="22"/>
          <w:szCs w:val="22"/>
          <w:lang w:val="pl-PL"/>
        </w:rPr>
      </w:pPr>
      <w:r w:rsidRPr="00743B14">
        <w:rPr>
          <w:rFonts w:asciiTheme="minorHAnsi" w:hAnsiTheme="minorHAnsi" w:cstheme="minorHAnsi"/>
          <w:b w:val="0"/>
          <w:sz w:val="22"/>
          <w:szCs w:val="22"/>
        </w:rPr>
        <w:t xml:space="preserve">WYKAZ WYKONANYCH </w:t>
      </w:r>
      <w:r w:rsidR="00307EC5" w:rsidRPr="00743B14">
        <w:rPr>
          <w:rFonts w:asciiTheme="minorHAnsi" w:hAnsiTheme="minorHAnsi" w:cstheme="minorHAnsi"/>
          <w:b w:val="0"/>
          <w:sz w:val="22"/>
          <w:szCs w:val="22"/>
          <w:lang w:val="pl-PL"/>
        </w:rPr>
        <w:t>USŁUG</w:t>
      </w:r>
    </w:p>
    <w:p w14:paraId="7CE61FA0" w14:textId="77777777" w:rsidR="001033E8" w:rsidRPr="00743B14" w:rsidRDefault="001033E8" w:rsidP="001033E8">
      <w:pPr>
        <w:jc w:val="center"/>
        <w:rPr>
          <w:rFonts w:asciiTheme="minorHAnsi" w:hAnsiTheme="minorHAnsi" w:cstheme="minorHAnsi"/>
          <w:sz w:val="22"/>
          <w:szCs w:val="22"/>
        </w:rPr>
      </w:pPr>
    </w:p>
    <w:p w14:paraId="23583829" w14:textId="548E54D5" w:rsidR="001033E8" w:rsidRPr="00743B14" w:rsidRDefault="001033E8" w:rsidP="001033E8">
      <w:pPr>
        <w:jc w:val="both"/>
        <w:rPr>
          <w:rFonts w:asciiTheme="minorHAnsi" w:hAnsiTheme="minorHAnsi" w:cstheme="minorHAnsi"/>
          <w:sz w:val="22"/>
          <w:szCs w:val="22"/>
        </w:rPr>
      </w:pPr>
      <w:r w:rsidRPr="00743B14">
        <w:rPr>
          <w:rFonts w:asciiTheme="minorHAnsi" w:hAnsiTheme="minorHAnsi" w:cstheme="minorHAnsi"/>
          <w:sz w:val="22"/>
          <w:szCs w:val="22"/>
        </w:rPr>
        <w:t>Ubiegając się o zamówienie publiczne pn.</w:t>
      </w:r>
      <w:r w:rsidRPr="00743B14">
        <w:rPr>
          <w:rFonts w:asciiTheme="minorHAnsi" w:hAnsiTheme="minorHAnsi" w:cstheme="minorHAnsi"/>
          <w:b/>
          <w:sz w:val="22"/>
          <w:szCs w:val="22"/>
        </w:rPr>
        <w:t xml:space="preserve"> </w:t>
      </w:r>
      <w:r w:rsidR="00307EC5" w:rsidRPr="00743B14">
        <w:rPr>
          <w:rFonts w:asciiTheme="minorHAnsi" w:eastAsia="Calibri" w:hAnsiTheme="minorHAnsi" w:cstheme="minorHAnsi"/>
          <w:b/>
          <w:bCs/>
          <w:iCs/>
          <w:sz w:val="22"/>
          <w:szCs w:val="22"/>
          <w:lang w:eastAsia="pl-PL"/>
        </w:rPr>
        <w:t>Usługi ochrony fizycznej obiektów, osób i mienia w Narodowym Muzeum Techniki</w:t>
      </w:r>
      <w:r w:rsidRPr="00743B14">
        <w:rPr>
          <w:rFonts w:asciiTheme="minorHAnsi" w:hAnsiTheme="minorHAnsi" w:cstheme="minorHAnsi"/>
          <w:b/>
          <w:i/>
          <w:sz w:val="22"/>
          <w:szCs w:val="22"/>
          <w:lang w:eastAsia="pl-PL"/>
        </w:rPr>
        <w:t>,</w:t>
      </w:r>
      <w:r w:rsidRPr="00743B14">
        <w:rPr>
          <w:rFonts w:asciiTheme="minorHAnsi" w:hAnsiTheme="minorHAnsi" w:cstheme="minorHAnsi"/>
          <w:b/>
          <w:sz w:val="22"/>
          <w:szCs w:val="22"/>
        </w:rPr>
        <w:t xml:space="preserve"> </w:t>
      </w:r>
      <w:r w:rsidRPr="00743B14">
        <w:rPr>
          <w:rFonts w:asciiTheme="minorHAnsi" w:hAnsiTheme="minorHAnsi" w:cstheme="minorHAnsi"/>
          <w:sz w:val="22"/>
          <w:szCs w:val="22"/>
        </w:rPr>
        <w:t xml:space="preserve">oświadczamy, że posiadamy doświadczenie w realizacji zamówień rozumiane jako zrealizowanie z należytą starannością następujących </w:t>
      </w:r>
      <w:r w:rsidR="00307EC5" w:rsidRPr="00743B14">
        <w:rPr>
          <w:rFonts w:asciiTheme="minorHAnsi" w:hAnsiTheme="minorHAnsi" w:cstheme="minorHAnsi"/>
          <w:sz w:val="22"/>
          <w:szCs w:val="22"/>
        </w:rPr>
        <w:t>usług</w:t>
      </w:r>
      <w:r w:rsidRPr="00743B14">
        <w:rPr>
          <w:rFonts w:asciiTheme="minorHAnsi" w:hAnsiTheme="minorHAnsi" w:cstheme="minorHAnsi"/>
          <w:sz w:val="22"/>
          <w:szCs w:val="22"/>
        </w:rPr>
        <w:t>*:</w:t>
      </w:r>
    </w:p>
    <w:p w14:paraId="3201AAE9" w14:textId="77777777" w:rsidR="009E5449" w:rsidRPr="00743B14" w:rsidRDefault="009E5449" w:rsidP="001033E8">
      <w:pPr>
        <w:jc w:val="both"/>
        <w:rPr>
          <w:rFonts w:asciiTheme="minorHAnsi" w:hAnsiTheme="minorHAnsi" w:cstheme="minorHAnsi"/>
          <w:i/>
          <w:sz w:val="22"/>
          <w:szCs w:val="22"/>
        </w:rPr>
      </w:pPr>
    </w:p>
    <w:p w14:paraId="0A6F3A44" w14:textId="77777777" w:rsidR="001033E8" w:rsidRPr="00743B14" w:rsidRDefault="001033E8" w:rsidP="001033E8">
      <w:pPr>
        <w:rPr>
          <w:rFonts w:asciiTheme="minorHAnsi" w:hAnsiTheme="minorHAnsi" w:cstheme="minorHAnsi"/>
          <w:i/>
          <w:sz w:val="22"/>
          <w:szCs w:val="22"/>
        </w:rPr>
      </w:pPr>
    </w:p>
    <w:tbl>
      <w:tblPr>
        <w:tblW w:w="10065" w:type="dxa"/>
        <w:tblInd w:w="-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
        <w:gridCol w:w="2410"/>
        <w:gridCol w:w="2410"/>
        <w:gridCol w:w="1276"/>
        <w:gridCol w:w="3185"/>
        <w:gridCol w:w="217"/>
      </w:tblGrid>
      <w:tr w:rsidR="00743B14" w:rsidRPr="00743B14" w14:paraId="25C0146E" w14:textId="77777777" w:rsidTr="00457BAD">
        <w:tc>
          <w:tcPr>
            <w:tcW w:w="567" w:type="dxa"/>
            <w:tcBorders>
              <w:top w:val="single" w:sz="4" w:space="0" w:color="auto"/>
              <w:left w:val="single" w:sz="4" w:space="0" w:color="auto"/>
              <w:bottom w:val="single" w:sz="4" w:space="0" w:color="auto"/>
              <w:right w:val="single" w:sz="4" w:space="0" w:color="auto"/>
            </w:tcBorders>
            <w:hideMark/>
          </w:tcPr>
          <w:p w14:paraId="681AED1C" w14:textId="77777777" w:rsidR="001033E8" w:rsidRPr="00743B14" w:rsidRDefault="001033E8" w:rsidP="00072FCF">
            <w:pPr>
              <w:rPr>
                <w:rFonts w:asciiTheme="minorHAnsi" w:hAnsiTheme="minorHAnsi" w:cstheme="minorHAnsi"/>
                <w:sz w:val="22"/>
                <w:szCs w:val="22"/>
              </w:rPr>
            </w:pPr>
            <w:r w:rsidRPr="00743B14">
              <w:rPr>
                <w:rFonts w:asciiTheme="minorHAnsi" w:hAnsiTheme="minorHAnsi" w:cstheme="minorHAnsi"/>
                <w:sz w:val="22"/>
                <w:szCs w:val="22"/>
              </w:rPr>
              <w:t xml:space="preserve">  L.p.  </w:t>
            </w:r>
          </w:p>
        </w:tc>
        <w:tc>
          <w:tcPr>
            <w:tcW w:w="2410" w:type="dxa"/>
            <w:tcBorders>
              <w:top w:val="single" w:sz="4" w:space="0" w:color="auto"/>
              <w:left w:val="single" w:sz="4" w:space="0" w:color="auto"/>
              <w:bottom w:val="single" w:sz="4" w:space="0" w:color="auto"/>
              <w:right w:val="single" w:sz="4" w:space="0" w:color="auto"/>
            </w:tcBorders>
          </w:tcPr>
          <w:p w14:paraId="6C074407" w14:textId="77777777" w:rsidR="001033E8" w:rsidRPr="00743B14" w:rsidRDefault="001033E8" w:rsidP="00072FCF">
            <w:pPr>
              <w:jc w:val="center"/>
              <w:rPr>
                <w:rFonts w:asciiTheme="minorHAnsi" w:hAnsiTheme="minorHAnsi" w:cstheme="minorHAnsi"/>
                <w:sz w:val="22"/>
                <w:szCs w:val="22"/>
              </w:rPr>
            </w:pPr>
          </w:p>
          <w:p w14:paraId="6DC9C038" w14:textId="10953343" w:rsidR="001033E8" w:rsidRPr="00743B14" w:rsidRDefault="001033E8" w:rsidP="00072FCF">
            <w:pPr>
              <w:jc w:val="center"/>
              <w:rPr>
                <w:rFonts w:asciiTheme="minorHAnsi" w:hAnsiTheme="minorHAnsi" w:cstheme="minorHAnsi"/>
                <w:sz w:val="22"/>
                <w:szCs w:val="22"/>
              </w:rPr>
            </w:pPr>
            <w:r w:rsidRPr="00743B14">
              <w:rPr>
                <w:rFonts w:asciiTheme="minorHAnsi" w:hAnsiTheme="minorHAnsi" w:cstheme="minorHAnsi"/>
                <w:sz w:val="22"/>
                <w:szCs w:val="22"/>
              </w:rPr>
              <w:t xml:space="preserve">Rodzaj </w:t>
            </w:r>
            <w:r w:rsidR="009E5449" w:rsidRPr="00743B14">
              <w:rPr>
                <w:rFonts w:asciiTheme="minorHAnsi" w:hAnsiTheme="minorHAnsi" w:cstheme="minorHAnsi"/>
                <w:sz w:val="22"/>
                <w:szCs w:val="22"/>
              </w:rPr>
              <w:t>usług</w:t>
            </w:r>
          </w:p>
        </w:tc>
        <w:tc>
          <w:tcPr>
            <w:tcW w:w="2410" w:type="dxa"/>
            <w:tcBorders>
              <w:top w:val="single" w:sz="4" w:space="0" w:color="auto"/>
              <w:left w:val="single" w:sz="4" w:space="0" w:color="auto"/>
              <w:bottom w:val="single" w:sz="4" w:space="0" w:color="auto"/>
              <w:right w:val="single" w:sz="4" w:space="0" w:color="auto"/>
            </w:tcBorders>
            <w:hideMark/>
          </w:tcPr>
          <w:p w14:paraId="6FE011F6" w14:textId="77777777" w:rsidR="001033E8" w:rsidRPr="00743B14" w:rsidRDefault="001033E8" w:rsidP="00072FCF">
            <w:pPr>
              <w:jc w:val="center"/>
              <w:rPr>
                <w:rFonts w:asciiTheme="minorHAnsi" w:hAnsiTheme="minorHAnsi" w:cstheme="minorHAnsi"/>
                <w:sz w:val="22"/>
                <w:szCs w:val="22"/>
              </w:rPr>
            </w:pPr>
          </w:p>
          <w:p w14:paraId="021E00AF" w14:textId="0A3AA3C2" w:rsidR="001033E8" w:rsidRPr="00743B14" w:rsidRDefault="001033E8" w:rsidP="00072FCF">
            <w:pPr>
              <w:jc w:val="center"/>
              <w:rPr>
                <w:rFonts w:asciiTheme="minorHAnsi" w:hAnsiTheme="minorHAnsi" w:cstheme="minorHAnsi"/>
                <w:sz w:val="22"/>
                <w:szCs w:val="22"/>
              </w:rPr>
            </w:pPr>
            <w:r w:rsidRPr="00743B14">
              <w:rPr>
                <w:rFonts w:asciiTheme="minorHAnsi" w:hAnsiTheme="minorHAnsi" w:cstheme="minorHAnsi"/>
                <w:sz w:val="22"/>
                <w:szCs w:val="22"/>
              </w:rPr>
              <w:t>Podmiot, na rzecz któr</w:t>
            </w:r>
            <w:r w:rsidR="009E5449" w:rsidRPr="00743B14">
              <w:rPr>
                <w:rFonts w:asciiTheme="minorHAnsi" w:hAnsiTheme="minorHAnsi" w:cstheme="minorHAnsi"/>
                <w:sz w:val="22"/>
                <w:szCs w:val="22"/>
              </w:rPr>
              <w:t>ego</w:t>
            </w:r>
            <w:r w:rsidRPr="00743B14">
              <w:rPr>
                <w:rFonts w:asciiTheme="minorHAnsi" w:hAnsiTheme="minorHAnsi" w:cstheme="minorHAnsi"/>
                <w:sz w:val="22"/>
                <w:szCs w:val="22"/>
              </w:rPr>
              <w:t xml:space="preserve"> </w:t>
            </w:r>
            <w:r w:rsidR="009E5449" w:rsidRPr="00743B14">
              <w:rPr>
                <w:rFonts w:asciiTheme="minorHAnsi" w:hAnsiTheme="minorHAnsi" w:cstheme="minorHAnsi"/>
                <w:sz w:val="22"/>
                <w:szCs w:val="22"/>
              </w:rPr>
              <w:t>usługi</w:t>
            </w:r>
            <w:r w:rsidRPr="00743B14">
              <w:rPr>
                <w:rFonts w:asciiTheme="minorHAnsi" w:hAnsiTheme="minorHAnsi" w:cstheme="minorHAnsi"/>
                <w:sz w:val="22"/>
                <w:szCs w:val="22"/>
              </w:rPr>
              <w:t xml:space="preserve"> te zostały wykonane</w:t>
            </w:r>
          </w:p>
          <w:p w14:paraId="540CE5DB" w14:textId="77777777" w:rsidR="001033E8" w:rsidRPr="00743B14" w:rsidRDefault="001033E8" w:rsidP="00072FCF">
            <w:pPr>
              <w:jc w:val="center"/>
              <w:rPr>
                <w:rFonts w:asciiTheme="minorHAnsi" w:hAnsiTheme="minorHAnsi" w:cstheme="minorHAnsi"/>
                <w:sz w:val="22"/>
                <w:szCs w:val="22"/>
              </w:rPr>
            </w:pPr>
          </w:p>
        </w:tc>
        <w:tc>
          <w:tcPr>
            <w:tcW w:w="1276" w:type="dxa"/>
            <w:tcBorders>
              <w:top w:val="single" w:sz="4" w:space="0" w:color="auto"/>
              <w:left w:val="single" w:sz="4" w:space="0" w:color="auto"/>
              <w:bottom w:val="single" w:sz="4" w:space="0" w:color="auto"/>
              <w:right w:val="single" w:sz="4" w:space="0" w:color="auto"/>
            </w:tcBorders>
            <w:hideMark/>
          </w:tcPr>
          <w:p w14:paraId="0DDAE9D1" w14:textId="77777777" w:rsidR="001033E8" w:rsidRPr="00743B14" w:rsidRDefault="001033E8" w:rsidP="00072FCF">
            <w:pPr>
              <w:jc w:val="center"/>
              <w:rPr>
                <w:rFonts w:asciiTheme="minorHAnsi" w:hAnsiTheme="minorHAnsi" w:cstheme="minorHAnsi"/>
                <w:sz w:val="22"/>
                <w:szCs w:val="22"/>
              </w:rPr>
            </w:pPr>
          </w:p>
          <w:p w14:paraId="2248A695" w14:textId="77777777" w:rsidR="001033E8" w:rsidRPr="00743B14" w:rsidRDefault="001033E8" w:rsidP="00072FCF">
            <w:pPr>
              <w:jc w:val="center"/>
              <w:rPr>
                <w:rFonts w:asciiTheme="minorHAnsi" w:hAnsiTheme="minorHAnsi" w:cstheme="minorHAnsi"/>
                <w:sz w:val="22"/>
                <w:szCs w:val="22"/>
              </w:rPr>
            </w:pPr>
            <w:r w:rsidRPr="00743B14">
              <w:rPr>
                <w:rFonts w:asciiTheme="minorHAnsi" w:hAnsiTheme="minorHAnsi" w:cstheme="minorHAnsi"/>
                <w:sz w:val="22"/>
                <w:szCs w:val="22"/>
              </w:rPr>
              <w:t>Wartość</w:t>
            </w:r>
          </w:p>
          <w:p w14:paraId="582B69AF" w14:textId="77777777" w:rsidR="001033E8" w:rsidRPr="00743B14" w:rsidRDefault="001033E8" w:rsidP="00072FCF">
            <w:pPr>
              <w:jc w:val="center"/>
              <w:rPr>
                <w:rFonts w:asciiTheme="minorHAnsi" w:hAnsiTheme="minorHAnsi" w:cstheme="minorHAnsi"/>
                <w:sz w:val="22"/>
                <w:szCs w:val="22"/>
              </w:rPr>
            </w:pPr>
            <w:r w:rsidRPr="00743B14">
              <w:rPr>
                <w:rFonts w:asciiTheme="minorHAnsi" w:hAnsiTheme="minorHAnsi" w:cstheme="minorHAnsi"/>
                <w:sz w:val="22"/>
                <w:szCs w:val="22"/>
              </w:rPr>
              <w:t>(brutto)</w:t>
            </w:r>
          </w:p>
        </w:tc>
        <w:tc>
          <w:tcPr>
            <w:tcW w:w="3185" w:type="dxa"/>
            <w:tcBorders>
              <w:top w:val="single" w:sz="4" w:space="0" w:color="auto"/>
              <w:left w:val="single" w:sz="4" w:space="0" w:color="auto"/>
              <w:bottom w:val="single" w:sz="4" w:space="0" w:color="auto"/>
              <w:right w:val="single" w:sz="4" w:space="0" w:color="auto"/>
            </w:tcBorders>
            <w:hideMark/>
          </w:tcPr>
          <w:p w14:paraId="14824A53" w14:textId="77777777" w:rsidR="001033E8" w:rsidRPr="00743B14" w:rsidRDefault="001033E8" w:rsidP="00072FCF">
            <w:pPr>
              <w:jc w:val="center"/>
              <w:rPr>
                <w:rFonts w:asciiTheme="minorHAnsi" w:hAnsiTheme="minorHAnsi" w:cstheme="minorHAnsi"/>
                <w:sz w:val="22"/>
                <w:szCs w:val="22"/>
              </w:rPr>
            </w:pPr>
          </w:p>
          <w:p w14:paraId="05E53D0A" w14:textId="06A90041" w:rsidR="001033E8" w:rsidRPr="00743B14" w:rsidRDefault="001033E8" w:rsidP="00072FCF">
            <w:pPr>
              <w:jc w:val="center"/>
              <w:rPr>
                <w:rFonts w:asciiTheme="minorHAnsi" w:hAnsiTheme="minorHAnsi" w:cstheme="minorHAnsi"/>
                <w:sz w:val="22"/>
                <w:szCs w:val="22"/>
              </w:rPr>
            </w:pPr>
            <w:r w:rsidRPr="00743B14">
              <w:rPr>
                <w:rFonts w:asciiTheme="minorHAnsi" w:hAnsiTheme="minorHAnsi" w:cstheme="minorHAnsi"/>
                <w:sz w:val="22"/>
                <w:szCs w:val="22"/>
              </w:rPr>
              <w:t xml:space="preserve">Data wykonania </w:t>
            </w:r>
            <w:r w:rsidR="009E5449" w:rsidRPr="00743B14">
              <w:rPr>
                <w:rFonts w:asciiTheme="minorHAnsi" w:hAnsiTheme="minorHAnsi" w:cstheme="minorHAnsi"/>
                <w:sz w:val="22"/>
                <w:szCs w:val="22"/>
              </w:rPr>
              <w:t>usług</w:t>
            </w:r>
          </w:p>
          <w:p w14:paraId="656A0D45" w14:textId="04985DAD" w:rsidR="009E5449" w:rsidRPr="00743B14" w:rsidRDefault="009E5449" w:rsidP="00072FCF">
            <w:pPr>
              <w:jc w:val="center"/>
              <w:rPr>
                <w:rFonts w:asciiTheme="minorHAnsi" w:hAnsiTheme="minorHAnsi" w:cstheme="minorHAnsi"/>
                <w:sz w:val="22"/>
                <w:szCs w:val="22"/>
              </w:rPr>
            </w:pPr>
            <w:r w:rsidRPr="00743B14">
              <w:rPr>
                <w:rFonts w:asciiTheme="minorHAnsi" w:hAnsiTheme="minorHAnsi" w:cstheme="minorHAnsi"/>
                <w:sz w:val="22"/>
                <w:szCs w:val="22"/>
              </w:rPr>
              <w:t>(od-do)</w:t>
            </w:r>
          </w:p>
        </w:tc>
        <w:tc>
          <w:tcPr>
            <w:tcW w:w="217" w:type="dxa"/>
            <w:tcBorders>
              <w:top w:val="single" w:sz="4" w:space="0" w:color="auto"/>
              <w:left w:val="single" w:sz="4" w:space="0" w:color="auto"/>
              <w:bottom w:val="single" w:sz="4" w:space="0" w:color="auto"/>
              <w:right w:val="single" w:sz="4" w:space="0" w:color="auto"/>
            </w:tcBorders>
            <w:hideMark/>
          </w:tcPr>
          <w:p w14:paraId="308BF5F8" w14:textId="77777777" w:rsidR="001033E8" w:rsidRPr="00743B14" w:rsidRDefault="001033E8" w:rsidP="00072FCF">
            <w:pPr>
              <w:jc w:val="center"/>
              <w:rPr>
                <w:rFonts w:asciiTheme="minorHAnsi" w:hAnsiTheme="minorHAnsi" w:cstheme="minorHAnsi"/>
                <w:sz w:val="22"/>
                <w:szCs w:val="22"/>
              </w:rPr>
            </w:pPr>
          </w:p>
          <w:p w14:paraId="04680623" w14:textId="45697FA4" w:rsidR="001033E8" w:rsidRPr="00743B14" w:rsidRDefault="001033E8" w:rsidP="00072FCF">
            <w:pPr>
              <w:jc w:val="center"/>
              <w:rPr>
                <w:rFonts w:asciiTheme="minorHAnsi" w:hAnsiTheme="minorHAnsi" w:cstheme="minorHAnsi"/>
                <w:sz w:val="22"/>
                <w:szCs w:val="22"/>
              </w:rPr>
            </w:pPr>
          </w:p>
        </w:tc>
      </w:tr>
      <w:tr w:rsidR="00743B14" w:rsidRPr="00743B14" w14:paraId="7CB10D62" w14:textId="77777777" w:rsidTr="00457BAD">
        <w:tc>
          <w:tcPr>
            <w:tcW w:w="567" w:type="dxa"/>
            <w:tcBorders>
              <w:top w:val="single" w:sz="4" w:space="0" w:color="auto"/>
              <w:left w:val="single" w:sz="4" w:space="0" w:color="auto"/>
              <w:bottom w:val="single" w:sz="4" w:space="0" w:color="auto"/>
              <w:right w:val="single" w:sz="4" w:space="0" w:color="auto"/>
            </w:tcBorders>
          </w:tcPr>
          <w:p w14:paraId="54DC7DC7" w14:textId="77777777" w:rsidR="001033E8" w:rsidRPr="00743B14" w:rsidRDefault="001033E8" w:rsidP="00072FCF">
            <w:pPr>
              <w:jc w:val="both"/>
              <w:rPr>
                <w:rFonts w:asciiTheme="minorHAnsi" w:hAnsiTheme="minorHAnsi" w:cstheme="minorHAnsi"/>
                <w:sz w:val="22"/>
                <w:szCs w:val="22"/>
              </w:rPr>
            </w:pPr>
          </w:p>
          <w:p w14:paraId="29D20F84" w14:textId="77777777" w:rsidR="001033E8" w:rsidRPr="00743B14" w:rsidRDefault="001033E8" w:rsidP="00072FCF">
            <w:pPr>
              <w:jc w:val="both"/>
              <w:rPr>
                <w:rFonts w:asciiTheme="minorHAnsi" w:hAnsiTheme="minorHAnsi" w:cstheme="minorHAnsi"/>
                <w:sz w:val="22"/>
                <w:szCs w:val="22"/>
              </w:rPr>
            </w:pPr>
            <w:r w:rsidRPr="00743B14">
              <w:rPr>
                <w:rFonts w:asciiTheme="minorHAnsi" w:hAnsiTheme="minorHAnsi" w:cstheme="minorHAnsi"/>
                <w:sz w:val="22"/>
                <w:szCs w:val="22"/>
              </w:rPr>
              <w:t>1</w:t>
            </w:r>
          </w:p>
        </w:tc>
        <w:tc>
          <w:tcPr>
            <w:tcW w:w="2410" w:type="dxa"/>
            <w:tcBorders>
              <w:top w:val="single" w:sz="4" w:space="0" w:color="auto"/>
              <w:left w:val="single" w:sz="4" w:space="0" w:color="auto"/>
              <w:bottom w:val="single" w:sz="4" w:space="0" w:color="auto"/>
              <w:right w:val="single" w:sz="4" w:space="0" w:color="auto"/>
            </w:tcBorders>
          </w:tcPr>
          <w:p w14:paraId="7AA9F4B8" w14:textId="77777777" w:rsidR="001033E8" w:rsidRPr="00743B14" w:rsidRDefault="001033E8" w:rsidP="00072FCF">
            <w:pPr>
              <w:jc w:val="both"/>
              <w:rPr>
                <w:rFonts w:asciiTheme="minorHAnsi" w:hAnsiTheme="minorHAnsi" w:cstheme="minorHAnsi"/>
                <w:sz w:val="22"/>
                <w:szCs w:val="22"/>
              </w:rPr>
            </w:pPr>
          </w:p>
        </w:tc>
        <w:tc>
          <w:tcPr>
            <w:tcW w:w="2410" w:type="dxa"/>
            <w:tcBorders>
              <w:top w:val="single" w:sz="4" w:space="0" w:color="auto"/>
              <w:left w:val="single" w:sz="4" w:space="0" w:color="auto"/>
              <w:bottom w:val="single" w:sz="4" w:space="0" w:color="auto"/>
              <w:right w:val="single" w:sz="4" w:space="0" w:color="auto"/>
            </w:tcBorders>
          </w:tcPr>
          <w:p w14:paraId="651E38C4" w14:textId="77777777" w:rsidR="001033E8" w:rsidRPr="00743B14" w:rsidRDefault="001033E8" w:rsidP="00072FCF">
            <w:pPr>
              <w:jc w:val="both"/>
              <w:rPr>
                <w:rFonts w:asciiTheme="minorHAnsi" w:hAnsiTheme="minorHAnsi" w:cstheme="minorHAnsi"/>
                <w:sz w:val="22"/>
                <w:szCs w:val="22"/>
              </w:rPr>
            </w:pPr>
          </w:p>
        </w:tc>
        <w:tc>
          <w:tcPr>
            <w:tcW w:w="1276" w:type="dxa"/>
            <w:tcBorders>
              <w:top w:val="single" w:sz="4" w:space="0" w:color="auto"/>
              <w:left w:val="single" w:sz="4" w:space="0" w:color="auto"/>
              <w:bottom w:val="single" w:sz="4" w:space="0" w:color="auto"/>
              <w:right w:val="single" w:sz="4" w:space="0" w:color="auto"/>
            </w:tcBorders>
          </w:tcPr>
          <w:p w14:paraId="5374B635" w14:textId="77777777" w:rsidR="001033E8" w:rsidRPr="00743B14" w:rsidRDefault="001033E8" w:rsidP="00072FCF">
            <w:pPr>
              <w:jc w:val="both"/>
              <w:rPr>
                <w:rFonts w:asciiTheme="minorHAnsi" w:hAnsiTheme="minorHAnsi" w:cstheme="minorHAnsi"/>
                <w:sz w:val="22"/>
                <w:szCs w:val="22"/>
              </w:rPr>
            </w:pPr>
          </w:p>
        </w:tc>
        <w:tc>
          <w:tcPr>
            <w:tcW w:w="3185" w:type="dxa"/>
            <w:tcBorders>
              <w:top w:val="single" w:sz="4" w:space="0" w:color="auto"/>
              <w:left w:val="single" w:sz="4" w:space="0" w:color="auto"/>
              <w:bottom w:val="single" w:sz="4" w:space="0" w:color="auto"/>
              <w:right w:val="single" w:sz="4" w:space="0" w:color="auto"/>
            </w:tcBorders>
          </w:tcPr>
          <w:p w14:paraId="3F7EE486" w14:textId="77777777" w:rsidR="001033E8" w:rsidRPr="00743B14" w:rsidRDefault="001033E8" w:rsidP="00072FCF">
            <w:pPr>
              <w:jc w:val="both"/>
              <w:rPr>
                <w:rFonts w:asciiTheme="minorHAnsi" w:hAnsiTheme="minorHAnsi" w:cstheme="minorHAnsi"/>
                <w:sz w:val="22"/>
                <w:szCs w:val="22"/>
              </w:rPr>
            </w:pPr>
          </w:p>
        </w:tc>
        <w:tc>
          <w:tcPr>
            <w:tcW w:w="217" w:type="dxa"/>
            <w:tcBorders>
              <w:top w:val="single" w:sz="4" w:space="0" w:color="auto"/>
              <w:left w:val="single" w:sz="4" w:space="0" w:color="auto"/>
              <w:bottom w:val="single" w:sz="4" w:space="0" w:color="auto"/>
              <w:right w:val="single" w:sz="4" w:space="0" w:color="auto"/>
            </w:tcBorders>
          </w:tcPr>
          <w:p w14:paraId="0211B749" w14:textId="77777777" w:rsidR="001033E8" w:rsidRPr="00743B14" w:rsidRDefault="001033E8" w:rsidP="00072FCF">
            <w:pPr>
              <w:jc w:val="both"/>
              <w:rPr>
                <w:rFonts w:asciiTheme="minorHAnsi" w:hAnsiTheme="minorHAnsi" w:cstheme="minorHAnsi"/>
                <w:sz w:val="22"/>
                <w:szCs w:val="22"/>
              </w:rPr>
            </w:pPr>
          </w:p>
        </w:tc>
      </w:tr>
      <w:tr w:rsidR="00743B14" w:rsidRPr="00743B14" w14:paraId="2FD8E7BA" w14:textId="77777777" w:rsidTr="00457BAD">
        <w:tc>
          <w:tcPr>
            <w:tcW w:w="567" w:type="dxa"/>
            <w:tcBorders>
              <w:top w:val="single" w:sz="4" w:space="0" w:color="auto"/>
              <w:left w:val="single" w:sz="4" w:space="0" w:color="auto"/>
              <w:bottom w:val="single" w:sz="4" w:space="0" w:color="auto"/>
              <w:right w:val="single" w:sz="4" w:space="0" w:color="auto"/>
            </w:tcBorders>
          </w:tcPr>
          <w:p w14:paraId="2F5B6CB4" w14:textId="77777777" w:rsidR="001033E8" w:rsidRPr="00743B14" w:rsidRDefault="001033E8" w:rsidP="00072FCF">
            <w:pPr>
              <w:jc w:val="both"/>
              <w:rPr>
                <w:rFonts w:asciiTheme="minorHAnsi" w:hAnsiTheme="minorHAnsi" w:cstheme="minorHAnsi"/>
                <w:sz w:val="22"/>
                <w:szCs w:val="22"/>
              </w:rPr>
            </w:pPr>
          </w:p>
          <w:p w14:paraId="616608C9" w14:textId="77777777" w:rsidR="001033E8" w:rsidRPr="00743B14" w:rsidRDefault="001033E8" w:rsidP="00072FCF">
            <w:pPr>
              <w:jc w:val="both"/>
              <w:rPr>
                <w:rFonts w:asciiTheme="minorHAnsi" w:hAnsiTheme="minorHAnsi" w:cstheme="minorHAnsi"/>
                <w:sz w:val="22"/>
                <w:szCs w:val="22"/>
              </w:rPr>
            </w:pPr>
            <w:r w:rsidRPr="00743B14">
              <w:rPr>
                <w:rFonts w:asciiTheme="minorHAnsi" w:hAnsiTheme="minorHAnsi" w:cstheme="minorHAnsi"/>
                <w:sz w:val="22"/>
                <w:szCs w:val="22"/>
              </w:rPr>
              <w:t>2</w:t>
            </w:r>
          </w:p>
        </w:tc>
        <w:tc>
          <w:tcPr>
            <w:tcW w:w="2410" w:type="dxa"/>
            <w:tcBorders>
              <w:top w:val="single" w:sz="4" w:space="0" w:color="auto"/>
              <w:left w:val="single" w:sz="4" w:space="0" w:color="auto"/>
              <w:bottom w:val="single" w:sz="4" w:space="0" w:color="auto"/>
              <w:right w:val="single" w:sz="4" w:space="0" w:color="auto"/>
            </w:tcBorders>
          </w:tcPr>
          <w:p w14:paraId="226BE73B" w14:textId="77777777" w:rsidR="001033E8" w:rsidRPr="00743B14" w:rsidRDefault="001033E8" w:rsidP="00072FCF">
            <w:pPr>
              <w:jc w:val="both"/>
              <w:rPr>
                <w:rFonts w:asciiTheme="minorHAnsi" w:hAnsiTheme="minorHAnsi" w:cstheme="minorHAnsi"/>
                <w:sz w:val="22"/>
                <w:szCs w:val="22"/>
              </w:rPr>
            </w:pPr>
          </w:p>
        </w:tc>
        <w:tc>
          <w:tcPr>
            <w:tcW w:w="2410" w:type="dxa"/>
            <w:tcBorders>
              <w:top w:val="single" w:sz="4" w:space="0" w:color="auto"/>
              <w:left w:val="single" w:sz="4" w:space="0" w:color="auto"/>
              <w:bottom w:val="single" w:sz="4" w:space="0" w:color="auto"/>
              <w:right w:val="single" w:sz="4" w:space="0" w:color="auto"/>
            </w:tcBorders>
          </w:tcPr>
          <w:p w14:paraId="20927E9A" w14:textId="77777777" w:rsidR="001033E8" w:rsidRPr="00743B14" w:rsidRDefault="001033E8" w:rsidP="00072FCF">
            <w:pPr>
              <w:jc w:val="both"/>
              <w:rPr>
                <w:rFonts w:asciiTheme="minorHAnsi" w:hAnsiTheme="minorHAnsi" w:cstheme="minorHAnsi"/>
                <w:sz w:val="22"/>
                <w:szCs w:val="22"/>
              </w:rPr>
            </w:pPr>
          </w:p>
        </w:tc>
        <w:tc>
          <w:tcPr>
            <w:tcW w:w="1276" w:type="dxa"/>
            <w:tcBorders>
              <w:top w:val="single" w:sz="4" w:space="0" w:color="auto"/>
              <w:left w:val="single" w:sz="4" w:space="0" w:color="auto"/>
              <w:bottom w:val="single" w:sz="4" w:space="0" w:color="auto"/>
              <w:right w:val="single" w:sz="4" w:space="0" w:color="auto"/>
            </w:tcBorders>
          </w:tcPr>
          <w:p w14:paraId="2F0FAE51" w14:textId="77777777" w:rsidR="001033E8" w:rsidRPr="00743B14" w:rsidRDefault="001033E8" w:rsidP="00072FCF">
            <w:pPr>
              <w:jc w:val="both"/>
              <w:rPr>
                <w:rFonts w:asciiTheme="minorHAnsi" w:hAnsiTheme="minorHAnsi" w:cstheme="minorHAnsi"/>
                <w:sz w:val="22"/>
                <w:szCs w:val="22"/>
              </w:rPr>
            </w:pPr>
          </w:p>
        </w:tc>
        <w:tc>
          <w:tcPr>
            <w:tcW w:w="3185" w:type="dxa"/>
            <w:tcBorders>
              <w:top w:val="single" w:sz="4" w:space="0" w:color="auto"/>
              <w:left w:val="single" w:sz="4" w:space="0" w:color="auto"/>
              <w:bottom w:val="single" w:sz="4" w:space="0" w:color="auto"/>
              <w:right w:val="single" w:sz="4" w:space="0" w:color="auto"/>
            </w:tcBorders>
          </w:tcPr>
          <w:p w14:paraId="079F2123" w14:textId="77777777" w:rsidR="001033E8" w:rsidRPr="00743B14" w:rsidRDefault="001033E8" w:rsidP="00072FCF">
            <w:pPr>
              <w:jc w:val="both"/>
              <w:rPr>
                <w:rFonts w:asciiTheme="minorHAnsi" w:hAnsiTheme="minorHAnsi" w:cstheme="minorHAnsi"/>
                <w:sz w:val="22"/>
                <w:szCs w:val="22"/>
              </w:rPr>
            </w:pPr>
          </w:p>
        </w:tc>
        <w:tc>
          <w:tcPr>
            <w:tcW w:w="217" w:type="dxa"/>
            <w:tcBorders>
              <w:top w:val="single" w:sz="4" w:space="0" w:color="auto"/>
              <w:left w:val="single" w:sz="4" w:space="0" w:color="auto"/>
              <w:bottom w:val="single" w:sz="4" w:space="0" w:color="auto"/>
              <w:right w:val="single" w:sz="4" w:space="0" w:color="auto"/>
            </w:tcBorders>
          </w:tcPr>
          <w:p w14:paraId="7EC6E8AB" w14:textId="77777777" w:rsidR="001033E8" w:rsidRPr="00743B14" w:rsidRDefault="001033E8" w:rsidP="00072FCF">
            <w:pPr>
              <w:jc w:val="both"/>
              <w:rPr>
                <w:rFonts w:asciiTheme="minorHAnsi" w:hAnsiTheme="minorHAnsi" w:cstheme="minorHAnsi"/>
                <w:sz w:val="22"/>
                <w:szCs w:val="22"/>
              </w:rPr>
            </w:pPr>
          </w:p>
        </w:tc>
      </w:tr>
      <w:tr w:rsidR="00743B14" w:rsidRPr="00743B14" w14:paraId="637E672A" w14:textId="77777777" w:rsidTr="00457BAD">
        <w:tc>
          <w:tcPr>
            <w:tcW w:w="567" w:type="dxa"/>
            <w:tcBorders>
              <w:top w:val="single" w:sz="4" w:space="0" w:color="auto"/>
              <w:left w:val="single" w:sz="4" w:space="0" w:color="auto"/>
              <w:bottom w:val="single" w:sz="4" w:space="0" w:color="auto"/>
              <w:right w:val="single" w:sz="4" w:space="0" w:color="auto"/>
            </w:tcBorders>
          </w:tcPr>
          <w:p w14:paraId="2F3E8AEF" w14:textId="77777777" w:rsidR="001033E8" w:rsidRPr="00743B14" w:rsidRDefault="001033E8" w:rsidP="00072FCF">
            <w:pPr>
              <w:jc w:val="both"/>
              <w:rPr>
                <w:rFonts w:asciiTheme="minorHAnsi" w:hAnsiTheme="minorHAnsi" w:cstheme="minorHAnsi"/>
                <w:sz w:val="22"/>
                <w:szCs w:val="22"/>
              </w:rPr>
            </w:pPr>
          </w:p>
          <w:p w14:paraId="0D64CDCA" w14:textId="77777777" w:rsidR="001033E8" w:rsidRPr="00743B14" w:rsidRDefault="001033E8" w:rsidP="00072FCF">
            <w:pPr>
              <w:jc w:val="both"/>
              <w:rPr>
                <w:rFonts w:asciiTheme="minorHAnsi" w:hAnsiTheme="minorHAnsi" w:cstheme="minorHAnsi"/>
                <w:sz w:val="22"/>
                <w:szCs w:val="22"/>
              </w:rPr>
            </w:pPr>
            <w:r w:rsidRPr="00743B14">
              <w:rPr>
                <w:rFonts w:asciiTheme="minorHAnsi" w:hAnsiTheme="minorHAnsi" w:cstheme="minorHAnsi"/>
                <w:sz w:val="22"/>
                <w:szCs w:val="22"/>
              </w:rPr>
              <w:t>3</w:t>
            </w:r>
          </w:p>
        </w:tc>
        <w:tc>
          <w:tcPr>
            <w:tcW w:w="2410" w:type="dxa"/>
            <w:tcBorders>
              <w:top w:val="single" w:sz="4" w:space="0" w:color="auto"/>
              <w:left w:val="single" w:sz="4" w:space="0" w:color="auto"/>
              <w:bottom w:val="single" w:sz="4" w:space="0" w:color="auto"/>
              <w:right w:val="single" w:sz="4" w:space="0" w:color="auto"/>
            </w:tcBorders>
          </w:tcPr>
          <w:p w14:paraId="6F37857D" w14:textId="77777777" w:rsidR="001033E8" w:rsidRPr="00743B14" w:rsidRDefault="001033E8" w:rsidP="00072FCF">
            <w:pPr>
              <w:jc w:val="both"/>
              <w:rPr>
                <w:rFonts w:asciiTheme="minorHAnsi" w:hAnsiTheme="minorHAnsi" w:cstheme="minorHAnsi"/>
                <w:sz w:val="22"/>
                <w:szCs w:val="22"/>
              </w:rPr>
            </w:pPr>
          </w:p>
        </w:tc>
        <w:tc>
          <w:tcPr>
            <w:tcW w:w="2410" w:type="dxa"/>
            <w:tcBorders>
              <w:top w:val="single" w:sz="4" w:space="0" w:color="auto"/>
              <w:left w:val="single" w:sz="4" w:space="0" w:color="auto"/>
              <w:bottom w:val="single" w:sz="4" w:space="0" w:color="auto"/>
              <w:right w:val="single" w:sz="4" w:space="0" w:color="auto"/>
            </w:tcBorders>
          </w:tcPr>
          <w:p w14:paraId="4008F4B6" w14:textId="77777777" w:rsidR="001033E8" w:rsidRPr="00743B14" w:rsidRDefault="001033E8" w:rsidP="00072FCF">
            <w:pPr>
              <w:jc w:val="both"/>
              <w:rPr>
                <w:rFonts w:asciiTheme="minorHAnsi" w:hAnsiTheme="minorHAnsi" w:cstheme="minorHAnsi"/>
                <w:sz w:val="22"/>
                <w:szCs w:val="22"/>
              </w:rPr>
            </w:pPr>
          </w:p>
        </w:tc>
        <w:tc>
          <w:tcPr>
            <w:tcW w:w="1276" w:type="dxa"/>
            <w:tcBorders>
              <w:top w:val="single" w:sz="4" w:space="0" w:color="auto"/>
              <w:left w:val="single" w:sz="4" w:space="0" w:color="auto"/>
              <w:bottom w:val="single" w:sz="4" w:space="0" w:color="auto"/>
              <w:right w:val="single" w:sz="4" w:space="0" w:color="auto"/>
            </w:tcBorders>
          </w:tcPr>
          <w:p w14:paraId="32A0BDF7" w14:textId="77777777" w:rsidR="001033E8" w:rsidRPr="00743B14" w:rsidRDefault="001033E8" w:rsidP="00072FCF">
            <w:pPr>
              <w:jc w:val="both"/>
              <w:rPr>
                <w:rFonts w:asciiTheme="minorHAnsi" w:hAnsiTheme="minorHAnsi" w:cstheme="minorHAnsi"/>
                <w:sz w:val="22"/>
                <w:szCs w:val="22"/>
              </w:rPr>
            </w:pPr>
          </w:p>
        </w:tc>
        <w:tc>
          <w:tcPr>
            <w:tcW w:w="3185" w:type="dxa"/>
            <w:tcBorders>
              <w:top w:val="single" w:sz="4" w:space="0" w:color="auto"/>
              <w:left w:val="single" w:sz="4" w:space="0" w:color="auto"/>
              <w:bottom w:val="single" w:sz="4" w:space="0" w:color="auto"/>
              <w:right w:val="single" w:sz="4" w:space="0" w:color="auto"/>
            </w:tcBorders>
          </w:tcPr>
          <w:p w14:paraId="5BA46A05" w14:textId="77777777" w:rsidR="001033E8" w:rsidRPr="00743B14" w:rsidRDefault="001033E8" w:rsidP="00072FCF">
            <w:pPr>
              <w:jc w:val="both"/>
              <w:rPr>
                <w:rFonts w:asciiTheme="minorHAnsi" w:hAnsiTheme="minorHAnsi" w:cstheme="minorHAnsi"/>
                <w:sz w:val="22"/>
                <w:szCs w:val="22"/>
              </w:rPr>
            </w:pPr>
          </w:p>
        </w:tc>
        <w:tc>
          <w:tcPr>
            <w:tcW w:w="217" w:type="dxa"/>
            <w:tcBorders>
              <w:top w:val="single" w:sz="4" w:space="0" w:color="auto"/>
              <w:left w:val="single" w:sz="4" w:space="0" w:color="auto"/>
              <w:bottom w:val="single" w:sz="4" w:space="0" w:color="auto"/>
              <w:right w:val="single" w:sz="4" w:space="0" w:color="auto"/>
            </w:tcBorders>
          </w:tcPr>
          <w:p w14:paraId="4D8431FC" w14:textId="77777777" w:rsidR="001033E8" w:rsidRPr="00743B14" w:rsidRDefault="001033E8" w:rsidP="00072FCF">
            <w:pPr>
              <w:jc w:val="both"/>
              <w:rPr>
                <w:rFonts w:asciiTheme="minorHAnsi" w:hAnsiTheme="minorHAnsi" w:cstheme="minorHAnsi"/>
                <w:sz w:val="22"/>
                <w:szCs w:val="22"/>
              </w:rPr>
            </w:pPr>
          </w:p>
        </w:tc>
      </w:tr>
    </w:tbl>
    <w:p w14:paraId="03488F34" w14:textId="77777777" w:rsidR="001033E8" w:rsidRPr="00743B14" w:rsidRDefault="001033E8" w:rsidP="001033E8">
      <w:pPr>
        <w:rPr>
          <w:rFonts w:asciiTheme="minorHAnsi" w:hAnsiTheme="minorHAnsi" w:cstheme="minorHAnsi"/>
          <w:sz w:val="22"/>
          <w:szCs w:val="22"/>
        </w:rPr>
      </w:pPr>
    </w:p>
    <w:p w14:paraId="11AA624F" w14:textId="47D2938C" w:rsidR="001033E8" w:rsidRPr="00743B14" w:rsidRDefault="001033E8" w:rsidP="001033E8">
      <w:pPr>
        <w:tabs>
          <w:tab w:val="left" w:pos="5040"/>
          <w:tab w:val="right" w:pos="7056"/>
          <w:tab w:val="left" w:pos="7488"/>
          <w:tab w:val="left" w:pos="9360"/>
        </w:tabs>
        <w:jc w:val="both"/>
        <w:rPr>
          <w:rFonts w:asciiTheme="minorHAnsi" w:hAnsiTheme="minorHAnsi" w:cstheme="minorHAnsi"/>
          <w:sz w:val="22"/>
          <w:szCs w:val="22"/>
        </w:rPr>
      </w:pPr>
      <w:r w:rsidRPr="00743B14">
        <w:rPr>
          <w:rFonts w:asciiTheme="minorHAnsi" w:hAnsiTheme="minorHAnsi" w:cstheme="minorHAnsi"/>
          <w:i/>
          <w:iCs/>
          <w:sz w:val="22"/>
          <w:szCs w:val="22"/>
        </w:rPr>
        <w:t xml:space="preserve">*Wykonawca zobowiązany jest do załączenia dowodów </w:t>
      </w:r>
      <w:proofErr w:type="gramStart"/>
      <w:r w:rsidRPr="00743B14">
        <w:rPr>
          <w:rFonts w:asciiTheme="minorHAnsi" w:hAnsiTheme="minorHAnsi" w:cstheme="minorHAnsi"/>
          <w:i/>
          <w:iCs/>
          <w:sz w:val="22"/>
          <w:szCs w:val="22"/>
        </w:rPr>
        <w:t>określających,</w:t>
      </w:r>
      <w:proofErr w:type="gramEnd"/>
      <w:r w:rsidRPr="00743B14">
        <w:rPr>
          <w:rFonts w:asciiTheme="minorHAnsi" w:hAnsiTheme="minorHAnsi" w:cstheme="minorHAnsi"/>
          <w:i/>
          <w:iCs/>
          <w:sz w:val="22"/>
          <w:szCs w:val="22"/>
        </w:rPr>
        <w:t xml:space="preserve"> czy te </w:t>
      </w:r>
      <w:r w:rsidR="00307EC5" w:rsidRPr="00743B14">
        <w:rPr>
          <w:rFonts w:asciiTheme="minorHAnsi" w:hAnsiTheme="minorHAnsi" w:cstheme="minorHAnsi"/>
          <w:i/>
          <w:iCs/>
          <w:sz w:val="22"/>
          <w:szCs w:val="22"/>
        </w:rPr>
        <w:t>usługi</w:t>
      </w:r>
      <w:r w:rsidRPr="00743B14">
        <w:rPr>
          <w:rFonts w:asciiTheme="minorHAnsi" w:hAnsiTheme="minorHAnsi" w:cstheme="minorHAnsi"/>
          <w:i/>
          <w:iCs/>
          <w:sz w:val="22"/>
          <w:szCs w:val="22"/>
        </w:rPr>
        <w:t xml:space="preserve"> zostały wykonane należycie, przy czym dowodami, o których mowa, są referencje bądź inne dokumenty sporządzone przez podmiot, na rzecz którego </w:t>
      </w:r>
      <w:r w:rsidR="00307EC5" w:rsidRPr="00743B14">
        <w:rPr>
          <w:rFonts w:asciiTheme="minorHAnsi" w:hAnsiTheme="minorHAnsi" w:cstheme="minorHAnsi"/>
          <w:i/>
          <w:iCs/>
          <w:sz w:val="22"/>
          <w:szCs w:val="22"/>
        </w:rPr>
        <w:t>usługi byłby świadczone</w:t>
      </w:r>
      <w:r w:rsidRPr="00743B14">
        <w:rPr>
          <w:rFonts w:asciiTheme="minorHAnsi" w:hAnsiTheme="minorHAnsi" w:cstheme="minorHAnsi"/>
          <w:i/>
          <w:iCs/>
          <w:sz w:val="22"/>
          <w:szCs w:val="22"/>
        </w:rPr>
        <w:t>, a jeżeli wykonawca z przyczyn niezależnych od niego nie jest w stanie uzyskać tych dokumentów - inne odpowiednie dokumenty</w:t>
      </w:r>
    </w:p>
    <w:p w14:paraId="508A2ED1" w14:textId="24F8FF59" w:rsidR="001033E8" w:rsidRPr="00743B14" w:rsidRDefault="001033E8" w:rsidP="001033E8">
      <w:pPr>
        <w:tabs>
          <w:tab w:val="left" w:pos="5040"/>
          <w:tab w:val="right" w:pos="7056"/>
          <w:tab w:val="left" w:pos="7488"/>
          <w:tab w:val="left" w:pos="9360"/>
        </w:tabs>
        <w:jc w:val="both"/>
        <w:rPr>
          <w:rFonts w:asciiTheme="minorHAnsi" w:hAnsiTheme="minorHAnsi" w:cstheme="minorHAnsi"/>
          <w:i/>
          <w:iCs/>
          <w:sz w:val="22"/>
          <w:szCs w:val="22"/>
        </w:rPr>
      </w:pPr>
      <w:r w:rsidRPr="00743B14">
        <w:rPr>
          <w:rFonts w:asciiTheme="minorHAnsi" w:hAnsiTheme="minorHAnsi" w:cstheme="minorHAnsi"/>
          <w:i/>
          <w:iCs/>
          <w:sz w:val="22"/>
          <w:szCs w:val="22"/>
        </w:rPr>
        <w:t xml:space="preserve">**Zamawiający zastrzega sobie prawo do ewentualnego sprawdzenia prawdziwości przedstawionych danych, które będą wyszczególnione w wykazie </w:t>
      </w:r>
      <w:r w:rsidR="00307EC5" w:rsidRPr="00743B14">
        <w:rPr>
          <w:rFonts w:asciiTheme="minorHAnsi" w:hAnsiTheme="minorHAnsi" w:cstheme="minorHAnsi"/>
          <w:i/>
          <w:iCs/>
          <w:sz w:val="22"/>
          <w:szCs w:val="22"/>
        </w:rPr>
        <w:t>usług</w:t>
      </w:r>
      <w:r w:rsidRPr="00743B14">
        <w:rPr>
          <w:rFonts w:asciiTheme="minorHAnsi" w:hAnsiTheme="minorHAnsi" w:cstheme="minorHAnsi"/>
          <w:i/>
          <w:iCs/>
          <w:sz w:val="22"/>
          <w:szCs w:val="22"/>
        </w:rPr>
        <w:t>.</w:t>
      </w:r>
    </w:p>
    <w:p w14:paraId="6032E8A8" w14:textId="77777777" w:rsidR="001033E8" w:rsidRPr="00743B14" w:rsidRDefault="001033E8" w:rsidP="001033E8">
      <w:pPr>
        <w:ind w:firstLine="708"/>
        <w:jc w:val="both"/>
        <w:rPr>
          <w:rFonts w:asciiTheme="minorHAnsi" w:hAnsiTheme="minorHAnsi" w:cstheme="minorHAnsi"/>
          <w:sz w:val="22"/>
          <w:szCs w:val="22"/>
        </w:rPr>
      </w:pPr>
    </w:p>
    <w:p w14:paraId="1C1461FB" w14:textId="77777777" w:rsidR="001033E8" w:rsidRPr="00743B14" w:rsidRDefault="001033E8" w:rsidP="001033E8">
      <w:pPr>
        <w:ind w:left="705"/>
        <w:jc w:val="both"/>
        <w:rPr>
          <w:rFonts w:asciiTheme="minorHAnsi" w:hAnsiTheme="minorHAnsi" w:cstheme="minorHAnsi"/>
          <w:i/>
          <w:sz w:val="22"/>
          <w:szCs w:val="22"/>
        </w:rPr>
      </w:pPr>
    </w:p>
    <w:p w14:paraId="54FF91B4" w14:textId="77777777" w:rsidR="001033E8" w:rsidRPr="00743B14" w:rsidRDefault="001033E8" w:rsidP="001033E8">
      <w:pPr>
        <w:rPr>
          <w:rFonts w:asciiTheme="minorHAnsi" w:hAnsiTheme="minorHAnsi" w:cstheme="minorHAnsi"/>
          <w:sz w:val="22"/>
          <w:szCs w:val="22"/>
        </w:rPr>
      </w:pPr>
    </w:p>
    <w:p w14:paraId="6B859715" w14:textId="77777777" w:rsidR="001033E8" w:rsidRPr="00743B14" w:rsidRDefault="001033E8" w:rsidP="001033E8">
      <w:pPr>
        <w:jc w:val="both"/>
        <w:rPr>
          <w:rFonts w:asciiTheme="minorHAnsi" w:hAnsiTheme="minorHAnsi" w:cstheme="minorHAnsi"/>
          <w:sz w:val="22"/>
          <w:szCs w:val="22"/>
        </w:rPr>
      </w:pPr>
    </w:p>
    <w:p w14:paraId="7F01E1A8" w14:textId="77777777" w:rsidR="001033E8" w:rsidRPr="00743B14" w:rsidRDefault="001033E8" w:rsidP="001033E8">
      <w:pPr>
        <w:pStyle w:val="Akapitzlist1"/>
        <w:keepNext/>
        <w:spacing w:after="0" w:line="240" w:lineRule="auto"/>
        <w:ind w:left="0"/>
        <w:jc w:val="both"/>
        <w:rPr>
          <w:rFonts w:asciiTheme="minorHAnsi" w:hAnsiTheme="minorHAnsi" w:cstheme="minorHAnsi"/>
        </w:rPr>
      </w:pPr>
      <w:r w:rsidRPr="00743B14">
        <w:rPr>
          <w:rFonts w:asciiTheme="minorHAnsi" w:hAnsiTheme="minorHAnsi" w:cstheme="minorHAnsi"/>
        </w:rPr>
        <w:t>………………………..</w:t>
      </w:r>
      <w:r w:rsidRPr="00743B14">
        <w:rPr>
          <w:rFonts w:asciiTheme="minorHAnsi" w:hAnsiTheme="minorHAnsi" w:cstheme="minorHAnsi"/>
        </w:rPr>
        <w:tab/>
      </w:r>
      <w:r w:rsidRPr="00743B14">
        <w:rPr>
          <w:rFonts w:asciiTheme="minorHAnsi" w:hAnsiTheme="minorHAnsi" w:cstheme="minorHAnsi"/>
        </w:rPr>
        <w:tab/>
      </w:r>
      <w:r w:rsidRPr="00743B14">
        <w:rPr>
          <w:rFonts w:asciiTheme="minorHAnsi" w:hAnsiTheme="minorHAnsi" w:cstheme="minorHAnsi"/>
        </w:rPr>
        <w:tab/>
      </w:r>
      <w:r w:rsidRPr="00743B14">
        <w:rPr>
          <w:rFonts w:asciiTheme="minorHAnsi" w:hAnsiTheme="minorHAnsi" w:cstheme="minorHAnsi"/>
        </w:rPr>
        <w:tab/>
        <w:t>……………………………………..</w:t>
      </w:r>
    </w:p>
    <w:p w14:paraId="063AF2EE" w14:textId="77777777" w:rsidR="001033E8" w:rsidRPr="00743B14" w:rsidRDefault="001033E8" w:rsidP="001033E8">
      <w:pPr>
        <w:pStyle w:val="Akapitzlist1"/>
        <w:keepNext/>
        <w:spacing w:after="0" w:line="240" w:lineRule="auto"/>
        <w:ind w:left="0"/>
        <w:jc w:val="both"/>
        <w:rPr>
          <w:rFonts w:asciiTheme="minorHAnsi" w:hAnsiTheme="minorHAnsi" w:cstheme="minorHAnsi"/>
        </w:rPr>
      </w:pPr>
    </w:p>
    <w:p w14:paraId="6E18EE5B" w14:textId="3E400DCD" w:rsidR="00CE0B9D" w:rsidRPr="00743B14" w:rsidRDefault="001033E8" w:rsidP="00CE0B9D">
      <w:pPr>
        <w:keepNext/>
        <w:widowControl w:val="0"/>
        <w:ind w:left="2832" w:hanging="2832"/>
        <w:jc w:val="center"/>
        <w:rPr>
          <w:rFonts w:asciiTheme="minorHAnsi" w:hAnsiTheme="minorHAnsi" w:cstheme="minorHAnsi"/>
          <w:sz w:val="22"/>
          <w:szCs w:val="22"/>
        </w:rPr>
      </w:pPr>
      <w:r w:rsidRPr="00743B14">
        <w:rPr>
          <w:rFonts w:asciiTheme="minorHAnsi" w:hAnsiTheme="minorHAnsi" w:cstheme="minorHAnsi"/>
          <w:sz w:val="22"/>
          <w:szCs w:val="22"/>
        </w:rPr>
        <w:t>Miejscowość / Data</w:t>
      </w:r>
      <w:r w:rsidRPr="00743B14">
        <w:rPr>
          <w:rFonts w:asciiTheme="minorHAnsi" w:hAnsiTheme="minorHAnsi" w:cstheme="minorHAnsi"/>
          <w:sz w:val="22"/>
          <w:szCs w:val="22"/>
        </w:rPr>
        <w:tab/>
      </w:r>
      <w:r w:rsidRPr="00743B14">
        <w:rPr>
          <w:rFonts w:asciiTheme="minorHAnsi" w:hAnsiTheme="minorHAnsi" w:cstheme="minorHAnsi"/>
          <w:sz w:val="22"/>
          <w:szCs w:val="22"/>
        </w:rPr>
        <w:tab/>
      </w:r>
      <w:r w:rsidR="00CE0B9D" w:rsidRPr="00743B14">
        <w:rPr>
          <w:rFonts w:asciiTheme="minorHAnsi" w:hAnsiTheme="minorHAnsi" w:cstheme="minorHAnsi"/>
          <w:sz w:val="22"/>
          <w:szCs w:val="22"/>
        </w:rPr>
        <w:t>Podpis(y) osoby(osób) upoważnionej(</w:t>
      </w:r>
      <w:proofErr w:type="spellStart"/>
      <w:r w:rsidR="00CE0B9D" w:rsidRPr="00743B14">
        <w:rPr>
          <w:rFonts w:asciiTheme="minorHAnsi" w:hAnsiTheme="minorHAnsi" w:cstheme="minorHAnsi"/>
          <w:sz w:val="22"/>
          <w:szCs w:val="22"/>
        </w:rPr>
        <w:t>ych</w:t>
      </w:r>
      <w:proofErr w:type="spellEnd"/>
      <w:r w:rsidR="00CE0B9D" w:rsidRPr="00743B14">
        <w:rPr>
          <w:rFonts w:asciiTheme="minorHAnsi" w:hAnsiTheme="minorHAnsi" w:cstheme="minorHAnsi"/>
          <w:sz w:val="22"/>
          <w:szCs w:val="22"/>
        </w:rPr>
        <w:t xml:space="preserve">) do podpisania niniejszego wykazu w imieniu Wykonawcy(ów). </w:t>
      </w:r>
    </w:p>
    <w:p w14:paraId="4D7CF9A4" w14:textId="1329E290" w:rsidR="00CE0B9D" w:rsidRPr="00743B14" w:rsidRDefault="00CE0B9D" w:rsidP="00CE0B9D">
      <w:pPr>
        <w:keepNext/>
        <w:widowControl w:val="0"/>
        <w:ind w:left="3540" w:firstLine="708"/>
        <w:jc w:val="center"/>
        <w:rPr>
          <w:rFonts w:asciiTheme="minorHAnsi" w:hAnsiTheme="minorHAnsi" w:cstheme="minorHAnsi"/>
          <w:sz w:val="22"/>
          <w:szCs w:val="22"/>
        </w:rPr>
      </w:pPr>
      <w:r w:rsidRPr="00743B14">
        <w:rPr>
          <w:rFonts w:asciiTheme="minorHAnsi" w:hAnsiTheme="minorHAnsi" w:cstheme="minorHAnsi"/>
          <w:sz w:val="22"/>
          <w:szCs w:val="22"/>
        </w:rPr>
        <w:t>Wykaz w postaci elektronicznej winna być podpisana w formie kwalifikowanego podpisu elektronicznego lub w postaci podpisu zaufanego lub w postaci podpisu osobistego.</w:t>
      </w:r>
    </w:p>
    <w:p w14:paraId="46D1070C" w14:textId="4E81E7A9" w:rsidR="00F13738" w:rsidRPr="00743B14" w:rsidRDefault="00F13738" w:rsidP="00CE0B9D">
      <w:pPr>
        <w:keepNext/>
        <w:widowControl w:val="0"/>
        <w:ind w:left="2832" w:hanging="2832"/>
        <w:jc w:val="center"/>
        <w:rPr>
          <w:rFonts w:asciiTheme="minorHAnsi" w:hAnsiTheme="minorHAnsi" w:cstheme="minorHAnsi"/>
          <w:sz w:val="22"/>
          <w:szCs w:val="22"/>
          <w:highlight w:val="yellow"/>
        </w:rPr>
      </w:pPr>
    </w:p>
    <w:p w14:paraId="745994B0" w14:textId="5C082608" w:rsidR="001033E8" w:rsidRPr="00743B14" w:rsidRDefault="00F13738" w:rsidP="00F13738">
      <w:pPr>
        <w:spacing w:line="360" w:lineRule="auto"/>
        <w:ind w:left="5664" w:firstLine="708"/>
        <w:jc w:val="both"/>
        <w:rPr>
          <w:rFonts w:asciiTheme="minorHAnsi" w:hAnsiTheme="minorHAnsi" w:cstheme="minorHAnsi"/>
          <w:i/>
          <w:sz w:val="22"/>
          <w:szCs w:val="22"/>
        </w:rPr>
      </w:pPr>
      <w:r w:rsidRPr="00743B14">
        <w:rPr>
          <w:rFonts w:asciiTheme="minorHAnsi" w:hAnsiTheme="minorHAnsi" w:cstheme="minorHAnsi"/>
          <w:sz w:val="22"/>
          <w:szCs w:val="22"/>
        </w:rPr>
        <w:br w:type="page"/>
      </w:r>
    </w:p>
    <w:p w14:paraId="0504EB86" w14:textId="0AECE128" w:rsidR="001033E8" w:rsidRPr="00743B14" w:rsidRDefault="001033E8" w:rsidP="001033E8">
      <w:pPr>
        <w:jc w:val="right"/>
        <w:rPr>
          <w:rFonts w:asciiTheme="minorHAnsi" w:hAnsiTheme="minorHAnsi" w:cstheme="minorHAnsi"/>
          <w:sz w:val="22"/>
          <w:szCs w:val="22"/>
        </w:rPr>
      </w:pPr>
      <w:r w:rsidRPr="00743B14">
        <w:rPr>
          <w:rFonts w:asciiTheme="minorHAnsi" w:hAnsiTheme="minorHAnsi" w:cstheme="minorHAnsi"/>
          <w:sz w:val="22"/>
          <w:szCs w:val="22"/>
        </w:rPr>
        <w:lastRenderedPageBreak/>
        <w:t xml:space="preserve">Załącznik nr </w:t>
      </w:r>
      <w:r w:rsidR="00291A36" w:rsidRPr="00743B14">
        <w:rPr>
          <w:rFonts w:asciiTheme="minorHAnsi" w:hAnsiTheme="minorHAnsi" w:cstheme="minorHAnsi"/>
          <w:sz w:val="22"/>
          <w:szCs w:val="22"/>
        </w:rPr>
        <w:t xml:space="preserve">4 </w:t>
      </w:r>
      <w:r w:rsidRPr="00743B14">
        <w:rPr>
          <w:rFonts w:asciiTheme="minorHAnsi" w:hAnsiTheme="minorHAnsi" w:cstheme="minorHAnsi"/>
          <w:sz w:val="22"/>
          <w:szCs w:val="22"/>
        </w:rPr>
        <w:t>do SWZ</w:t>
      </w:r>
    </w:p>
    <w:p w14:paraId="28CC311F" w14:textId="77777777" w:rsidR="001033E8" w:rsidRPr="00743B14" w:rsidRDefault="001033E8" w:rsidP="001033E8">
      <w:pPr>
        <w:jc w:val="both"/>
        <w:rPr>
          <w:rFonts w:asciiTheme="minorHAnsi" w:hAnsiTheme="minorHAnsi" w:cstheme="minorHAnsi"/>
          <w:sz w:val="22"/>
          <w:szCs w:val="22"/>
        </w:rPr>
      </w:pPr>
    </w:p>
    <w:p w14:paraId="3C854A01" w14:textId="77777777" w:rsidR="001033E8" w:rsidRPr="00743B14" w:rsidRDefault="001033E8" w:rsidP="001033E8">
      <w:pPr>
        <w:ind w:left="720" w:firstLine="720"/>
        <w:jc w:val="right"/>
        <w:rPr>
          <w:rFonts w:asciiTheme="minorHAnsi" w:hAnsiTheme="minorHAnsi" w:cstheme="minorHAnsi"/>
          <w:sz w:val="22"/>
          <w:szCs w:val="22"/>
        </w:rPr>
      </w:pPr>
      <w:r w:rsidRPr="00743B14">
        <w:rPr>
          <w:rFonts w:asciiTheme="minorHAnsi" w:hAnsiTheme="minorHAnsi" w:cstheme="minorHAnsi"/>
          <w:sz w:val="22"/>
          <w:szCs w:val="22"/>
        </w:rPr>
        <w:t xml:space="preserve">       </w:t>
      </w:r>
      <w:r w:rsidRPr="00743B14">
        <w:rPr>
          <w:rFonts w:asciiTheme="minorHAnsi" w:hAnsiTheme="minorHAnsi" w:cstheme="minorHAnsi"/>
          <w:sz w:val="22"/>
          <w:szCs w:val="22"/>
        </w:rPr>
        <w:tab/>
        <w:t xml:space="preserve">             .............................., dnia............................</w:t>
      </w:r>
    </w:p>
    <w:p w14:paraId="6074D6BD" w14:textId="77777777" w:rsidR="001033E8" w:rsidRPr="00743B14" w:rsidRDefault="001033E8" w:rsidP="001033E8">
      <w:pPr>
        <w:jc w:val="both"/>
        <w:rPr>
          <w:rFonts w:asciiTheme="minorHAnsi" w:hAnsiTheme="minorHAnsi" w:cstheme="minorHAnsi"/>
          <w:i/>
          <w:sz w:val="22"/>
          <w:szCs w:val="22"/>
        </w:rPr>
      </w:pPr>
    </w:p>
    <w:p w14:paraId="7D5EEA59" w14:textId="77777777" w:rsidR="001033E8" w:rsidRPr="00743B14" w:rsidRDefault="001033E8" w:rsidP="001033E8">
      <w:pPr>
        <w:jc w:val="both"/>
        <w:rPr>
          <w:rFonts w:asciiTheme="minorHAnsi" w:hAnsiTheme="minorHAnsi" w:cstheme="minorHAnsi"/>
          <w:sz w:val="22"/>
          <w:szCs w:val="22"/>
        </w:rPr>
      </w:pPr>
      <w:r w:rsidRPr="00743B14">
        <w:rPr>
          <w:rFonts w:asciiTheme="minorHAnsi" w:hAnsiTheme="minorHAnsi" w:cstheme="minorHAnsi"/>
          <w:i/>
          <w:sz w:val="22"/>
          <w:szCs w:val="22"/>
        </w:rPr>
        <w:t xml:space="preserve">Nazwa i adres wykonawcy                                                           </w:t>
      </w:r>
    </w:p>
    <w:p w14:paraId="3D51426E" w14:textId="77777777" w:rsidR="001033E8" w:rsidRPr="00743B14" w:rsidRDefault="001033E8" w:rsidP="001033E8">
      <w:pPr>
        <w:jc w:val="both"/>
        <w:rPr>
          <w:rFonts w:asciiTheme="minorHAnsi" w:hAnsiTheme="minorHAnsi" w:cstheme="minorHAnsi"/>
          <w:sz w:val="22"/>
          <w:szCs w:val="22"/>
        </w:rPr>
      </w:pPr>
    </w:p>
    <w:p w14:paraId="716E5797" w14:textId="77777777" w:rsidR="001033E8" w:rsidRPr="00743B14" w:rsidRDefault="001033E8" w:rsidP="001033E8">
      <w:pPr>
        <w:jc w:val="both"/>
        <w:rPr>
          <w:rFonts w:asciiTheme="minorHAnsi" w:hAnsiTheme="minorHAnsi" w:cstheme="minorHAnsi"/>
          <w:i/>
          <w:sz w:val="22"/>
          <w:szCs w:val="22"/>
        </w:rPr>
      </w:pPr>
      <w:r w:rsidRPr="00743B14">
        <w:rPr>
          <w:rFonts w:asciiTheme="minorHAnsi" w:hAnsiTheme="minorHAnsi" w:cstheme="minorHAnsi"/>
          <w:i/>
          <w:sz w:val="22"/>
          <w:szCs w:val="22"/>
        </w:rPr>
        <w:t>……………………………….</w:t>
      </w:r>
    </w:p>
    <w:p w14:paraId="3D288CCA" w14:textId="77777777" w:rsidR="002720DC" w:rsidRPr="00743B14" w:rsidRDefault="001033E8" w:rsidP="001033E8">
      <w:pPr>
        <w:jc w:val="center"/>
        <w:rPr>
          <w:rFonts w:asciiTheme="minorHAnsi" w:hAnsiTheme="minorHAnsi" w:cstheme="minorHAnsi"/>
          <w:b/>
          <w:sz w:val="22"/>
          <w:szCs w:val="22"/>
        </w:rPr>
      </w:pPr>
      <w:r w:rsidRPr="00743B14">
        <w:rPr>
          <w:rFonts w:asciiTheme="minorHAnsi" w:hAnsiTheme="minorHAnsi" w:cstheme="minorHAnsi"/>
          <w:b/>
          <w:sz w:val="22"/>
          <w:szCs w:val="22"/>
        </w:rPr>
        <w:t xml:space="preserve">WYKAZ OSÓB, SKIEROWANYCH PRZEZ WYKONAWCĘ </w:t>
      </w:r>
    </w:p>
    <w:p w14:paraId="31232FB2" w14:textId="2F2FE2FB" w:rsidR="001033E8" w:rsidRPr="00743B14" w:rsidRDefault="001033E8" w:rsidP="001033E8">
      <w:pPr>
        <w:jc w:val="center"/>
        <w:rPr>
          <w:rFonts w:asciiTheme="minorHAnsi" w:hAnsiTheme="minorHAnsi" w:cstheme="minorHAnsi"/>
          <w:b/>
          <w:sz w:val="22"/>
          <w:szCs w:val="22"/>
        </w:rPr>
      </w:pPr>
      <w:r w:rsidRPr="00743B14">
        <w:rPr>
          <w:rFonts w:asciiTheme="minorHAnsi" w:hAnsiTheme="minorHAnsi" w:cstheme="minorHAnsi"/>
          <w:b/>
          <w:sz w:val="22"/>
          <w:szCs w:val="22"/>
        </w:rPr>
        <w:t xml:space="preserve">DO </w:t>
      </w:r>
      <w:r w:rsidR="00D94AAD" w:rsidRPr="00743B14">
        <w:rPr>
          <w:rFonts w:asciiTheme="minorHAnsi" w:hAnsiTheme="minorHAnsi" w:cstheme="minorHAnsi"/>
          <w:b/>
          <w:sz w:val="22"/>
          <w:szCs w:val="22"/>
        </w:rPr>
        <w:t xml:space="preserve">WYKONANIA </w:t>
      </w:r>
      <w:r w:rsidRPr="00743B14">
        <w:rPr>
          <w:rFonts w:asciiTheme="minorHAnsi" w:hAnsiTheme="minorHAnsi" w:cstheme="minorHAnsi"/>
          <w:b/>
          <w:sz w:val="22"/>
          <w:szCs w:val="22"/>
        </w:rPr>
        <w:t>ZAMÓWIENIA PUBLICZNEGO</w:t>
      </w:r>
    </w:p>
    <w:p w14:paraId="0F5BDB22" w14:textId="4E03B455" w:rsidR="00680B01" w:rsidRPr="00743B14" w:rsidRDefault="00680B01" w:rsidP="004E2466">
      <w:pPr>
        <w:rPr>
          <w:rFonts w:asciiTheme="minorHAnsi" w:hAnsiTheme="minorHAnsi" w:cstheme="minorHAnsi"/>
          <w:b/>
          <w:sz w:val="22"/>
          <w:szCs w:val="22"/>
          <w:lang w:eastAsia="pl-PL"/>
        </w:rPr>
      </w:pPr>
      <w:r w:rsidRPr="00743B14">
        <w:rPr>
          <w:rFonts w:asciiTheme="minorHAnsi" w:hAnsiTheme="minorHAnsi" w:cstheme="minorHAnsi"/>
          <w:b/>
          <w:sz w:val="22"/>
          <w:szCs w:val="22"/>
        </w:rPr>
        <w:t>Cz</w:t>
      </w:r>
      <w:r w:rsidR="004E2466" w:rsidRPr="00743B14">
        <w:rPr>
          <w:rFonts w:asciiTheme="minorHAnsi" w:hAnsiTheme="minorHAnsi" w:cstheme="minorHAnsi"/>
          <w:b/>
          <w:sz w:val="22"/>
          <w:szCs w:val="22"/>
        </w:rPr>
        <w:t>ęść I</w:t>
      </w:r>
    </w:p>
    <w:p w14:paraId="2DE9929C" w14:textId="77777777" w:rsidR="001033E8" w:rsidRPr="00743B14" w:rsidRDefault="001033E8" w:rsidP="001033E8">
      <w:pPr>
        <w:rPr>
          <w:rFonts w:asciiTheme="minorHAnsi" w:hAnsiTheme="minorHAnsi" w:cstheme="minorHAnsi"/>
          <w:sz w:val="22"/>
          <w:szCs w:val="22"/>
        </w:rPr>
      </w:pPr>
    </w:p>
    <w:p w14:paraId="74AA476E" w14:textId="0ABB7514" w:rsidR="001033E8" w:rsidRPr="00743B14" w:rsidRDefault="001033E8" w:rsidP="001033E8">
      <w:pPr>
        <w:jc w:val="both"/>
        <w:rPr>
          <w:rFonts w:asciiTheme="minorHAnsi" w:hAnsiTheme="minorHAnsi" w:cstheme="minorHAnsi"/>
          <w:sz w:val="22"/>
          <w:szCs w:val="22"/>
        </w:rPr>
      </w:pPr>
      <w:r w:rsidRPr="00743B14">
        <w:rPr>
          <w:rFonts w:asciiTheme="minorHAnsi" w:hAnsiTheme="minorHAnsi" w:cstheme="minorHAnsi"/>
          <w:sz w:val="22"/>
          <w:szCs w:val="22"/>
        </w:rPr>
        <w:t>Ubiegając się o zamówienie publiczne pn.</w:t>
      </w:r>
      <w:r w:rsidRPr="00743B14">
        <w:rPr>
          <w:rFonts w:asciiTheme="minorHAnsi" w:hAnsiTheme="minorHAnsi" w:cstheme="minorHAnsi"/>
          <w:b/>
          <w:sz w:val="22"/>
          <w:szCs w:val="22"/>
        </w:rPr>
        <w:t xml:space="preserve"> </w:t>
      </w:r>
      <w:r w:rsidR="00307EC5" w:rsidRPr="00743B14">
        <w:rPr>
          <w:rFonts w:ascii="Calibri" w:hAnsi="Calibri" w:cs="Calibri"/>
          <w:b/>
          <w:sz w:val="22"/>
          <w:szCs w:val="22"/>
          <w:lang w:eastAsia="pl-PL"/>
        </w:rPr>
        <w:t>U</w:t>
      </w:r>
      <w:r w:rsidR="00307EC5" w:rsidRPr="00743B14">
        <w:rPr>
          <w:rFonts w:ascii="Calibri" w:hAnsi="Calibri" w:cs="Calibri"/>
          <w:b/>
          <w:bCs/>
          <w:sz w:val="22"/>
          <w:szCs w:val="22"/>
        </w:rPr>
        <w:t>sługi ochrony fizycznej obiektów, osób i mienia w Narodowym Muzeum Techniki</w:t>
      </w:r>
      <w:r w:rsidRPr="00743B14">
        <w:rPr>
          <w:rFonts w:asciiTheme="minorHAnsi" w:hAnsiTheme="minorHAnsi" w:cstheme="minorHAnsi"/>
          <w:b/>
          <w:i/>
          <w:sz w:val="22"/>
          <w:szCs w:val="22"/>
          <w:lang w:eastAsia="pl-PL"/>
        </w:rPr>
        <w:t>,</w:t>
      </w:r>
      <w:r w:rsidRPr="00743B14">
        <w:rPr>
          <w:rFonts w:asciiTheme="minorHAnsi" w:hAnsiTheme="minorHAnsi" w:cstheme="minorHAnsi"/>
          <w:b/>
          <w:sz w:val="22"/>
          <w:szCs w:val="22"/>
        </w:rPr>
        <w:t xml:space="preserve"> </w:t>
      </w:r>
      <w:r w:rsidRPr="00743B14">
        <w:rPr>
          <w:rFonts w:asciiTheme="minorHAnsi" w:hAnsiTheme="minorHAnsi" w:cstheme="minorHAnsi"/>
          <w:sz w:val="22"/>
          <w:szCs w:val="22"/>
        </w:rPr>
        <w:t xml:space="preserve">oświadczam (y), że dysponuje(my) oraz skieruje(my) do realizacji zamówienia następujące osoby: </w:t>
      </w:r>
    </w:p>
    <w:p w14:paraId="20153504" w14:textId="77777777" w:rsidR="004E2466" w:rsidRPr="00743B14" w:rsidRDefault="004E2466" w:rsidP="001033E8">
      <w:pPr>
        <w:rPr>
          <w:rFonts w:asciiTheme="minorHAnsi" w:hAnsiTheme="minorHAnsi" w:cstheme="minorHAnsi"/>
          <w:sz w:val="22"/>
          <w:szCs w:val="22"/>
        </w:rPr>
      </w:pPr>
    </w:p>
    <w:tbl>
      <w:tblPr>
        <w:tblW w:w="4749" w:type="pct"/>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074"/>
        <w:gridCol w:w="2404"/>
        <w:gridCol w:w="2082"/>
        <w:gridCol w:w="2045"/>
      </w:tblGrid>
      <w:tr w:rsidR="00743B14" w:rsidRPr="00743B14" w14:paraId="07D28E9E" w14:textId="77777777" w:rsidTr="00675834">
        <w:trPr>
          <w:trHeight w:val="878"/>
        </w:trPr>
        <w:tc>
          <w:tcPr>
            <w:tcW w:w="1205" w:type="pct"/>
            <w:tcBorders>
              <w:top w:val="single" w:sz="4" w:space="0" w:color="000000"/>
              <w:left w:val="single" w:sz="4" w:space="0" w:color="000000"/>
              <w:bottom w:val="single" w:sz="4" w:space="0" w:color="000000"/>
              <w:right w:val="single" w:sz="4" w:space="0" w:color="000000"/>
            </w:tcBorders>
            <w:vAlign w:val="center"/>
            <w:hideMark/>
          </w:tcPr>
          <w:p w14:paraId="30D2C675" w14:textId="77777777" w:rsidR="004E2466" w:rsidRPr="00743B14" w:rsidRDefault="004E2466" w:rsidP="00434BB0">
            <w:pPr>
              <w:spacing w:line="256" w:lineRule="auto"/>
              <w:jc w:val="center"/>
              <w:rPr>
                <w:rFonts w:asciiTheme="minorHAnsi" w:hAnsiTheme="minorHAnsi" w:cstheme="minorHAnsi"/>
                <w:b/>
                <w:sz w:val="22"/>
                <w:szCs w:val="22"/>
              </w:rPr>
            </w:pPr>
            <w:r w:rsidRPr="00743B14">
              <w:rPr>
                <w:rFonts w:asciiTheme="minorHAnsi" w:hAnsiTheme="minorHAnsi" w:cstheme="minorHAnsi"/>
                <w:b/>
                <w:sz w:val="22"/>
                <w:szCs w:val="22"/>
              </w:rPr>
              <w:t>Imię i nazwisko Zakres wykonywanych czynności</w:t>
            </w:r>
          </w:p>
        </w:tc>
        <w:tc>
          <w:tcPr>
            <w:tcW w:w="1397" w:type="pct"/>
            <w:tcBorders>
              <w:top w:val="single" w:sz="4" w:space="0" w:color="000000"/>
              <w:left w:val="single" w:sz="4" w:space="0" w:color="000000"/>
              <w:bottom w:val="single" w:sz="4" w:space="0" w:color="000000"/>
              <w:right w:val="single" w:sz="4" w:space="0" w:color="000000"/>
            </w:tcBorders>
            <w:vAlign w:val="center"/>
            <w:hideMark/>
          </w:tcPr>
          <w:p w14:paraId="21143E4A" w14:textId="77777777" w:rsidR="004E2466" w:rsidRPr="00743B14" w:rsidRDefault="004E2466" w:rsidP="00434BB0">
            <w:pPr>
              <w:spacing w:line="256" w:lineRule="auto"/>
              <w:jc w:val="center"/>
              <w:rPr>
                <w:rFonts w:asciiTheme="minorHAnsi" w:hAnsiTheme="minorHAnsi" w:cstheme="minorHAnsi"/>
                <w:b/>
                <w:sz w:val="22"/>
                <w:szCs w:val="22"/>
              </w:rPr>
            </w:pPr>
            <w:r w:rsidRPr="00743B14">
              <w:rPr>
                <w:rFonts w:asciiTheme="minorHAnsi" w:hAnsiTheme="minorHAnsi" w:cstheme="minorHAnsi"/>
                <w:b/>
                <w:sz w:val="22"/>
                <w:szCs w:val="22"/>
              </w:rPr>
              <w:t>Posiadane kwalifikacje zawodowe</w:t>
            </w:r>
          </w:p>
          <w:p w14:paraId="20A650CF" w14:textId="77777777" w:rsidR="004E2466" w:rsidRPr="00743B14" w:rsidRDefault="004E2466" w:rsidP="00434BB0">
            <w:pPr>
              <w:spacing w:line="256" w:lineRule="auto"/>
              <w:jc w:val="center"/>
              <w:rPr>
                <w:rFonts w:asciiTheme="minorHAnsi" w:hAnsiTheme="minorHAnsi" w:cstheme="minorHAnsi"/>
                <w:b/>
                <w:sz w:val="22"/>
                <w:szCs w:val="22"/>
              </w:rPr>
            </w:pPr>
            <w:r w:rsidRPr="00743B14">
              <w:rPr>
                <w:rFonts w:asciiTheme="minorHAnsi" w:hAnsiTheme="minorHAnsi" w:cstheme="minorHAnsi"/>
                <w:b/>
                <w:sz w:val="22"/>
                <w:szCs w:val="22"/>
              </w:rPr>
              <w:t>(uprawnienia)</w:t>
            </w:r>
          </w:p>
        </w:tc>
        <w:tc>
          <w:tcPr>
            <w:tcW w:w="1210" w:type="pct"/>
            <w:tcBorders>
              <w:top w:val="single" w:sz="4" w:space="0" w:color="000000"/>
              <w:left w:val="single" w:sz="4" w:space="0" w:color="000000"/>
              <w:bottom w:val="single" w:sz="4" w:space="0" w:color="000000"/>
              <w:right w:val="single" w:sz="4" w:space="0" w:color="000000"/>
            </w:tcBorders>
            <w:vAlign w:val="center"/>
            <w:hideMark/>
          </w:tcPr>
          <w:p w14:paraId="2776EA52" w14:textId="77777777" w:rsidR="004E2466" w:rsidRPr="00743B14" w:rsidRDefault="004E2466" w:rsidP="00434BB0">
            <w:pPr>
              <w:spacing w:line="256" w:lineRule="auto"/>
              <w:jc w:val="center"/>
              <w:rPr>
                <w:rFonts w:asciiTheme="minorHAnsi" w:hAnsiTheme="minorHAnsi" w:cstheme="minorHAnsi"/>
                <w:b/>
                <w:sz w:val="22"/>
                <w:szCs w:val="22"/>
              </w:rPr>
            </w:pPr>
            <w:r w:rsidRPr="00743B14">
              <w:rPr>
                <w:rFonts w:asciiTheme="minorHAnsi" w:hAnsiTheme="minorHAnsi" w:cstheme="minorHAnsi"/>
                <w:b/>
                <w:sz w:val="22"/>
                <w:szCs w:val="22"/>
              </w:rPr>
              <w:t>Doświadczenie</w:t>
            </w:r>
          </w:p>
        </w:tc>
        <w:tc>
          <w:tcPr>
            <w:tcW w:w="1188" w:type="pct"/>
            <w:tcBorders>
              <w:top w:val="single" w:sz="4" w:space="0" w:color="000000"/>
              <w:left w:val="single" w:sz="4" w:space="0" w:color="000000"/>
              <w:bottom w:val="single" w:sz="4" w:space="0" w:color="000000"/>
              <w:right w:val="single" w:sz="4" w:space="0" w:color="000000"/>
            </w:tcBorders>
            <w:vAlign w:val="center"/>
            <w:hideMark/>
          </w:tcPr>
          <w:p w14:paraId="18080C74" w14:textId="77777777" w:rsidR="004E2466" w:rsidRPr="00743B14" w:rsidRDefault="004E2466" w:rsidP="00434BB0">
            <w:pPr>
              <w:spacing w:line="256" w:lineRule="auto"/>
              <w:jc w:val="center"/>
              <w:rPr>
                <w:rFonts w:asciiTheme="minorHAnsi" w:hAnsiTheme="minorHAnsi" w:cstheme="minorHAnsi"/>
                <w:b/>
                <w:sz w:val="22"/>
                <w:szCs w:val="22"/>
              </w:rPr>
            </w:pPr>
            <w:r w:rsidRPr="00743B14">
              <w:rPr>
                <w:rFonts w:asciiTheme="minorHAnsi" w:hAnsiTheme="minorHAnsi" w:cstheme="minorHAnsi"/>
                <w:b/>
                <w:sz w:val="22"/>
                <w:szCs w:val="22"/>
              </w:rPr>
              <w:t>Podstawa do dysponowania osobami</w:t>
            </w:r>
          </w:p>
        </w:tc>
      </w:tr>
      <w:tr w:rsidR="00743B14" w:rsidRPr="00743B14" w14:paraId="663D4CC5" w14:textId="77777777" w:rsidTr="00675834">
        <w:trPr>
          <w:trHeight w:val="726"/>
        </w:trPr>
        <w:tc>
          <w:tcPr>
            <w:tcW w:w="1205" w:type="pct"/>
            <w:tcBorders>
              <w:top w:val="single" w:sz="4" w:space="0" w:color="000000"/>
              <w:left w:val="single" w:sz="4" w:space="0" w:color="000000"/>
              <w:bottom w:val="single" w:sz="4" w:space="0" w:color="000000"/>
              <w:right w:val="single" w:sz="4" w:space="0" w:color="000000"/>
            </w:tcBorders>
            <w:vAlign w:val="center"/>
          </w:tcPr>
          <w:p w14:paraId="33B5FA06" w14:textId="77777777" w:rsidR="004E2466" w:rsidRPr="00743B14" w:rsidRDefault="004E2466" w:rsidP="00434BB0">
            <w:pPr>
              <w:spacing w:line="256" w:lineRule="auto"/>
              <w:rPr>
                <w:rFonts w:asciiTheme="minorHAnsi" w:hAnsiTheme="minorHAnsi" w:cstheme="minorHAnsi"/>
                <w:sz w:val="22"/>
                <w:szCs w:val="22"/>
              </w:rPr>
            </w:pPr>
          </w:p>
        </w:tc>
        <w:tc>
          <w:tcPr>
            <w:tcW w:w="1397" w:type="pct"/>
            <w:tcBorders>
              <w:top w:val="single" w:sz="4" w:space="0" w:color="000000"/>
              <w:left w:val="single" w:sz="4" w:space="0" w:color="000000"/>
              <w:bottom w:val="single" w:sz="4" w:space="0" w:color="000000"/>
              <w:right w:val="single" w:sz="4" w:space="0" w:color="000000"/>
            </w:tcBorders>
          </w:tcPr>
          <w:p w14:paraId="67457B9D" w14:textId="77777777" w:rsidR="004E2466" w:rsidRPr="00743B14" w:rsidRDefault="004E2466" w:rsidP="00434BB0">
            <w:pPr>
              <w:autoSpaceDE w:val="0"/>
              <w:autoSpaceDN w:val="0"/>
              <w:adjustRightInd w:val="0"/>
              <w:spacing w:line="276" w:lineRule="auto"/>
              <w:contextualSpacing/>
              <w:jc w:val="both"/>
              <w:rPr>
                <w:rFonts w:ascii="Calibri" w:hAnsi="Calibri" w:cs="Calibri"/>
                <w:sz w:val="22"/>
                <w:szCs w:val="22"/>
                <w:lang w:eastAsia="pl-PL"/>
              </w:rPr>
            </w:pPr>
            <w:r w:rsidRPr="00743B14">
              <w:rPr>
                <w:rFonts w:ascii="Calibri" w:hAnsi="Calibri" w:cs="Calibri"/>
                <w:b/>
                <w:bCs/>
                <w:sz w:val="22"/>
                <w:szCs w:val="22"/>
                <w:lang w:eastAsia="pl-PL"/>
              </w:rPr>
              <w:t>osobą</w:t>
            </w:r>
            <w:r w:rsidRPr="00743B14">
              <w:rPr>
                <w:rFonts w:ascii="Calibri" w:hAnsi="Calibri" w:cs="Calibri"/>
                <w:sz w:val="22"/>
                <w:szCs w:val="22"/>
                <w:lang w:eastAsia="pl-PL"/>
              </w:rPr>
              <w:t xml:space="preserve"> wpisaną na listę kwalifikowanych pracowników ochrony fizycznej </w:t>
            </w:r>
          </w:p>
          <w:p w14:paraId="6FA42227" w14:textId="77777777" w:rsidR="004E2466" w:rsidRPr="00743B14" w:rsidRDefault="004E2466" w:rsidP="00434BB0">
            <w:pPr>
              <w:spacing w:line="256" w:lineRule="auto"/>
              <w:rPr>
                <w:rFonts w:asciiTheme="minorHAnsi" w:hAnsiTheme="minorHAnsi" w:cstheme="minorHAnsi"/>
                <w:sz w:val="22"/>
                <w:szCs w:val="22"/>
              </w:rPr>
            </w:pPr>
          </w:p>
        </w:tc>
        <w:tc>
          <w:tcPr>
            <w:tcW w:w="1210" w:type="pct"/>
            <w:tcBorders>
              <w:top w:val="single" w:sz="4" w:space="0" w:color="000000"/>
              <w:left w:val="single" w:sz="4" w:space="0" w:color="000000"/>
              <w:bottom w:val="single" w:sz="4" w:space="0" w:color="000000"/>
              <w:right w:val="single" w:sz="4" w:space="0" w:color="000000"/>
            </w:tcBorders>
          </w:tcPr>
          <w:p w14:paraId="06BF367F" w14:textId="77777777" w:rsidR="004E2466" w:rsidRPr="00743B14" w:rsidRDefault="004E2466" w:rsidP="00434BB0">
            <w:pPr>
              <w:spacing w:line="256" w:lineRule="auto"/>
              <w:rPr>
                <w:rFonts w:ascii="Calibri" w:hAnsi="Calibri" w:cs="Calibri"/>
                <w:sz w:val="16"/>
                <w:szCs w:val="16"/>
              </w:rPr>
            </w:pPr>
            <w:r w:rsidRPr="00743B14">
              <w:rPr>
                <w:rFonts w:ascii="Calibri" w:hAnsi="Calibri" w:cs="Calibri"/>
                <w:sz w:val="16"/>
                <w:szCs w:val="16"/>
              </w:rPr>
              <w:t xml:space="preserve">Posiada </w:t>
            </w:r>
          </w:p>
          <w:p w14:paraId="709A5138" w14:textId="40020F6C" w:rsidR="004E2466" w:rsidRPr="00743B14" w:rsidRDefault="004E2466" w:rsidP="00434BB0">
            <w:pPr>
              <w:spacing w:line="256" w:lineRule="auto"/>
              <w:rPr>
                <w:rFonts w:ascii="Calibri" w:hAnsi="Calibri" w:cs="Calibri"/>
                <w:sz w:val="16"/>
                <w:szCs w:val="16"/>
              </w:rPr>
            </w:pPr>
            <w:r w:rsidRPr="00743B14">
              <w:rPr>
                <w:rFonts w:ascii="Calibri" w:hAnsi="Calibri" w:cs="Calibri"/>
                <w:sz w:val="16"/>
                <w:szCs w:val="16"/>
              </w:rPr>
              <w:t xml:space="preserve">co najmniej </w:t>
            </w:r>
            <w:del w:id="15" w:author="Paweł Cieślik" w:date="2025-12-10T13:38:00Z" w16du:dateUtc="2025-12-10T12:38:00Z">
              <w:r w:rsidRPr="00743B14" w:rsidDel="001A4299">
                <w:rPr>
                  <w:rFonts w:ascii="Calibri" w:hAnsi="Calibri" w:cs="Calibri"/>
                  <w:sz w:val="16"/>
                  <w:szCs w:val="16"/>
                </w:rPr>
                <w:delText>dw</w:delText>
              </w:r>
            </w:del>
            <w:ins w:id="16" w:author="Paweł Cieślik" w:date="2025-12-10T13:42:00Z" w16du:dateUtc="2025-12-10T12:42:00Z">
              <w:r w:rsidR="0008483D">
                <w:rPr>
                  <w:rFonts w:ascii="Calibri" w:hAnsi="Calibri" w:cs="Calibri"/>
                  <w:sz w:val="16"/>
                  <w:szCs w:val="16"/>
                </w:rPr>
                <w:t>dwu</w:t>
              </w:r>
            </w:ins>
            <w:del w:id="17" w:author="Paweł Cieślik" w:date="2025-12-10T13:38:00Z" w16du:dateUtc="2025-12-10T12:38:00Z">
              <w:r w:rsidRPr="00743B14" w:rsidDel="001A4299">
                <w:rPr>
                  <w:rFonts w:ascii="Calibri" w:hAnsi="Calibri" w:cs="Calibri"/>
                  <w:sz w:val="16"/>
                  <w:szCs w:val="16"/>
                </w:rPr>
                <w:delText>u</w:delText>
              </w:r>
            </w:del>
            <w:r w:rsidRPr="00743B14">
              <w:rPr>
                <w:rFonts w:ascii="Calibri" w:hAnsi="Calibri" w:cs="Calibri"/>
                <w:sz w:val="16"/>
                <w:szCs w:val="16"/>
              </w:rPr>
              <w:t>letnie</w:t>
            </w:r>
          </w:p>
          <w:p w14:paraId="6B2ABC30" w14:textId="77777777" w:rsidR="004E2466" w:rsidRPr="00743B14" w:rsidRDefault="004E2466" w:rsidP="00434BB0">
            <w:pPr>
              <w:spacing w:line="256" w:lineRule="auto"/>
              <w:rPr>
                <w:rFonts w:asciiTheme="minorHAnsi" w:hAnsiTheme="minorHAnsi" w:cstheme="minorHAnsi"/>
                <w:sz w:val="16"/>
                <w:szCs w:val="16"/>
              </w:rPr>
            </w:pPr>
            <w:r w:rsidRPr="00743B14">
              <w:rPr>
                <w:rFonts w:ascii="Calibri" w:hAnsi="Calibri" w:cs="Calibri"/>
                <w:sz w:val="16"/>
                <w:szCs w:val="16"/>
              </w:rPr>
              <w:t xml:space="preserve">doświadczenie w nadzorowaniu pracowników ochrony w muzeum rejestrowanym wpisanym do Państwowego Rejestru Muzeów, o którym mowa w art. 13 i nast. ustawy z dnia 21 listopada 1996 r. o muzeach </w:t>
            </w:r>
          </w:p>
        </w:tc>
        <w:tc>
          <w:tcPr>
            <w:tcW w:w="1188" w:type="pct"/>
            <w:tcBorders>
              <w:top w:val="single" w:sz="4" w:space="0" w:color="000000"/>
              <w:left w:val="single" w:sz="4" w:space="0" w:color="000000"/>
              <w:bottom w:val="single" w:sz="4" w:space="0" w:color="000000"/>
              <w:right w:val="single" w:sz="4" w:space="0" w:color="000000"/>
            </w:tcBorders>
          </w:tcPr>
          <w:p w14:paraId="61827E8A" w14:textId="77777777" w:rsidR="004E2466" w:rsidRPr="00743B14" w:rsidRDefault="004E2466" w:rsidP="00434BB0">
            <w:pPr>
              <w:spacing w:line="256" w:lineRule="auto"/>
              <w:rPr>
                <w:rFonts w:asciiTheme="minorHAnsi" w:hAnsiTheme="minorHAnsi" w:cstheme="minorHAnsi"/>
                <w:sz w:val="22"/>
                <w:szCs w:val="22"/>
              </w:rPr>
            </w:pPr>
          </w:p>
        </w:tc>
      </w:tr>
      <w:tr w:rsidR="00743B14" w:rsidRPr="00743B14" w14:paraId="343DD30A" w14:textId="77777777" w:rsidTr="00675834">
        <w:trPr>
          <w:trHeight w:val="700"/>
        </w:trPr>
        <w:tc>
          <w:tcPr>
            <w:tcW w:w="1205" w:type="pct"/>
            <w:tcBorders>
              <w:top w:val="single" w:sz="4" w:space="0" w:color="000000"/>
              <w:left w:val="single" w:sz="4" w:space="0" w:color="000000"/>
              <w:bottom w:val="single" w:sz="4" w:space="0" w:color="000000"/>
              <w:right w:val="single" w:sz="4" w:space="0" w:color="000000"/>
            </w:tcBorders>
            <w:vAlign w:val="center"/>
          </w:tcPr>
          <w:p w14:paraId="58B71D32" w14:textId="77777777" w:rsidR="004E2466" w:rsidRPr="00743B14" w:rsidRDefault="004E2466" w:rsidP="00434BB0">
            <w:pPr>
              <w:spacing w:line="256" w:lineRule="auto"/>
              <w:rPr>
                <w:rFonts w:asciiTheme="minorHAnsi" w:hAnsiTheme="minorHAnsi" w:cstheme="minorHAnsi"/>
                <w:sz w:val="22"/>
                <w:szCs w:val="22"/>
              </w:rPr>
            </w:pPr>
          </w:p>
        </w:tc>
        <w:tc>
          <w:tcPr>
            <w:tcW w:w="1397" w:type="pct"/>
            <w:tcBorders>
              <w:top w:val="single" w:sz="4" w:space="0" w:color="000000"/>
              <w:left w:val="single" w:sz="4" w:space="0" w:color="000000"/>
              <w:bottom w:val="single" w:sz="4" w:space="0" w:color="000000"/>
              <w:right w:val="single" w:sz="4" w:space="0" w:color="000000"/>
            </w:tcBorders>
          </w:tcPr>
          <w:p w14:paraId="03E7FC22" w14:textId="77777777" w:rsidR="004E2466" w:rsidRPr="00743B14" w:rsidRDefault="004E2466" w:rsidP="00434BB0">
            <w:pPr>
              <w:spacing w:line="256" w:lineRule="auto"/>
              <w:rPr>
                <w:rFonts w:asciiTheme="minorHAnsi" w:hAnsiTheme="minorHAnsi" w:cstheme="minorHAnsi"/>
                <w:sz w:val="22"/>
                <w:szCs w:val="22"/>
              </w:rPr>
            </w:pPr>
          </w:p>
        </w:tc>
        <w:tc>
          <w:tcPr>
            <w:tcW w:w="1210" w:type="pct"/>
            <w:tcBorders>
              <w:top w:val="single" w:sz="4" w:space="0" w:color="000000"/>
              <w:left w:val="single" w:sz="4" w:space="0" w:color="000000"/>
              <w:bottom w:val="single" w:sz="4" w:space="0" w:color="000000"/>
              <w:right w:val="single" w:sz="4" w:space="0" w:color="000000"/>
            </w:tcBorders>
          </w:tcPr>
          <w:p w14:paraId="75C04637" w14:textId="77777777" w:rsidR="004E2466" w:rsidRPr="00743B14" w:rsidRDefault="004E2466" w:rsidP="00434BB0">
            <w:pPr>
              <w:autoSpaceDE w:val="0"/>
              <w:autoSpaceDN w:val="0"/>
              <w:adjustRightInd w:val="0"/>
              <w:spacing w:line="276" w:lineRule="auto"/>
              <w:contextualSpacing/>
              <w:jc w:val="both"/>
              <w:rPr>
                <w:rFonts w:ascii="Calibri" w:hAnsi="Calibri" w:cs="Calibri"/>
                <w:bCs/>
                <w:sz w:val="16"/>
                <w:szCs w:val="16"/>
                <w:lang w:eastAsia="pl-PL"/>
              </w:rPr>
            </w:pPr>
            <w:r w:rsidRPr="00743B14">
              <w:rPr>
                <w:rFonts w:ascii="Calibri" w:hAnsi="Calibri" w:cs="Calibri"/>
                <w:sz w:val="16"/>
                <w:szCs w:val="16"/>
                <w:lang w:eastAsia="pl-PL"/>
              </w:rPr>
              <w:t xml:space="preserve">posiada </w:t>
            </w:r>
            <w:r w:rsidRPr="00743B14">
              <w:rPr>
                <w:rFonts w:ascii="Calibri" w:hAnsi="Calibri" w:cs="Calibri"/>
                <w:sz w:val="16"/>
                <w:szCs w:val="16"/>
              </w:rPr>
              <w:t xml:space="preserve">co najmniej dwuletnie doświadczenie pracy w </w:t>
            </w:r>
            <w:r w:rsidRPr="00743B14">
              <w:rPr>
                <w:rFonts w:ascii="Calibri" w:hAnsi="Calibri" w:cs="Calibri"/>
                <w:bCs/>
                <w:sz w:val="16"/>
                <w:szCs w:val="16"/>
              </w:rPr>
              <w:t>muzeum rejestrowanym wpisanym do Państwowego Rejestru Muzeów, o którym mowa w art. 13 i nast. ustawy o muzeach</w:t>
            </w:r>
            <w:r w:rsidRPr="00743B14">
              <w:rPr>
                <w:rFonts w:ascii="Calibri" w:hAnsi="Calibri" w:cs="Calibri"/>
                <w:bCs/>
                <w:sz w:val="16"/>
                <w:szCs w:val="16"/>
                <w:lang w:eastAsia="pl-PL"/>
              </w:rPr>
              <w:t>;</w:t>
            </w:r>
          </w:p>
          <w:p w14:paraId="6C52B014" w14:textId="77777777" w:rsidR="004E2466" w:rsidRPr="00743B14" w:rsidRDefault="004E2466" w:rsidP="00434BB0">
            <w:pPr>
              <w:spacing w:line="256" w:lineRule="auto"/>
              <w:rPr>
                <w:rFonts w:asciiTheme="minorHAnsi" w:hAnsiTheme="minorHAnsi" w:cstheme="minorHAnsi"/>
                <w:sz w:val="16"/>
                <w:szCs w:val="16"/>
              </w:rPr>
            </w:pPr>
          </w:p>
        </w:tc>
        <w:tc>
          <w:tcPr>
            <w:tcW w:w="1188" w:type="pct"/>
            <w:tcBorders>
              <w:top w:val="single" w:sz="4" w:space="0" w:color="000000"/>
              <w:left w:val="single" w:sz="4" w:space="0" w:color="000000"/>
              <w:bottom w:val="single" w:sz="4" w:space="0" w:color="000000"/>
              <w:right w:val="single" w:sz="4" w:space="0" w:color="000000"/>
            </w:tcBorders>
          </w:tcPr>
          <w:p w14:paraId="3B39D219" w14:textId="77777777" w:rsidR="004E2466" w:rsidRPr="00743B14" w:rsidRDefault="004E2466" w:rsidP="00434BB0">
            <w:pPr>
              <w:spacing w:line="256" w:lineRule="auto"/>
              <w:rPr>
                <w:rFonts w:asciiTheme="minorHAnsi" w:hAnsiTheme="minorHAnsi" w:cstheme="minorHAnsi"/>
                <w:sz w:val="22"/>
                <w:szCs w:val="22"/>
              </w:rPr>
            </w:pPr>
          </w:p>
        </w:tc>
      </w:tr>
      <w:tr w:rsidR="00743B14" w:rsidRPr="00743B14" w14:paraId="38079A7F" w14:textId="77777777" w:rsidTr="00553845">
        <w:trPr>
          <w:trHeight w:val="700"/>
        </w:trPr>
        <w:tc>
          <w:tcPr>
            <w:tcW w:w="1205" w:type="pct"/>
            <w:tcBorders>
              <w:top w:val="single" w:sz="4" w:space="0" w:color="000000"/>
              <w:left w:val="single" w:sz="4" w:space="0" w:color="000000"/>
              <w:bottom w:val="single" w:sz="4" w:space="0" w:color="000000"/>
              <w:right w:val="single" w:sz="4" w:space="0" w:color="000000"/>
            </w:tcBorders>
            <w:vAlign w:val="center"/>
          </w:tcPr>
          <w:p w14:paraId="6794CC74" w14:textId="77777777" w:rsidR="00553845" w:rsidRPr="00743B14" w:rsidRDefault="00553845" w:rsidP="00434BB0">
            <w:pPr>
              <w:spacing w:line="256" w:lineRule="auto"/>
              <w:rPr>
                <w:rFonts w:asciiTheme="minorHAnsi" w:hAnsiTheme="minorHAnsi" w:cstheme="minorHAnsi"/>
                <w:sz w:val="22"/>
                <w:szCs w:val="22"/>
              </w:rPr>
            </w:pPr>
          </w:p>
        </w:tc>
        <w:tc>
          <w:tcPr>
            <w:tcW w:w="1397" w:type="pct"/>
            <w:tcBorders>
              <w:top w:val="single" w:sz="4" w:space="0" w:color="000000"/>
              <w:left w:val="single" w:sz="4" w:space="0" w:color="000000"/>
              <w:bottom w:val="single" w:sz="4" w:space="0" w:color="000000"/>
              <w:right w:val="single" w:sz="4" w:space="0" w:color="000000"/>
            </w:tcBorders>
          </w:tcPr>
          <w:p w14:paraId="52746AA3" w14:textId="77777777" w:rsidR="00553845" w:rsidRPr="00743B14" w:rsidRDefault="00553845" w:rsidP="00434BB0">
            <w:pPr>
              <w:spacing w:line="256" w:lineRule="auto"/>
              <w:rPr>
                <w:rFonts w:asciiTheme="minorHAnsi" w:hAnsiTheme="minorHAnsi" w:cstheme="minorHAnsi"/>
                <w:sz w:val="22"/>
                <w:szCs w:val="22"/>
              </w:rPr>
            </w:pPr>
          </w:p>
        </w:tc>
        <w:tc>
          <w:tcPr>
            <w:tcW w:w="1210" w:type="pct"/>
            <w:tcBorders>
              <w:top w:val="single" w:sz="4" w:space="0" w:color="000000"/>
              <w:left w:val="single" w:sz="4" w:space="0" w:color="000000"/>
              <w:bottom w:val="single" w:sz="4" w:space="0" w:color="000000"/>
              <w:right w:val="single" w:sz="4" w:space="0" w:color="000000"/>
            </w:tcBorders>
          </w:tcPr>
          <w:p w14:paraId="572BC9A7" w14:textId="77777777" w:rsidR="00553845" w:rsidRPr="00743B14" w:rsidRDefault="00553845" w:rsidP="00434BB0">
            <w:pPr>
              <w:autoSpaceDE w:val="0"/>
              <w:autoSpaceDN w:val="0"/>
              <w:adjustRightInd w:val="0"/>
              <w:spacing w:line="276" w:lineRule="auto"/>
              <w:contextualSpacing/>
              <w:jc w:val="both"/>
              <w:rPr>
                <w:rFonts w:ascii="Calibri" w:hAnsi="Calibri" w:cs="Calibri"/>
                <w:sz w:val="16"/>
                <w:szCs w:val="16"/>
                <w:lang w:eastAsia="pl-PL"/>
              </w:rPr>
            </w:pPr>
            <w:r w:rsidRPr="00743B14">
              <w:rPr>
                <w:rFonts w:ascii="Calibri" w:hAnsi="Calibri" w:cs="Calibri"/>
                <w:sz w:val="16"/>
                <w:szCs w:val="16"/>
                <w:lang w:eastAsia="pl-PL"/>
              </w:rPr>
              <w:t>posiada co najmniej dwuletnie doświadczenie pracy w muzeum rejestrowanym wpisanym do Państwowego Rejestru Muzeów, o którym mowa w art. 13 i nast. ustawy o muzeach;</w:t>
            </w:r>
          </w:p>
          <w:p w14:paraId="45E3EEB9" w14:textId="77777777" w:rsidR="00553845" w:rsidRPr="00743B14" w:rsidRDefault="00553845" w:rsidP="00553845">
            <w:pPr>
              <w:autoSpaceDE w:val="0"/>
              <w:autoSpaceDN w:val="0"/>
              <w:adjustRightInd w:val="0"/>
              <w:spacing w:line="276" w:lineRule="auto"/>
              <w:contextualSpacing/>
              <w:jc w:val="both"/>
              <w:rPr>
                <w:rFonts w:ascii="Calibri" w:hAnsi="Calibri" w:cs="Calibri"/>
                <w:sz w:val="16"/>
                <w:szCs w:val="16"/>
                <w:lang w:eastAsia="pl-PL"/>
              </w:rPr>
            </w:pPr>
          </w:p>
        </w:tc>
        <w:tc>
          <w:tcPr>
            <w:tcW w:w="1188" w:type="pct"/>
            <w:tcBorders>
              <w:top w:val="single" w:sz="4" w:space="0" w:color="000000"/>
              <w:left w:val="single" w:sz="4" w:space="0" w:color="000000"/>
              <w:bottom w:val="single" w:sz="4" w:space="0" w:color="000000"/>
              <w:right w:val="single" w:sz="4" w:space="0" w:color="000000"/>
            </w:tcBorders>
          </w:tcPr>
          <w:p w14:paraId="544A0DFE" w14:textId="77777777" w:rsidR="00553845" w:rsidRPr="00743B14" w:rsidRDefault="00553845" w:rsidP="00434BB0">
            <w:pPr>
              <w:spacing w:line="256" w:lineRule="auto"/>
              <w:rPr>
                <w:rFonts w:asciiTheme="minorHAnsi" w:hAnsiTheme="minorHAnsi" w:cstheme="minorHAnsi"/>
                <w:sz w:val="22"/>
                <w:szCs w:val="22"/>
              </w:rPr>
            </w:pPr>
          </w:p>
        </w:tc>
      </w:tr>
      <w:tr w:rsidR="00743B14" w:rsidRPr="00743B14" w14:paraId="1C971F93" w14:textId="77777777" w:rsidTr="00553845">
        <w:trPr>
          <w:trHeight w:val="700"/>
        </w:trPr>
        <w:tc>
          <w:tcPr>
            <w:tcW w:w="1205" w:type="pct"/>
            <w:tcBorders>
              <w:top w:val="single" w:sz="4" w:space="0" w:color="000000"/>
              <w:left w:val="single" w:sz="4" w:space="0" w:color="000000"/>
              <w:bottom w:val="single" w:sz="4" w:space="0" w:color="000000"/>
              <w:right w:val="single" w:sz="4" w:space="0" w:color="000000"/>
            </w:tcBorders>
            <w:vAlign w:val="center"/>
          </w:tcPr>
          <w:p w14:paraId="63B17E6E" w14:textId="77777777" w:rsidR="00553845" w:rsidRPr="00743B14" w:rsidRDefault="00553845" w:rsidP="00434BB0">
            <w:pPr>
              <w:spacing w:line="256" w:lineRule="auto"/>
              <w:rPr>
                <w:rFonts w:asciiTheme="minorHAnsi" w:hAnsiTheme="minorHAnsi" w:cstheme="minorHAnsi"/>
                <w:sz w:val="22"/>
                <w:szCs w:val="22"/>
              </w:rPr>
            </w:pPr>
          </w:p>
        </w:tc>
        <w:tc>
          <w:tcPr>
            <w:tcW w:w="1397" w:type="pct"/>
            <w:tcBorders>
              <w:top w:val="single" w:sz="4" w:space="0" w:color="000000"/>
              <w:left w:val="single" w:sz="4" w:space="0" w:color="000000"/>
              <w:bottom w:val="single" w:sz="4" w:space="0" w:color="000000"/>
              <w:right w:val="single" w:sz="4" w:space="0" w:color="000000"/>
            </w:tcBorders>
          </w:tcPr>
          <w:p w14:paraId="2B4C2E62" w14:textId="77777777" w:rsidR="00553845" w:rsidRPr="00743B14" w:rsidRDefault="00553845" w:rsidP="00434BB0">
            <w:pPr>
              <w:spacing w:line="256" w:lineRule="auto"/>
              <w:rPr>
                <w:rFonts w:asciiTheme="minorHAnsi" w:hAnsiTheme="minorHAnsi" w:cstheme="minorHAnsi"/>
                <w:sz w:val="22"/>
                <w:szCs w:val="22"/>
              </w:rPr>
            </w:pPr>
          </w:p>
        </w:tc>
        <w:tc>
          <w:tcPr>
            <w:tcW w:w="1210" w:type="pct"/>
            <w:tcBorders>
              <w:top w:val="single" w:sz="4" w:space="0" w:color="000000"/>
              <w:left w:val="single" w:sz="4" w:space="0" w:color="000000"/>
              <w:bottom w:val="single" w:sz="4" w:space="0" w:color="000000"/>
              <w:right w:val="single" w:sz="4" w:space="0" w:color="000000"/>
            </w:tcBorders>
          </w:tcPr>
          <w:p w14:paraId="249C3913" w14:textId="77777777" w:rsidR="00553845" w:rsidRPr="00743B14" w:rsidRDefault="00553845" w:rsidP="00434BB0">
            <w:pPr>
              <w:autoSpaceDE w:val="0"/>
              <w:autoSpaceDN w:val="0"/>
              <w:adjustRightInd w:val="0"/>
              <w:spacing w:line="276" w:lineRule="auto"/>
              <w:contextualSpacing/>
              <w:jc w:val="both"/>
              <w:rPr>
                <w:rFonts w:ascii="Calibri" w:hAnsi="Calibri" w:cs="Calibri"/>
                <w:sz w:val="16"/>
                <w:szCs w:val="16"/>
                <w:lang w:eastAsia="pl-PL"/>
              </w:rPr>
            </w:pPr>
            <w:r w:rsidRPr="00743B14">
              <w:rPr>
                <w:rFonts w:ascii="Calibri" w:hAnsi="Calibri" w:cs="Calibri"/>
                <w:sz w:val="16"/>
                <w:szCs w:val="16"/>
                <w:lang w:eastAsia="pl-PL"/>
              </w:rPr>
              <w:t>posiada co najmniej dwuletnie doświadczenie pracy w muzeum rejestrowanym wpisanym do Państwowego Rejestru Muzeów, o którym mowa w art. 13 i nast. ustawy o muzeach;</w:t>
            </w:r>
          </w:p>
          <w:p w14:paraId="18464EB8" w14:textId="77777777" w:rsidR="00553845" w:rsidRPr="00743B14" w:rsidRDefault="00553845" w:rsidP="00553845">
            <w:pPr>
              <w:autoSpaceDE w:val="0"/>
              <w:autoSpaceDN w:val="0"/>
              <w:adjustRightInd w:val="0"/>
              <w:spacing w:line="276" w:lineRule="auto"/>
              <w:contextualSpacing/>
              <w:jc w:val="both"/>
              <w:rPr>
                <w:rFonts w:ascii="Calibri" w:hAnsi="Calibri" w:cs="Calibri"/>
                <w:sz w:val="16"/>
                <w:szCs w:val="16"/>
                <w:lang w:eastAsia="pl-PL"/>
              </w:rPr>
            </w:pPr>
          </w:p>
        </w:tc>
        <w:tc>
          <w:tcPr>
            <w:tcW w:w="1188" w:type="pct"/>
            <w:tcBorders>
              <w:top w:val="single" w:sz="4" w:space="0" w:color="000000"/>
              <w:left w:val="single" w:sz="4" w:space="0" w:color="000000"/>
              <w:bottom w:val="single" w:sz="4" w:space="0" w:color="000000"/>
              <w:right w:val="single" w:sz="4" w:space="0" w:color="000000"/>
            </w:tcBorders>
          </w:tcPr>
          <w:p w14:paraId="5C46A0E4" w14:textId="77777777" w:rsidR="00553845" w:rsidRPr="00743B14" w:rsidRDefault="00553845" w:rsidP="00434BB0">
            <w:pPr>
              <w:spacing w:line="256" w:lineRule="auto"/>
              <w:rPr>
                <w:rFonts w:asciiTheme="minorHAnsi" w:hAnsiTheme="minorHAnsi" w:cstheme="minorHAnsi"/>
                <w:sz w:val="22"/>
                <w:szCs w:val="22"/>
              </w:rPr>
            </w:pPr>
          </w:p>
        </w:tc>
      </w:tr>
      <w:tr w:rsidR="00743B14" w:rsidRPr="00743B14" w14:paraId="35E554FE" w14:textId="77777777" w:rsidTr="00553845">
        <w:trPr>
          <w:trHeight w:val="700"/>
        </w:trPr>
        <w:tc>
          <w:tcPr>
            <w:tcW w:w="1205" w:type="pct"/>
            <w:tcBorders>
              <w:top w:val="single" w:sz="4" w:space="0" w:color="000000"/>
              <w:left w:val="single" w:sz="4" w:space="0" w:color="000000"/>
              <w:bottom w:val="single" w:sz="4" w:space="0" w:color="000000"/>
              <w:right w:val="single" w:sz="4" w:space="0" w:color="000000"/>
            </w:tcBorders>
            <w:vAlign w:val="center"/>
          </w:tcPr>
          <w:p w14:paraId="45F57F3F" w14:textId="77777777" w:rsidR="00553845" w:rsidRPr="00743B14" w:rsidRDefault="00553845" w:rsidP="00434BB0">
            <w:pPr>
              <w:spacing w:line="256" w:lineRule="auto"/>
              <w:rPr>
                <w:rFonts w:asciiTheme="minorHAnsi" w:hAnsiTheme="minorHAnsi" w:cstheme="minorHAnsi"/>
                <w:sz w:val="22"/>
                <w:szCs w:val="22"/>
              </w:rPr>
            </w:pPr>
          </w:p>
        </w:tc>
        <w:tc>
          <w:tcPr>
            <w:tcW w:w="1397" w:type="pct"/>
            <w:tcBorders>
              <w:top w:val="single" w:sz="4" w:space="0" w:color="000000"/>
              <w:left w:val="single" w:sz="4" w:space="0" w:color="000000"/>
              <w:bottom w:val="single" w:sz="4" w:space="0" w:color="000000"/>
              <w:right w:val="single" w:sz="4" w:space="0" w:color="000000"/>
            </w:tcBorders>
          </w:tcPr>
          <w:p w14:paraId="761F7836" w14:textId="77777777" w:rsidR="00553845" w:rsidRPr="00743B14" w:rsidRDefault="00553845" w:rsidP="00434BB0">
            <w:pPr>
              <w:spacing w:line="256" w:lineRule="auto"/>
              <w:rPr>
                <w:rFonts w:asciiTheme="minorHAnsi" w:hAnsiTheme="minorHAnsi" w:cstheme="minorHAnsi"/>
                <w:sz w:val="22"/>
                <w:szCs w:val="22"/>
              </w:rPr>
            </w:pPr>
          </w:p>
        </w:tc>
        <w:tc>
          <w:tcPr>
            <w:tcW w:w="1210" w:type="pct"/>
            <w:tcBorders>
              <w:top w:val="single" w:sz="4" w:space="0" w:color="000000"/>
              <w:left w:val="single" w:sz="4" w:space="0" w:color="000000"/>
              <w:bottom w:val="single" w:sz="4" w:space="0" w:color="000000"/>
              <w:right w:val="single" w:sz="4" w:space="0" w:color="000000"/>
            </w:tcBorders>
          </w:tcPr>
          <w:p w14:paraId="3053B823" w14:textId="77777777" w:rsidR="00553845" w:rsidRPr="00743B14" w:rsidRDefault="00553845" w:rsidP="00434BB0">
            <w:pPr>
              <w:autoSpaceDE w:val="0"/>
              <w:autoSpaceDN w:val="0"/>
              <w:adjustRightInd w:val="0"/>
              <w:spacing w:line="276" w:lineRule="auto"/>
              <w:contextualSpacing/>
              <w:jc w:val="both"/>
              <w:rPr>
                <w:rFonts w:ascii="Calibri" w:hAnsi="Calibri" w:cs="Calibri"/>
                <w:sz w:val="16"/>
                <w:szCs w:val="16"/>
                <w:lang w:eastAsia="pl-PL"/>
              </w:rPr>
            </w:pPr>
            <w:r w:rsidRPr="00743B14">
              <w:rPr>
                <w:rFonts w:ascii="Calibri" w:hAnsi="Calibri" w:cs="Calibri"/>
                <w:sz w:val="16"/>
                <w:szCs w:val="16"/>
                <w:lang w:eastAsia="pl-PL"/>
              </w:rPr>
              <w:t>posiada co najmniej dwuletnie doświadczenie pracy w muzeum rejestrowanym wpisanym do Państwowego Rejestru Muzeów, o którym mowa w art. 13 i nast. ustawy o muzeach;</w:t>
            </w:r>
          </w:p>
          <w:p w14:paraId="16CBEEC2" w14:textId="77777777" w:rsidR="00553845" w:rsidRPr="00743B14" w:rsidRDefault="00553845" w:rsidP="00553845">
            <w:pPr>
              <w:autoSpaceDE w:val="0"/>
              <w:autoSpaceDN w:val="0"/>
              <w:adjustRightInd w:val="0"/>
              <w:spacing w:line="276" w:lineRule="auto"/>
              <w:contextualSpacing/>
              <w:jc w:val="both"/>
              <w:rPr>
                <w:rFonts w:ascii="Calibri" w:hAnsi="Calibri" w:cs="Calibri"/>
                <w:sz w:val="16"/>
                <w:szCs w:val="16"/>
                <w:lang w:eastAsia="pl-PL"/>
              </w:rPr>
            </w:pPr>
          </w:p>
        </w:tc>
        <w:tc>
          <w:tcPr>
            <w:tcW w:w="1188" w:type="pct"/>
            <w:tcBorders>
              <w:top w:val="single" w:sz="4" w:space="0" w:color="000000"/>
              <w:left w:val="single" w:sz="4" w:space="0" w:color="000000"/>
              <w:bottom w:val="single" w:sz="4" w:space="0" w:color="000000"/>
              <w:right w:val="single" w:sz="4" w:space="0" w:color="000000"/>
            </w:tcBorders>
          </w:tcPr>
          <w:p w14:paraId="28934C5D" w14:textId="77777777" w:rsidR="00553845" w:rsidRPr="00743B14" w:rsidRDefault="00553845" w:rsidP="00434BB0">
            <w:pPr>
              <w:spacing w:line="256" w:lineRule="auto"/>
              <w:rPr>
                <w:rFonts w:asciiTheme="minorHAnsi" w:hAnsiTheme="minorHAnsi" w:cstheme="minorHAnsi"/>
                <w:sz w:val="22"/>
                <w:szCs w:val="22"/>
              </w:rPr>
            </w:pPr>
          </w:p>
        </w:tc>
      </w:tr>
      <w:tr w:rsidR="00743B14" w:rsidRPr="00743B14" w14:paraId="1FA2732C" w14:textId="77777777" w:rsidTr="00553845">
        <w:trPr>
          <w:trHeight w:val="700"/>
        </w:trPr>
        <w:tc>
          <w:tcPr>
            <w:tcW w:w="1205" w:type="pct"/>
            <w:tcBorders>
              <w:top w:val="single" w:sz="4" w:space="0" w:color="000000"/>
              <w:left w:val="single" w:sz="4" w:space="0" w:color="000000"/>
              <w:bottom w:val="single" w:sz="4" w:space="0" w:color="000000"/>
              <w:right w:val="single" w:sz="4" w:space="0" w:color="000000"/>
            </w:tcBorders>
            <w:vAlign w:val="center"/>
          </w:tcPr>
          <w:p w14:paraId="34F2FB24" w14:textId="77777777" w:rsidR="00553845" w:rsidRPr="00743B14" w:rsidRDefault="00553845" w:rsidP="00434BB0">
            <w:pPr>
              <w:spacing w:line="256" w:lineRule="auto"/>
              <w:rPr>
                <w:rFonts w:asciiTheme="minorHAnsi" w:hAnsiTheme="minorHAnsi" w:cstheme="minorHAnsi"/>
                <w:sz w:val="22"/>
                <w:szCs w:val="22"/>
              </w:rPr>
            </w:pPr>
          </w:p>
        </w:tc>
        <w:tc>
          <w:tcPr>
            <w:tcW w:w="1397" w:type="pct"/>
            <w:tcBorders>
              <w:top w:val="single" w:sz="4" w:space="0" w:color="000000"/>
              <w:left w:val="single" w:sz="4" w:space="0" w:color="000000"/>
              <w:bottom w:val="single" w:sz="4" w:space="0" w:color="000000"/>
              <w:right w:val="single" w:sz="4" w:space="0" w:color="000000"/>
            </w:tcBorders>
          </w:tcPr>
          <w:p w14:paraId="68995E68" w14:textId="77777777" w:rsidR="00553845" w:rsidRPr="00743B14" w:rsidRDefault="00553845" w:rsidP="00434BB0">
            <w:pPr>
              <w:spacing w:line="256" w:lineRule="auto"/>
              <w:rPr>
                <w:rFonts w:asciiTheme="minorHAnsi" w:hAnsiTheme="minorHAnsi" w:cstheme="minorHAnsi"/>
                <w:sz w:val="22"/>
                <w:szCs w:val="22"/>
              </w:rPr>
            </w:pPr>
          </w:p>
        </w:tc>
        <w:tc>
          <w:tcPr>
            <w:tcW w:w="1210" w:type="pct"/>
            <w:tcBorders>
              <w:top w:val="single" w:sz="4" w:space="0" w:color="000000"/>
              <w:left w:val="single" w:sz="4" w:space="0" w:color="000000"/>
              <w:bottom w:val="single" w:sz="4" w:space="0" w:color="000000"/>
              <w:right w:val="single" w:sz="4" w:space="0" w:color="000000"/>
            </w:tcBorders>
          </w:tcPr>
          <w:p w14:paraId="5EC79CD0" w14:textId="77777777" w:rsidR="00553845" w:rsidRPr="00743B14" w:rsidRDefault="00553845" w:rsidP="00434BB0">
            <w:pPr>
              <w:autoSpaceDE w:val="0"/>
              <w:autoSpaceDN w:val="0"/>
              <w:adjustRightInd w:val="0"/>
              <w:spacing w:line="276" w:lineRule="auto"/>
              <w:contextualSpacing/>
              <w:jc w:val="both"/>
              <w:rPr>
                <w:rFonts w:ascii="Calibri" w:hAnsi="Calibri" w:cs="Calibri"/>
                <w:sz w:val="16"/>
                <w:szCs w:val="16"/>
                <w:lang w:eastAsia="pl-PL"/>
              </w:rPr>
            </w:pPr>
            <w:r w:rsidRPr="00743B14">
              <w:rPr>
                <w:rFonts w:ascii="Calibri" w:hAnsi="Calibri" w:cs="Calibri"/>
                <w:sz w:val="16"/>
                <w:szCs w:val="16"/>
                <w:lang w:eastAsia="pl-PL"/>
              </w:rPr>
              <w:t>posiada co najmniej dwuletnie doświadczenie pracy w muzeum rejestrowanym wpisanym do Państwowego Rejestru Muzeów, o którym mowa w art. 13 i nast. ustawy o muzeach;</w:t>
            </w:r>
          </w:p>
          <w:p w14:paraId="2AD7BA05" w14:textId="77777777" w:rsidR="00553845" w:rsidRPr="00743B14" w:rsidRDefault="00553845" w:rsidP="00553845">
            <w:pPr>
              <w:autoSpaceDE w:val="0"/>
              <w:autoSpaceDN w:val="0"/>
              <w:adjustRightInd w:val="0"/>
              <w:spacing w:line="276" w:lineRule="auto"/>
              <w:contextualSpacing/>
              <w:jc w:val="both"/>
              <w:rPr>
                <w:rFonts w:ascii="Calibri" w:hAnsi="Calibri" w:cs="Calibri"/>
                <w:sz w:val="16"/>
                <w:szCs w:val="16"/>
                <w:lang w:eastAsia="pl-PL"/>
              </w:rPr>
            </w:pPr>
          </w:p>
        </w:tc>
        <w:tc>
          <w:tcPr>
            <w:tcW w:w="1188" w:type="pct"/>
            <w:tcBorders>
              <w:top w:val="single" w:sz="4" w:space="0" w:color="000000"/>
              <w:left w:val="single" w:sz="4" w:space="0" w:color="000000"/>
              <w:bottom w:val="single" w:sz="4" w:space="0" w:color="000000"/>
              <w:right w:val="single" w:sz="4" w:space="0" w:color="000000"/>
            </w:tcBorders>
          </w:tcPr>
          <w:p w14:paraId="31081F38" w14:textId="77777777" w:rsidR="00553845" w:rsidRPr="00743B14" w:rsidRDefault="00553845" w:rsidP="00434BB0">
            <w:pPr>
              <w:spacing w:line="256" w:lineRule="auto"/>
              <w:rPr>
                <w:rFonts w:asciiTheme="minorHAnsi" w:hAnsiTheme="minorHAnsi" w:cstheme="minorHAnsi"/>
                <w:sz w:val="22"/>
                <w:szCs w:val="22"/>
              </w:rPr>
            </w:pPr>
          </w:p>
        </w:tc>
      </w:tr>
      <w:tr w:rsidR="00743B14" w:rsidRPr="00743B14" w14:paraId="45CF2D47" w14:textId="77777777" w:rsidTr="00553845">
        <w:trPr>
          <w:trHeight w:val="700"/>
        </w:trPr>
        <w:tc>
          <w:tcPr>
            <w:tcW w:w="1205" w:type="pct"/>
            <w:tcBorders>
              <w:top w:val="single" w:sz="4" w:space="0" w:color="000000"/>
              <w:left w:val="single" w:sz="4" w:space="0" w:color="000000"/>
              <w:bottom w:val="single" w:sz="4" w:space="0" w:color="000000"/>
              <w:right w:val="single" w:sz="4" w:space="0" w:color="000000"/>
            </w:tcBorders>
            <w:vAlign w:val="center"/>
          </w:tcPr>
          <w:p w14:paraId="56176B59" w14:textId="77777777" w:rsidR="00553845" w:rsidRPr="00743B14" w:rsidRDefault="00553845" w:rsidP="00434BB0">
            <w:pPr>
              <w:spacing w:line="256" w:lineRule="auto"/>
              <w:rPr>
                <w:rFonts w:asciiTheme="minorHAnsi" w:hAnsiTheme="minorHAnsi" w:cstheme="minorHAnsi"/>
                <w:sz w:val="22"/>
                <w:szCs w:val="22"/>
              </w:rPr>
            </w:pPr>
          </w:p>
        </w:tc>
        <w:tc>
          <w:tcPr>
            <w:tcW w:w="1397" w:type="pct"/>
            <w:tcBorders>
              <w:top w:val="single" w:sz="4" w:space="0" w:color="000000"/>
              <w:left w:val="single" w:sz="4" w:space="0" w:color="000000"/>
              <w:bottom w:val="single" w:sz="4" w:space="0" w:color="000000"/>
              <w:right w:val="single" w:sz="4" w:space="0" w:color="000000"/>
            </w:tcBorders>
          </w:tcPr>
          <w:p w14:paraId="5B7E19A9" w14:textId="77777777" w:rsidR="00553845" w:rsidRPr="00743B14" w:rsidRDefault="00553845" w:rsidP="00434BB0">
            <w:pPr>
              <w:spacing w:line="256" w:lineRule="auto"/>
              <w:rPr>
                <w:rFonts w:asciiTheme="minorHAnsi" w:hAnsiTheme="minorHAnsi" w:cstheme="minorHAnsi"/>
                <w:sz w:val="22"/>
                <w:szCs w:val="22"/>
              </w:rPr>
            </w:pPr>
          </w:p>
        </w:tc>
        <w:tc>
          <w:tcPr>
            <w:tcW w:w="1210" w:type="pct"/>
            <w:tcBorders>
              <w:top w:val="single" w:sz="4" w:space="0" w:color="000000"/>
              <w:left w:val="single" w:sz="4" w:space="0" w:color="000000"/>
              <w:bottom w:val="single" w:sz="4" w:space="0" w:color="000000"/>
              <w:right w:val="single" w:sz="4" w:space="0" w:color="000000"/>
            </w:tcBorders>
          </w:tcPr>
          <w:p w14:paraId="0FAB4A8E" w14:textId="77777777" w:rsidR="00553845" w:rsidRPr="00743B14" w:rsidRDefault="00553845" w:rsidP="00434BB0">
            <w:pPr>
              <w:autoSpaceDE w:val="0"/>
              <w:autoSpaceDN w:val="0"/>
              <w:adjustRightInd w:val="0"/>
              <w:spacing w:line="276" w:lineRule="auto"/>
              <w:contextualSpacing/>
              <w:jc w:val="both"/>
              <w:rPr>
                <w:rFonts w:ascii="Calibri" w:hAnsi="Calibri" w:cs="Calibri"/>
                <w:sz w:val="16"/>
                <w:szCs w:val="16"/>
                <w:lang w:eastAsia="pl-PL"/>
              </w:rPr>
            </w:pPr>
            <w:r w:rsidRPr="00743B14">
              <w:rPr>
                <w:rFonts w:ascii="Calibri" w:hAnsi="Calibri" w:cs="Calibri"/>
                <w:sz w:val="16"/>
                <w:szCs w:val="16"/>
                <w:lang w:eastAsia="pl-PL"/>
              </w:rPr>
              <w:t>posiada co najmniej dwuletnie doświadczenie pracy w muzeum rejestrowanym wpisanym do Państwowego Rejestru Muzeów, o którym mowa w art. 13 i nast. ustawy o muzeach;</w:t>
            </w:r>
          </w:p>
          <w:p w14:paraId="3957DB1D" w14:textId="77777777" w:rsidR="00553845" w:rsidRPr="00743B14" w:rsidRDefault="00553845" w:rsidP="00553845">
            <w:pPr>
              <w:autoSpaceDE w:val="0"/>
              <w:autoSpaceDN w:val="0"/>
              <w:adjustRightInd w:val="0"/>
              <w:spacing w:line="276" w:lineRule="auto"/>
              <w:contextualSpacing/>
              <w:jc w:val="both"/>
              <w:rPr>
                <w:rFonts w:ascii="Calibri" w:hAnsi="Calibri" w:cs="Calibri"/>
                <w:sz w:val="16"/>
                <w:szCs w:val="16"/>
                <w:lang w:eastAsia="pl-PL"/>
              </w:rPr>
            </w:pPr>
          </w:p>
        </w:tc>
        <w:tc>
          <w:tcPr>
            <w:tcW w:w="1188" w:type="pct"/>
            <w:tcBorders>
              <w:top w:val="single" w:sz="4" w:space="0" w:color="000000"/>
              <w:left w:val="single" w:sz="4" w:space="0" w:color="000000"/>
              <w:bottom w:val="single" w:sz="4" w:space="0" w:color="000000"/>
              <w:right w:val="single" w:sz="4" w:space="0" w:color="000000"/>
            </w:tcBorders>
          </w:tcPr>
          <w:p w14:paraId="7A7DC3D8" w14:textId="77777777" w:rsidR="00553845" w:rsidRPr="00743B14" w:rsidRDefault="00553845" w:rsidP="00434BB0">
            <w:pPr>
              <w:spacing w:line="256" w:lineRule="auto"/>
              <w:rPr>
                <w:rFonts w:asciiTheme="minorHAnsi" w:hAnsiTheme="minorHAnsi" w:cstheme="minorHAnsi"/>
                <w:sz w:val="22"/>
                <w:szCs w:val="22"/>
              </w:rPr>
            </w:pPr>
          </w:p>
        </w:tc>
      </w:tr>
    </w:tbl>
    <w:p w14:paraId="5D1DB685" w14:textId="77777777" w:rsidR="004E2466" w:rsidRPr="00743B14" w:rsidRDefault="004E2466" w:rsidP="001033E8">
      <w:pPr>
        <w:rPr>
          <w:rFonts w:asciiTheme="minorHAnsi" w:hAnsiTheme="minorHAnsi" w:cstheme="minorHAnsi"/>
          <w:sz w:val="22"/>
          <w:szCs w:val="22"/>
        </w:rPr>
      </w:pPr>
    </w:p>
    <w:p w14:paraId="180D2BA8" w14:textId="2CFFCFFF" w:rsidR="004E2466" w:rsidRPr="00743B14" w:rsidRDefault="004E2466" w:rsidP="001033E8">
      <w:pPr>
        <w:pStyle w:val="Akapitzlist1"/>
        <w:keepNext/>
        <w:spacing w:after="0" w:line="240" w:lineRule="auto"/>
        <w:ind w:left="0"/>
        <w:jc w:val="both"/>
        <w:rPr>
          <w:rFonts w:asciiTheme="minorHAnsi" w:hAnsiTheme="minorHAnsi" w:cstheme="minorHAnsi"/>
        </w:rPr>
      </w:pPr>
    </w:p>
    <w:p w14:paraId="495A91D2" w14:textId="5180BA9A" w:rsidR="002720DC" w:rsidRPr="00743B14" w:rsidRDefault="002720DC" w:rsidP="002720DC">
      <w:pPr>
        <w:rPr>
          <w:rFonts w:asciiTheme="minorHAnsi" w:hAnsiTheme="minorHAnsi" w:cstheme="minorHAnsi"/>
          <w:b/>
          <w:sz w:val="22"/>
          <w:szCs w:val="22"/>
          <w:lang w:eastAsia="pl-PL"/>
        </w:rPr>
      </w:pPr>
      <w:r w:rsidRPr="00743B14">
        <w:rPr>
          <w:rFonts w:asciiTheme="minorHAnsi" w:hAnsiTheme="minorHAnsi" w:cstheme="minorHAnsi"/>
          <w:b/>
          <w:sz w:val="22"/>
          <w:szCs w:val="22"/>
        </w:rPr>
        <w:t>Część II</w:t>
      </w:r>
    </w:p>
    <w:p w14:paraId="3298EEA5" w14:textId="77777777" w:rsidR="002720DC" w:rsidRPr="00743B14" w:rsidRDefault="002720DC" w:rsidP="002720DC">
      <w:pPr>
        <w:rPr>
          <w:rFonts w:asciiTheme="minorHAnsi" w:hAnsiTheme="minorHAnsi" w:cstheme="minorHAnsi"/>
          <w:sz w:val="22"/>
          <w:szCs w:val="22"/>
        </w:rPr>
      </w:pPr>
    </w:p>
    <w:p w14:paraId="3008031D" w14:textId="77777777" w:rsidR="002720DC" w:rsidRPr="00743B14" w:rsidRDefault="002720DC" w:rsidP="002720DC">
      <w:pPr>
        <w:jc w:val="both"/>
        <w:rPr>
          <w:rFonts w:asciiTheme="minorHAnsi" w:hAnsiTheme="minorHAnsi" w:cstheme="minorHAnsi"/>
          <w:sz w:val="22"/>
          <w:szCs w:val="22"/>
        </w:rPr>
      </w:pPr>
      <w:r w:rsidRPr="00743B14">
        <w:rPr>
          <w:rFonts w:asciiTheme="minorHAnsi" w:hAnsiTheme="minorHAnsi" w:cstheme="minorHAnsi"/>
          <w:sz w:val="22"/>
          <w:szCs w:val="22"/>
        </w:rPr>
        <w:t>Ubiegając się o zamówienie publiczne pn.</w:t>
      </w:r>
      <w:r w:rsidRPr="00743B14">
        <w:rPr>
          <w:rFonts w:asciiTheme="minorHAnsi" w:hAnsiTheme="minorHAnsi" w:cstheme="minorHAnsi"/>
          <w:b/>
          <w:sz w:val="22"/>
          <w:szCs w:val="22"/>
        </w:rPr>
        <w:t xml:space="preserve"> </w:t>
      </w:r>
      <w:r w:rsidRPr="00743B14">
        <w:rPr>
          <w:rFonts w:ascii="Calibri" w:hAnsi="Calibri" w:cs="Calibri"/>
          <w:b/>
          <w:sz w:val="22"/>
          <w:szCs w:val="22"/>
          <w:lang w:eastAsia="pl-PL"/>
        </w:rPr>
        <w:t>U</w:t>
      </w:r>
      <w:r w:rsidRPr="00743B14">
        <w:rPr>
          <w:rFonts w:ascii="Calibri" w:hAnsi="Calibri" w:cs="Calibri"/>
          <w:b/>
          <w:bCs/>
          <w:sz w:val="22"/>
          <w:szCs w:val="22"/>
        </w:rPr>
        <w:t>sługi ochrony fizycznej obiektów, osób i mienia w Narodowym Muzeum Techniki</w:t>
      </w:r>
      <w:r w:rsidRPr="00743B14">
        <w:rPr>
          <w:rFonts w:asciiTheme="minorHAnsi" w:hAnsiTheme="minorHAnsi" w:cstheme="minorHAnsi"/>
          <w:b/>
          <w:i/>
          <w:sz w:val="22"/>
          <w:szCs w:val="22"/>
          <w:lang w:eastAsia="pl-PL"/>
        </w:rPr>
        <w:t>,</w:t>
      </w:r>
      <w:r w:rsidRPr="00743B14">
        <w:rPr>
          <w:rFonts w:asciiTheme="minorHAnsi" w:hAnsiTheme="minorHAnsi" w:cstheme="minorHAnsi"/>
          <w:b/>
          <w:sz w:val="22"/>
          <w:szCs w:val="22"/>
        </w:rPr>
        <w:t xml:space="preserve"> </w:t>
      </w:r>
      <w:r w:rsidRPr="00743B14">
        <w:rPr>
          <w:rFonts w:asciiTheme="minorHAnsi" w:hAnsiTheme="minorHAnsi" w:cstheme="minorHAnsi"/>
          <w:sz w:val="22"/>
          <w:szCs w:val="22"/>
        </w:rPr>
        <w:t xml:space="preserve">oświadczam (y), że dysponuje(my) oraz skieruje(my) do realizacji zamówienia następujące osoby: </w:t>
      </w:r>
    </w:p>
    <w:p w14:paraId="3E6C3AD7" w14:textId="77777777" w:rsidR="002720DC" w:rsidRPr="00743B14" w:rsidRDefault="002720DC" w:rsidP="002720DC">
      <w:pPr>
        <w:rPr>
          <w:rFonts w:asciiTheme="minorHAnsi" w:hAnsiTheme="minorHAnsi" w:cstheme="minorHAnsi"/>
          <w:sz w:val="22"/>
          <w:szCs w:val="22"/>
        </w:rPr>
      </w:pPr>
    </w:p>
    <w:tbl>
      <w:tblPr>
        <w:tblW w:w="4749" w:type="pct"/>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074"/>
        <w:gridCol w:w="2404"/>
        <w:gridCol w:w="2082"/>
        <w:gridCol w:w="2045"/>
      </w:tblGrid>
      <w:tr w:rsidR="00743B14" w:rsidRPr="00743B14" w14:paraId="192A94A9" w14:textId="77777777" w:rsidTr="00434BB0">
        <w:trPr>
          <w:trHeight w:val="878"/>
        </w:trPr>
        <w:tc>
          <w:tcPr>
            <w:tcW w:w="1205" w:type="pct"/>
            <w:tcBorders>
              <w:top w:val="single" w:sz="4" w:space="0" w:color="000000"/>
              <w:left w:val="single" w:sz="4" w:space="0" w:color="000000"/>
              <w:bottom w:val="single" w:sz="4" w:space="0" w:color="000000"/>
              <w:right w:val="single" w:sz="4" w:space="0" w:color="000000"/>
            </w:tcBorders>
            <w:vAlign w:val="center"/>
            <w:hideMark/>
          </w:tcPr>
          <w:p w14:paraId="591A12A3" w14:textId="77777777" w:rsidR="002720DC" w:rsidRPr="00743B14" w:rsidRDefault="002720DC" w:rsidP="00434BB0">
            <w:pPr>
              <w:spacing w:line="256" w:lineRule="auto"/>
              <w:jc w:val="center"/>
              <w:rPr>
                <w:rFonts w:asciiTheme="minorHAnsi" w:hAnsiTheme="minorHAnsi" w:cstheme="minorHAnsi"/>
                <w:b/>
                <w:sz w:val="22"/>
                <w:szCs w:val="22"/>
              </w:rPr>
            </w:pPr>
            <w:r w:rsidRPr="00743B14">
              <w:rPr>
                <w:rFonts w:asciiTheme="minorHAnsi" w:hAnsiTheme="minorHAnsi" w:cstheme="minorHAnsi"/>
                <w:b/>
                <w:sz w:val="22"/>
                <w:szCs w:val="22"/>
              </w:rPr>
              <w:t>Imię i nazwisko Zakres wykonywanych czynności</w:t>
            </w:r>
          </w:p>
        </w:tc>
        <w:tc>
          <w:tcPr>
            <w:tcW w:w="1397" w:type="pct"/>
            <w:tcBorders>
              <w:top w:val="single" w:sz="4" w:space="0" w:color="000000"/>
              <w:left w:val="single" w:sz="4" w:space="0" w:color="000000"/>
              <w:bottom w:val="single" w:sz="4" w:space="0" w:color="000000"/>
              <w:right w:val="single" w:sz="4" w:space="0" w:color="000000"/>
            </w:tcBorders>
            <w:vAlign w:val="center"/>
            <w:hideMark/>
          </w:tcPr>
          <w:p w14:paraId="5849CA76" w14:textId="77777777" w:rsidR="002720DC" w:rsidRPr="00743B14" w:rsidRDefault="002720DC" w:rsidP="00434BB0">
            <w:pPr>
              <w:spacing w:line="256" w:lineRule="auto"/>
              <w:jc w:val="center"/>
              <w:rPr>
                <w:rFonts w:asciiTheme="minorHAnsi" w:hAnsiTheme="minorHAnsi" w:cstheme="minorHAnsi"/>
                <w:b/>
                <w:sz w:val="22"/>
                <w:szCs w:val="22"/>
              </w:rPr>
            </w:pPr>
            <w:r w:rsidRPr="00743B14">
              <w:rPr>
                <w:rFonts w:asciiTheme="minorHAnsi" w:hAnsiTheme="minorHAnsi" w:cstheme="minorHAnsi"/>
                <w:b/>
                <w:sz w:val="22"/>
                <w:szCs w:val="22"/>
              </w:rPr>
              <w:t>Posiadane kwalifikacje zawodowe</w:t>
            </w:r>
          </w:p>
          <w:p w14:paraId="21E8E324" w14:textId="77777777" w:rsidR="002720DC" w:rsidRPr="00743B14" w:rsidRDefault="002720DC" w:rsidP="00434BB0">
            <w:pPr>
              <w:spacing w:line="256" w:lineRule="auto"/>
              <w:jc w:val="center"/>
              <w:rPr>
                <w:rFonts w:asciiTheme="minorHAnsi" w:hAnsiTheme="minorHAnsi" w:cstheme="minorHAnsi"/>
                <w:b/>
                <w:sz w:val="22"/>
                <w:szCs w:val="22"/>
              </w:rPr>
            </w:pPr>
            <w:r w:rsidRPr="00743B14">
              <w:rPr>
                <w:rFonts w:asciiTheme="minorHAnsi" w:hAnsiTheme="minorHAnsi" w:cstheme="minorHAnsi"/>
                <w:b/>
                <w:sz w:val="22"/>
                <w:szCs w:val="22"/>
              </w:rPr>
              <w:t>(uprawnienia)</w:t>
            </w:r>
          </w:p>
        </w:tc>
        <w:tc>
          <w:tcPr>
            <w:tcW w:w="1210" w:type="pct"/>
            <w:tcBorders>
              <w:top w:val="single" w:sz="4" w:space="0" w:color="000000"/>
              <w:left w:val="single" w:sz="4" w:space="0" w:color="000000"/>
              <w:bottom w:val="single" w:sz="4" w:space="0" w:color="000000"/>
              <w:right w:val="single" w:sz="4" w:space="0" w:color="000000"/>
            </w:tcBorders>
            <w:vAlign w:val="center"/>
            <w:hideMark/>
          </w:tcPr>
          <w:p w14:paraId="7E5EA07C" w14:textId="77777777" w:rsidR="002720DC" w:rsidRPr="00743B14" w:rsidRDefault="002720DC" w:rsidP="00434BB0">
            <w:pPr>
              <w:spacing w:line="256" w:lineRule="auto"/>
              <w:jc w:val="center"/>
              <w:rPr>
                <w:rFonts w:asciiTheme="minorHAnsi" w:hAnsiTheme="minorHAnsi" w:cstheme="minorHAnsi"/>
                <w:b/>
                <w:sz w:val="22"/>
                <w:szCs w:val="22"/>
              </w:rPr>
            </w:pPr>
            <w:r w:rsidRPr="00743B14">
              <w:rPr>
                <w:rFonts w:asciiTheme="minorHAnsi" w:hAnsiTheme="minorHAnsi" w:cstheme="minorHAnsi"/>
                <w:b/>
                <w:sz w:val="22"/>
                <w:szCs w:val="22"/>
              </w:rPr>
              <w:t>Doświadczenie</w:t>
            </w:r>
          </w:p>
        </w:tc>
        <w:tc>
          <w:tcPr>
            <w:tcW w:w="1188" w:type="pct"/>
            <w:tcBorders>
              <w:top w:val="single" w:sz="4" w:space="0" w:color="000000"/>
              <w:left w:val="single" w:sz="4" w:space="0" w:color="000000"/>
              <w:bottom w:val="single" w:sz="4" w:space="0" w:color="000000"/>
              <w:right w:val="single" w:sz="4" w:space="0" w:color="000000"/>
            </w:tcBorders>
            <w:vAlign w:val="center"/>
            <w:hideMark/>
          </w:tcPr>
          <w:p w14:paraId="0F3FAF09" w14:textId="77777777" w:rsidR="002720DC" w:rsidRPr="00743B14" w:rsidRDefault="002720DC" w:rsidP="00434BB0">
            <w:pPr>
              <w:spacing w:line="256" w:lineRule="auto"/>
              <w:jc w:val="center"/>
              <w:rPr>
                <w:rFonts w:asciiTheme="minorHAnsi" w:hAnsiTheme="minorHAnsi" w:cstheme="minorHAnsi"/>
                <w:b/>
                <w:sz w:val="22"/>
                <w:szCs w:val="22"/>
              </w:rPr>
            </w:pPr>
            <w:r w:rsidRPr="00743B14">
              <w:rPr>
                <w:rFonts w:asciiTheme="minorHAnsi" w:hAnsiTheme="minorHAnsi" w:cstheme="minorHAnsi"/>
                <w:b/>
                <w:sz w:val="22"/>
                <w:szCs w:val="22"/>
              </w:rPr>
              <w:t>Podstawa do dysponowania osobami</w:t>
            </w:r>
          </w:p>
        </w:tc>
      </w:tr>
      <w:tr w:rsidR="00743B14" w:rsidRPr="00743B14" w14:paraId="4D548977" w14:textId="77777777" w:rsidTr="00434BB0">
        <w:trPr>
          <w:trHeight w:val="726"/>
        </w:trPr>
        <w:tc>
          <w:tcPr>
            <w:tcW w:w="1205" w:type="pct"/>
            <w:tcBorders>
              <w:top w:val="single" w:sz="4" w:space="0" w:color="000000"/>
              <w:left w:val="single" w:sz="4" w:space="0" w:color="000000"/>
              <w:bottom w:val="single" w:sz="4" w:space="0" w:color="000000"/>
              <w:right w:val="single" w:sz="4" w:space="0" w:color="000000"/>
            </w:tcBorders>
            <w:vAlign w:val="center"/>
          </w:tcPr>
          <w:p w14:paraId="1195C734" w14:textId="77777777" w:rsidR="002720DC" w:rsidRPr="00743B14" w:rsidRDefault="002720DC" w:rsidP="00434BB0">
            <w:pPr>
              <w:spacing w:line="256" w:lineRule="auto"/>
              <w:rPr>
                <w:rFonts w:asciiTheme="minorHAnsi" w:hAnsiTheme="minorHAnsi" w:cstheme="minorHAnsi"/>
                <w:sz w:val="22"/>
                <w:szCs w:val="22"/>
              </w:rPr>
            </w:pPr>
          </w:p>
        </w:tc>
        <w:tc>
          <w:tcPr>
            <w:tcW w:w="1397" w:type="pct"/>
            <w:tcBorders>
              <w:top w:val="single" w:sz="4" w:space="0" w:color="000000"/>
              <w:left w:val="single" w:sz="4" w:space="0" w:color="000000"/>
              <w:bottom w:val="single" w:sz="4" w:space="0" w:color="000000"/>
              <w:right w:val="single" w:sz="4" w:space="0" w:color="000000"/>
            </w:tcBorders>
          </w:tcPr>
          <w:p w14:paraId="3A07C505" w14:textId="77777777" w:rsidR="002720DC" w:rsidRPr="00743B14" w:rsidRDefault="002720DC" w:rsidP="00434BB0">
            <w:pPr>
              <w:autoSpaceDE w:val="0"/>
              <w:autoSpaceDN w:val="0"/>
              <w:adjustRightInd w:val="0"/>
              <w:spacing w:line="276" w:lineRule="auto"/>
              <w:contextualSpacing/>
              <w:jc w:val="both"/>
              <w:rPr>
                <w:rFonts w:ascii="Calibri" w:hAnsi="Calibri" w:cs="Calibri"/>
                <w:sz w:val="22"/>
                <w:szCs w:val="22"/>
                <w:lang w:eastAsia="pl-PL"/>
              </w:rPr>
            </w:pPr>
            <w:r w:rsidRPr="00743B14">
              <w:rPr>
                <w:rFonts w:ascii="Calibri" w:hAnsi="Calibri" w:cs="Calibri"/>
                <w:b/>
                <w:bCs/>
                <w:sz w:val="22"/>
                <w:szCs w:val="22"/>
                <w:lang w:eastAsia="pl-PL"/>
              </w:rPr>
              <w:t>osobą</w:t>
            </w:r>
            <w:r w:rsidRPr="00743B14">
              <w:rPr>
                <w:rFonts w:ascii="Calibri" w:hAnsi="Calibri" w:cs="Calibri"/>
                <w:sz w:val="22"/>
                <w:szCs w:val="22"/>
                <w:lang w:eastAsia="pl-PL"/>
              </w:rPr>
              <w:t xml:space="preserve"> wpisaną na listę kwalifikowanych pracowników ochrony fizycznej </w:t>
            </w:r>
          </w:p>
          <w:p w14:paraId="571E3452" w14:textId="77777777" w:rsidR="002720DC" w:rsidRPr="00743B14" w:rsidRDefault="002720DC" w:rsidP="00434BB0">
            <w:pPr>
              <w:spacing w:line="256" w:lineRule="auto"/>
              <w:rPr>
                <w:rFonts w:asciiTheme="minorHAnsi" w:hAnsiTheme="minorHAnsi" w:cstheme="minorHAnsi"/>
                <w:sz w:val="22"/>
                <w:szCs w:val="22"/>
              </w:rPr>
            </w:pPr>
          </w:p>
        </w:tc>
        <w:tc>
          <w:tcPr>
            <w:tcW w:w="1210" w:type="pct"/>
            <w:tcBorders>
              <w:top w:val="single" w:sz="4" w:space="0" w:color="000000"/>
              <w:left w:val="single" w:sz="4" w:space="0" w:color="000000"/>
              <w:bottom w:val="single" w:sz="4" w:space="0" w:color="000000"/>
              <w:right w:val="single" w:sz="4" w:space="0" w:color="000000"/>
            </w:tcBorders>
          </w:tcPr>
          <w:p w14:paraId="3CCA1005" w14:textId="77777777" w:rsidR="002720DC" w:rsidRPr="00743B14" w:rsidRDefault="002720DC" w:rsidP="00434BB0">
            <w:pPr>
              <w:spacing w:line="256" w:lineRule="auto"/>
              <w:rPr>
                <w:rFonts w:ascii="Calibri" w:hAnsi="Calibri" w:cs="Calibri"/>
                <w:sz w:val="16"/>
                <w:szCs w:val="16"/>
              </w:rPr>
            </w:pPr>
            <w:r w:rsidRPr="00743B14">
              <w:rPr>
                <w:rFonts w:ascii="Calibri" w:hAnsi="Calibri" w:cs="Calibri"/>
                <w:sz w:val="16"/>
                <w:szCs w:val="16"/>
              </w:rPr>
              <w:t xml:space="preserve">Posiada </w:t>
            </w:r>
          </w:p>
          <w:p w14:paraId="2ED56EAD" w14:textId="77777777" w:rsidR="002720DC" w:rsidRPr="00743B14" w:rsidRDefault="002720DC" w:rsidP="00434BB0">
            <w:pPr>
              <w:spacing w:line="256" w:lineRule="auto"/>
              <w:rPr>
                <w:rFonts w:ascii="Calibri" w:hAnsi="Calibri" w:cs="Calibri"/>
                <w:sz w:val="16"/>
                <w:szCs w:val="16"/>
              </w:rPr>
            </w:pPr>
            <w:r w:rsidRPr="00743B14">
              <w:rPr>
                <w:rFonts w:ascii="Calibri" w:hAnsi="Calibri" w:cs="Calibri"/>
                <w:sz w:val="16"/>
                <w:szCs w:val="16"/>
              </w:rPr>
              <w:t>co najmniej dwuletnie</w:t>
            </w:r>
          </w:p>
          <w:p w14:paraId="4D03BB0A" w14:textId="77777777" w:rsidR="002720DC" w:rsidRPr="00743B14" w:rsidRDefault="002720DC" w:rsidP="00434BB0">
            <w:pPr>
              <w:spacing w:line="256" w:lineRule="auto"/>
              <w:rPr>
                <w:rFonts w:asciiTheme="minorHAnsi" w:hAnsiTheme="minorHAnsi" w:cstheme="minorHAnsi"/>
                <w:sz w:val="16"/>
                <w:szCs w:val="16"/>
              </w:rPr>
            </w:pPr>
            <w:r w:rsidRPr="00743B14">
              <w:rPr>
                <w:rFonts w:ascii="Calibri" w:hAnsi="Calibri" w:cs="Calibri"/>
                <w:sz w:val="16"/>
                <w:szCs w:val="16"/>
              </w:rPr>
              <w:t xml:space="preserve">doświadczenie w nadzorowaniu pracowników ochrony w muzeum rejestrowanym wpisanym do Państwowego Rejestru Muzeów, o którym mowa w art. 13 i nast. ustawy z dnia 21 listopada 1996 r. o muzeach </w:t>
            </w:r>
          </w:p>
        </w:tc>
        <w:tc>
          <w:tcPr>
            <w:tcW w:w="1188" w:type="pct"/>
            <w:tcBorders>
              <w:top w:val="single" w:sz="4" w:space="0" w:color="000000"/>
              <w:left w:val="single" w:sz="4" w:space="0" w:color="000000"/>
              <w:bottom w:val="single" w:sz="4" w:space="0" w:color="000000"/>
              <w:right w:val="single" w:sz="4" w:space="0" w:color="000000"/>
            </w:tcBorders>
          </w:tcPr>
          <w:p w14:paraId="232B4075" w14:textId="77777777" w:rsidR="002720DC" w:rsidRPr="00743B14" w:rsidRDefault="002720DC" w:rsidP="00434BB0">
            <w:pPr>
              <w:spacing w:line="256" w:lineRule="auto"/>
              <w:rPr>
                <w:rFonts w:asciiTheme="minorHAnsi" w:hAnsiTheme="minorHAnsi" w:cstheme="minorHAnsi"/>
                <w:sz w:val="22"/>
                <w:szCs w:val="22"/>
              </w:rPr>
            </w:pPr>
          </w:p>
        </w:tc>
      </w:tr>
      <w:tr w:rsidR="00743B14" w:rsidRPr="00743B14" w14:paraId="55CD2FB5" w14:textId="77777777" w:rsidTr="00434BB0">
        <w:trPr>
          <w:trHeight w:val="700"/>
        </w:trPr>
        <w:tc>
          <w:tcPr>
            <w:tcW w:w="1205" w:type="pct"/>
            <w:tcBorders>
              <w:top w:val="single" w:sz="4" w:space="0" w:color="000000"/>
              <w:left w:val="single" w:sz="4" w:space="0" w:color="000000"/>
              <w:bottom w:val="single" w:sz="4" w:space="0" w:color="000000"/>
              <w:right w:val="single" w:sz="4" w:space="0" w:color="000000"/>
            </w:tcBorders>
            <w:vAlign w:val="center"/>
          </w:tcPr>
          <w:p w14:paraId="3F2A8694" w14:textId="77777777" w:rsidR="002720DC" w:rsidRPr="00743B14" w:rsidRDefault="002720DC" w:rsidP="00434BB0">
            <w:pPr>
              <w:spacing w:line="256" w:lineRule="auto"/>
              <w:rPr>
                <w:rFonts w:asciiTheme="minorHAnsi" w:hAnsiTheme="minorHAnsi" w:cstheme="minorHAnsi"/>
                <w:sz w:val="22"/>
                <w:szCs w:val="22"/>
              </w:rPr>
            </w:pPr>
          </w:p>
        </w:tc>
        <w:tc>
          <w:tcPr>
            <w:tcW w:w="1397" w:type="pct"/>
            <w:tcBorders>
              <w:top w:val="single" w:sz="4" w:space="0" w:color="000000"/>
              <w:left w:val="single" w:sz="4" w:space="0" w:color="000000"/>
              <w:bottom w:val="single" w:sz="4" w:space="0" w:color="000000"/>
              <w:right w:val="single" w:sz="4" w:space="0" w:color="000000"/>
            </w:tcBorders>
          </w:tcPr>
          <w:p w14:paraId="5D79A844" w14:textId="77777777" w:rsidR="002720DC" w:rsidRPr="00743B14" w:rsidRDefault="002720DC" w:rsidP="00434BB0">
            <w:pPr>
              <w:spacing w:line="256" w:lineRule="auto"/>
              <w:rPr>
                <w:rFonts w:asciiTheme="minorHAnsi" w:hAnsiTheme="minorHAnsi" w:cstheme="minorHAnsi"/>
                <w:sz w:val="22"/>
                <w:szCs w:val="22"/>
              </w:rPr>
            </w:pPr>
          </w:p>
        </w:tc>
        <w:tc>
          <w:tcPr>
            <w:tcW w:w="1210" w:type="pct"/>
            <w:tcBorders>
              <w:top w:val="single" w:sz="4" w:space="0" w:color="000000"/>
              <w:left w:val="single" w:sz="4" w:space="0" w:color="000000"/>
              <w:bottom w:val="single" w:sz="4" w:space="0" w:color="000000"/>
              <w:right w:val="single" w:sz="4" w:space="0" w:color="000000"/>
            </w:tcBorders>
          </w:tcPr>
          <w:p w14:paraId="1F392401" w14:textId="77777777" w:rsidR="002720DC" w:rsidRPr="00743B14" w:rsidRDefault="002720DC" w:rsidP="00434BB0">
            <w:pPr>
              <w:autoSpaceDE w:val="0"/>
              <w:autoSpaceDN w:val="0"/>
              <w:adjustRightInd w:val="0"/>
              <w:spacing w:line="276" w:lineRule="auto"/>
              <w:contextualSpacing/>
              <w:jc w:val="both"/>
              <w:rPr>
                <w:rFonts w:ascii="Calibri" w:hAnsi="Calibri" w:cs="Calibri"/>
                <w:bCs/>
                <w:sz w:val="16"/>
                <w:szCs w:val="16"/>
                <w:lang w:eastAsia="pl-PL"/>
              </w:rPr>
            </w:pPr>
            <w:r w:rsidRPr="00743B14">
              <w:rPr>
                <w:rFonts w:ascii="Calibri" w:hAnsi="Calibri" w:cs="Calibri"/>
                <w:sz w:val="16"/>
                <w:szCs w:val="16"/>
                <w:lang w:eastAsia="pl-PL"/>
              </w:rPr>
              <w:t xml:space="preserve">posiada </w:t>
            </w:r>
            <w:r w:rsidRPr="00743B14">
              <w:rPr>
                <w:rFonts w:ascii="Calibri" w:hAnsi="Calibri" w:cs="Calibri"/>
                <w:sz w:val="16"/>
                <w:szCs w:val="16"/>
              </w:rPr>
              <w:t xml:space="preserve">co najmniej dwuletnie doświadczenie pracy w </w:t>
            </w:r>
            <w:r w:rsidRPr="00743B14">
              <w:rPr>
                <w:rFonts w:ascii="Calibri" w:hAnsi="Calibri" w:cs="Calibri"/>
                <w:bCs/>
                <w:sz w:val="16"/>
                <w:szCs w:val="16"/>
              </w:rPr>
              <w:t>muzeum rejestrowanym wpisanym do Państwowego Rejestru Muzeów, o którym mowa w art. 13 i nast. ustawy o muzeach</w:t>
            </w:r>
            <w:r w:rsidRPr="00743B14">
              <w:rPr>
                <w:rFonts w:ascii="Calibri" w:hAnsi="Calibri" w:cs="Calibri"/>
                <w:bCs/>
                <w:sz w:val="16"/>
                <w:szCs w:val="16"/>
                <w:lang w:eastAsia="pl-PL"/>
              </w:rPr>
              <w:t>;</w:t>
            </w:r>
          </w:p>
          <w:p w14:paraId="6E26F208" w14:textId="77777777" w:rsidR="002720DC" w:rsidRPr="00743B14" w:rsidRDefault="002720DC" w:rsidP="00434BB0">
            <w:pPr>
              <w:spacing w:line="256" w:lineRule="auto"/>
              <w:rPr>
                <w:rFonts w:asciiTheme="minorHAnsi" w:hAnsiTheme="minorHAnsi" w:cstheme="minorHAnsi"/>
                <w:sz w:val="16"/>
                <w:szCs w:val="16"/>
              </w:rPr>
            </w:pPr>
          </w:p>
        </w:tc>
        <w:tc>
          <w:tcPr>
            <w:tcW w:w="1188" w:type="pct"/>
            <w:tcBorders>
              <w:top w:val="single" w:sz="4" w:space="0" w:color="000000"/>
              <w:left w:val="single" w:sz="4" w:space="0" w:color="000000"/>
              <w:bottom w:val="single" w:sz="4" w:space="0" w:color="000000"/>
              <w:right w:val="single" w:sz="4" w:space="0" w:color="000000"/>
            </w:tcBorders>
          </w:tcPr>
          <w:p w14:paraId="67201B88" w14:textId="77777777" w:rsidR="002720DC" w:rsidRPr="00743B14" w:rsidRDefault="002720DC" w:rsidP="00434BB0">
            <w:pPr>
              <w:spacing w:line="256" w:lineRule="auto"/>
              <w:rPr>
                <w:rFonts w:asciiTheme="minorHAnsi" w:hAnsiTheme="minorHAnsi" w:cstheme="minorHAnsi"/>
                <w:sz w:val="22"/>
                <w:szCs w:val="22"/>
              </w:rPr>
            </w:pPr>
          </w:p>
        </w:tc>
      </w:tr>
      <w:tr w:rsidR="00743B14" w:rsidRPr="00743B14" w14:paraId="106E85C8" w14:textId="77777777" w:rsidTr="00434BB0">
        <w:trPr>
          <w:trHeight w:val="700"/>
        </w:trPr>
        <w:tc>
          <w:tcPr>
            <w:tcW w:w="1205" w:type="pct"/>
            <w:tcBorders>
              <w:top w:val="single" w:sz="4" w:space="0" w:color="000000"/>
              <w:left w:val="single" w:sz="4" w:space="0" w:color="000000"/>
              <w:bottom w:val="single" w:sz="4" w:space="0" w:color="000000"/>
              <w:right w:val="single" w:sz="4" w:space="0" w:color="000000"/>
            </w:tcBorders>
            <w:vAlign w:val="center"/>
          </w:tcPr>
          <w:p w14:paraId="3BAC23E5" w14:textId="77777777" w:rsidR="002720DC" w:rsidRPr="00743B14" w:rsidRDefault="002720DC" w:rsidP="00434BB0">
            <w:pPr>
              <w:spacing w:line="256" w:lineRule="auto"/>
              <w:rPr>
                <w:rFonts w:asciiTheme="minorHAnsi" w:hAnsiTheme="minorHAnsi" w:cstheme="minorHAnsi"/>
                <w:sz w:val="22"/>
                <w:szCs w:val="22"/>
              </w:rPr>
            </w:pPr>
          </w:p>
        </w:tc>
        <w:tc>
          <w:tcPr>
            <w:tcW w:w="1397" w:type="pct"/>
            <w:tcBorders>
              <w:top w:val="single" w:sz="4" w:space="0" w:color="000000"/>
              <w:left w:val="single" w:sz="4" w:space="0" w:color="000000"/>
              <w:bottom w:val="single" w:sz="4" w:space="0" w:color="000000"/>
              <w:right w:val="single" w:sz="4" w:space="0" w:color="000000"/>
            </w:tcBorders>
          </w:tcPr>
          <w:p w14:paraId="55E9ECAB" w14:textId="77777777" w:rsidR="002720DC" w:rsidRPr="00743B14" w:rsidRDefault="002720DC" w:rsidP="00434BB0">
            <w:pPr>
              <w:spacing w:line="256" w:lineRule="auto"/>
              <w:rPr>
                <w:rFonts w:asciiTheme="minorHAnsi" w:hAnsiTheme="minorHAnsi" w:cstheme="minorHAnsi"/>
                <w:sz w:val="22"/>
                <w:szCs w:val="22"/>
              </w:rPr>
            </w:pPr>
          </w:p>
        </w:tc>
        <w:tc>
          <w:tcPr>
            <w:tcW w:w="1210" w:type="pct"/>
            <w:tcBorders>
              <w:top w:val="single" w:sz="4" w:space="0" w:color="000000"/>
              <w:left w:val="single" w:sz="4" w:space="0" w:color="000000"/>
              <w:bottom w:val="single" w:sz="4" w:space="0" w:color="000000"/>
              <w:right w:val="single" w:sz="4" w:space="0" w:color="000000"/>
            </w:tcBorders>
          </w:tcPr>
          <w:p w14:paraId="0A294C38" w14:textId="77777777" w:rsidR="002720DC" w:rsidRPr="00743B14" w:rsidRDefault="002720DC" w:rsidP="00434BB0">
            <w:pPr>
              <w:autoSpaceDE w:val="0"/>
              <w:autoSpaceDN w:val="0"/>
              <w:adjustRightInd w:val="0"/>
              <w:spacing w:line="276" w:lineRule="auto"/>
              <w:contextualSpacing/>
              <w:jc w:val="both"/>
              <w:rPr>
                <w:rFonts w:ascii="Calibri" w:hAnsi="Calibri" w:cs="Calibri"/>
                <w:sz w:val="16"/>
                <w:szCs w:val="16"/>
                <w:lang w:eastAsia="pl-PL"/>
              </w:rPr>
            </w:pPr>
            <w:r w:rsidRPr="00743B14">
              <w:rPr>
                <w:rFonts w:ascii="Calibri" w:hAnsi="Calibri" w:cs="Calibri"/>
                <w:sz w:val="16"/>
                <w:szCs w:val="16"/>
                <w:lang w:eastAsia="pl-PL"/>
              </w:rPr>
              <w:t>posiada co najmniej dwuletnie doświadczenie pracy w muzeum rejestrowanym wpisanym do Państwowego Rejestru Muzeów, o którym mowa w art. 13 i nast. ustawy o muzeach;</w:t>
            </w:r>
          </w:p>
          <w:p w14:paraId="6D5DA9A0" w14:textId="77777777" w:rsidR="002720DC" w:rsidRPr="00743B14" w:rsidRDefault="002720DC" w:rsidP="00434BB0">
            <w:pPr>
              <w:autoSpaceDE w:val="0"/>
              <w:autoSpaceDN w:val="0"/>
              <w:adjustRightInd w:val="0"/>
              <w:spacing w:line="276" w:lineRule="auto"/>
              <w:contextualSpacing/>
              <w:jc w:val="both"/>
              <w:rPr>
                <w:rFonts w:ascii="Calibri" w:hAnsi="Calibri" w:cs="Calibri"/>
                <w:sz w:val="16"/>
                <w:szCs w:val="16"/>
                <w:lang w:eastAsia="pl-PL"/>
              </w:rPr>
            </w:pPr>
          </w:p>
        </w:tc>
        <w:tc>
          <w:tcPr>
            <w:tcW w:w="1188" w:type="pct"/>
            <w:tcBorders>
              <w:top w:val="single" w:sz="4" w:space="0" w:color="000000"/>
              <w:left w:val="single" w:sz="4" w:space="0" w:color="000000"/>
              <w:bottom w:val="single" w:sz="4" w:space="0" w:color="000000"/>
              <w:right w:val="single" w:sz="4" w:space="0" w:color="000000"/>
            </w:tcBorders>
          </w:tcPr>
          <w:p w14:paraId="3D41628D" w14:textId="77777777" w:rsidR="002720DC" w:rsidRPr="00743B14" w:rsidRDefault="002720DC" w:rsidP="00434BB0">
            <w:pPr>
              <w:spacing w:line="256" w:lineRule="auto"/>
              <w:rPr>
                <w:rFonts w:asciiTheme="minorHAnsi" w:hAnsiTheme="minorHAnsi" w:cstheme="minorHAnsi"/>
                <w:sz w:val="22"/>
                <w:szCs w:val="22"/>
              </w:rPr>
            </w:pPr>
          </w:p>
        </w:tc>
      </w:tr>
      <w:tr w:rsidR="00743B14" w:rsidRPr="00743B14" w14:paraId="3FCFC780" w14:textId="77777777" w:rsidTr="00434BB0">
        <w:trPr>
          <w:trHeight w:val="700"/>
        </w:trPr>
        <w:tc>
          <w:tcPr>
            <w:tcW w:w="1205" w:type="pct"/>
            <w:tcBorders>
              <w:top w:val="single" w:sz="4" w:space="0" w:color="000000"/>
              <w:left w:val="single" w:sz="4" w:space="0" w:color="000000"/>
              <w:bottom w:val="single" w:sz="4" w:space="0" w:color="000000"/>
              <w:right w:val="single" w:sz="4" w:space="0" w:color="000000"/>
            </w:tcBorders>
            <w:vAlign w:val="center"/>
          </w:tcPr>
          <w:p w14:paraId="7B0EF2DD" w14:textId="77777777" w:rsidR="002720DC" w:rsidRPr="00743B14" w:rsidRDefault="002720DC" w:rsidP="00434BB0">
            <w:pPr>
              <w:spacing w:line="256" w:lineRule="auto"/>
              <w:rPr>
                <w:rFonts w:asciiTheme="minorHAnsi" w:hAnsiTheme="minorHAnsi" w:cstheme="minorHAnsi"/>
                <w:sz w:val="22"/>
                <w:szCs w:val="22"/>
              </w:rPr>
            </w:pPr>
          </w:p>
        </w:tc>
        <w:tc>
          <w:tcPr>
            <w:tcW w:w="1397" w:type="pct"/>
            <w:tcBorders>
              <w:top w:val="single" w:sz="4" w:space="0" w:color="000000"/>
              <w:left w:val="single" w:sz="4" w:space="0" w:color="000000"/>
              <w:bottom w:val="single" w:sz="4" w:space="0" w:color="000000"/>
              <w:right w:val="single" w:sz="4" w:space="0" w:color="000000"/>
            </w:tcBorders>
          </w:tcPr>
          <w:p w14:paraId="078804BF" w14:textId="77777777" w:rsidR="002720DC" w:rsidRPr="00743B14" w:rsidRDefault="002720DC" w:rsidP="00434BB0">
            <w:pPr>
              <w:spacing w:line="256" w:lineRule="auto"/>
              <w:rPr>
                <w:rFonts w:asciiTheme="minorHAnsi" w:hAnsiTheme="minorHAnsi" w:cstheme="minorHAnsi"/>
                <w:sz w:val="22"/>
                <w:szCs w:val="22"/>
              </w:rPr>
            </w:pPr>
          </w:p>
        </w:tc>
        <w:tc>
          <w:tcPr>
            <w:tcW w:w="1210" w:type="pct"/>
            <w:tcBorders>
              <w:top w:val="single" w:sz="4" w:space="0" w:color="000000"/>
              <w:left w:val="single" w:sz="4" w:space="0" w:color="000000"/>
              <w:bottom w:val="single" w:sz="4" w:space="0" w:color="000000"/>
              <w:right w:val="single" w:sz="4" w:space="0" w:color="000000"/>
            </w:tcBorders>
          </w:tcPr>
          <w:p w14:paraId="082ABBA0" w14:textId="77777777" w:rsidR="002720DC" w:rsidRPr="00743B14" w:rsidRDefault="002720DC" w:rsidP="00434BB0">
            <w:pPr>
              <w:autoSpaceDE w:val="0"/>
              <w:autoSpaceDN w:val="0"/>
              <w:adjustRightInd w:val="0"/>
              <w:spacing w:line="276" w:lineRule="auto"/>
              <w:contextualSpacing/>
              <w:jc w:val="both"/>
              <w:rPr>
                <w:rFonts w:ascii="Calibri" w:hAnsi="Calibri" w:cs="Calibri"/>
                <w:sz w:val="16"/>
                <w:szCs w:val="16"/>
                <w:lang w:eastAsia="pl-PL"/>
              </w:rPr>
            </w:pPr>
            <w:r w:rsidRPr="00743B14">
              <w:rPr>
                <w:rFonts w:ascii="Calibri" w:hAnsi="Calibri" w:cs="Calibri"/>
                <w:sz w:val="16"/>
                <w:szCs w:val="16"/>
                <w:lang w:eastAsia="pl-PL"/>
              </w:rPr>
              <w:t>posiada co najmniej dwuletnie doświadczenie pracy w muzeum rejestrowanym wpisanym do Państwowego Rejestru Muzeów, o którym mowa w art. 13 i nast. ustawy o muzeach;</w:t>
            </w:r>
          </w:p>
          <w:p w14:paraId="6A6CB15B" w14:textId="77777777" w:rsidR="002720DC" w:rsidRPr="00743B14" w:rsidRDefault="002720DC" w:rsidP="00434BB0">
            <w:pPr>
              <w:autoSpaceDE w:val="0"/>
              <w:autoSpaceDN w:val="0"/>
              <w:adjustRightInd w:val="0"/>
              <w:spacing w:line="276" w:lineRule="auto"/>
              <w:contextualSpacing/>
              <w:jc w:val="both"/>
              <w:rPr>
                <w:rFonts w:ascii="Calibri" w:hAnsi="Calibri" w:cs="Calibri"/>
                <w:sz w:val="16"/>
                <w:szCs w:val="16"/>
                <w:lang w:eastAsia="pl-PL"/>
              </w:rPr>
            </w:pPr>
          </w:p>
        </w:tc>
        <w:tc>
          <w:tcPr>
            <w:tcW w:w="1188" w:type="pct"/>
            <w:tcBorders>
              <w:top w:val="single" w:sz="4" w:space="0" w:color="000000"/>
              <w:left w:val="single" w:sz="4" w:space="0" w:color="000000"/>
              <w:bottom w:val="single" w:sz="4" w:space="0" w:color="000000"/>
              <w:right w:val="single" w:sz="4" w:space="0" w:color="000000"/>
            </w:tcBorders>
          </w:tcPr>
          <w:p w14:paraId="66DCCDCB" w14:textId="77777777" w:rsidR="002720DC" w:rsidRPr="00743B14" w:rsidRDefault="002720DC" w:rsidP="00434BB0">
            <w:pPr>
              <w:spacing w:line="256" w:lineRule="auto"/>
              <w:rPr>
                <w:rFonts w:asciiTheme="minorHAnsi" w:hAnsiTheme="minorHAnsi" w:cstheme="minorHAnsi"/>
                <w:sz w:val="22"/>
                <w:szCs w:val="22"/>
              </w:rPr>
            </w:pPr>
          </w:p>
        </w:tc>
      </w:tr>
      <w:tr w:rsidR="00743B14" w:rsidRPr="00743B14" w14:paraId="7489D746" w14:textId="77777777" w:rsidTr="00434BB0">
        <w:trPr>
          <w:trHeight w:val="700"/>
        </w:trPr>
        <w:tc>
          <w:tcPr>
            <w:tcW w:w="1205" w:type="pct"/>
            <w:tcBorders>
              <w:top w:val="single" w:sz="4" w:space="0" w:color="000000"/>
              <w:left w:val="single" w:sz="4" w:space="0" w:color="000000"/>
              <w:bottom w:val="single" w:sz="4" w:space="0" w:color="000000"/>
              <w:right w:val="single" w:sz="4" w:space="0" w:color="000000"/>
            </w:tcBorders>
            <w:vAlign w:val="center"/>
          </w:tcPr>
          <w:p w14:paraId="212562C7" w14:textId="77777777" w:rsidR="002720DC" w:rsidRPr="00743B14" w:rsidRDefault="002720DC" w:rsidP="00434BB0">
            <w:pPr>
              <w:spacing w:line="256" w:lineRule="auto"/>
              <w:rPr>
                <w:rFonts w:asciiTheme="minorHAnsi" w:hAnsiTheme="minorHAnsi" w:cstheme="minorHAnsi"/>
                <w:sz w:val="22"/>
                <w:szCs w:val="22"/>
              </w:rPr>
            </w:pPr>
          </w:p>
        </w:tc>
        <w:tc>
          <w:tcPr>
            <w:tcW w:w="1397" w:type="pct"/>
            <w:tcBorders>
              <w:top w:val="single" w:sz="4" w:space="0" w:color="000000"/>
              <w:left w:val="single" w:sz="4" w:space="0" w:color="000000"/>
              <w:bottom w:val="single" w:sz="4" w:space="0" w:color="000000"/>
              <w:right w:val="single" w:sz="4" w:space="0" w:color="000000"/>
            </w:tcBorders>
          </w:tcPr>
          <w:p w14:paraId="324B27A3" w14:textId="77777777" w:rsidR="002720DC" w:rsidRPr="00743B14" w:rsidRDefault="002720DC" w:rsidP="00434BB0">
            <w:pPr>
              <w:spacing w:line="256" w:lineRule="auto"/>
              <w:rPr>
                <w:rFonts w:asciiTheme="minorHAnsi" w:hAnsiTheme="minorHAnsi" w:cstheme="minorHAnsi"/>
                <w:sz w:val="22"/>
                <w:szCs w:val="22"/>
              </w:rPr>
            </w:pPr>
          </w:p>
        </w:tc>
        <w:tc>
          <w:tcPr>
            <w:tcW w:w="1210" w:type="pct"/>
            <w:tcBorders>
              <w:top w:val="single" w:sz="4" w:space="0" w:color="000000"/>
              <w:left w:val="single" w:sz="4" w:space="0" w:color="000000"/>
              <w:bottom w:val="single" w:sz="4" w:space="0" w:color="000000"/>
              <w:right w:val="single" w:sz="4" w:space="0" w:color="000000"/>
            </w:tcBorders>
          </w:tcPr>
          <w:p w14:paraId="083C6CAA" w14:textId="77777777" w:rsidR="002720DC" w:rsidRPr="00743B14" w:rsidRDefault="002720DC" w:rsidP="00434BB0">
            <w:pPr>
              <w:autoSpaceDE w:val="0"/>
              <w:autoSpaceDN w:val="0"/>
              <w:adjustRightInd w:val="0"/>
              <w:spacing w:line="276" w:lineRule="auto"/>
              <w:contextualSpacing/>
              <w:jc w:val="both"/>
              <w:rPr>
                <w:rFonts w:ascii="Calibri" w:hAnsi="Calibri" w:cs="Calibri"/>
                <w:sz w:val="16"/>
                <w:szCs w:val="16"/>
                <w:lang w:eastAsia="pl-PL"/>
              </w:rPr>
            </w:pPr>
            <w:r w:rsidRPr="00743B14">
              <w:rPr>
                <w:rFonts w:ascii="Calibri" w:hAnsi="Calibri" w:cs="Calibri"/>
                <w:sz w:val="16"/>
                <w:szCs w:val="16"/>
                <w:lang w:eastAsia="pl-PL"/>
              </w:rPr>
              <w:t>posiada co najmniej dwuletnie doświadczenie pracy w muzeum rejestrowanym wpisanym do Państwowego Rejestru Muzeów, o którym mowa w art. 13 i nast. ustawy o muzeach;</w:t>
            </w:r>
          </w:p>
          <w:p w14:paraId="11215E13" w14:textId="77777777" w:rsidR="002720DC" w:rsidRPr="00743B14" w:rsidRDefault="002720DC" w:rsidP="00434BB0">
            <w:pPr>
              <w:autoSpaceDE w:val="0"/>
              <w:autoSpaceDN w:val="0"/>
              <w:adjustRightInd w:val="0"/>
              <w:spacing w:line="276" w:lineRule="auto"/>
              <w:contextualSpacing/>
              <w:jc w:val="both"/>
              <w:rPr>
                <w:rFonts w:ascii="Calibri" w:hAnsi="Calibri" w:cs="Calibri"/>
                <w:sz w:val="16"/>
                <w:szCs w:val="16"/>
                <w:lang w:eastAsia="pl-PL"/>
              </w:rPr>
            </w:pPr>
          </w:p>
        </w:tc>
        <w:tc>
          <w:tcPr>
            <w:tcW w:w="1188" w:type="pct"/>
            <w:tcBorders>
              <w:top w:val="single" w:sz="4" w:space="0" w:color="000000"/>
              <w:left w:val="single" w:sz="4" w:space="0" w:color="000000"/>
              <w:bottom w:val="single" w:sz="4" w:space="0" w:color="000000"/>
              <w:right w:val="single" w:sz="4" w:space="0" w:color="000000"/>
            </w:tcBorders>
          </w:tcPr>
          <w:p w14:paraId="4822A7BD" w14:textId="77777777" w:rsidR="002720DC" w:rsidRPr="00743B14" w:rsidRDefault="002720DC" w:rsidP="00434BB0">
            <w:pPr>
              <w:spacing w:line="256" w:lineRule="auto"/>
              <w:rPr>
                <w:rFonts w:asciiTheme="minorHAnsi" w:hAnsiTheme="minorHAnsi" w:cstheme="minorHAnsi"/>
                <w:sz w:val="22"/>
                <w:szCs w:val="22"/>
              </w:rPr>
            </w:pPr>
          </w:p>
        </w:tc>
      </w:tr>
      <w:tr w:rsidR="00743B14" w:rsidRPr="00743B14" w14:paraId="1743AAA7" w14:textId="77777777" w:rsidTr="00434BB0">
        <w:trPr>
          <w:trHeight w:val="700"/>
        </w:trPr>
        <w:tc>
          <w:tcPr>
            <w:tcW w:w="1205" w:type="pct"/>
            <w:tcBorders>
              <w:top w:val="single" w:sz="4" w:space="0" w:color="000000"/>
              <w:left w:val="single" w:sz="4" w:space="0" w:color="000000"/>
              <w:bottom w:val="single" w:sz="4" w:space="0" w:color="000000"/>
              <w:right w:val="single" w:sz="4" w:space="0" w:color="000000"/>
            </w:tcBorders>
            <w:vAlign w:val="center"/>
          </w:tcPr>
          <w:p w14:paraId="67147B8F" w14:textId="77777777" w:rsidR="002720DC" w:rsidRPr="00743B14" w:rsidRDefault="002720DC" w:rsidP="00434BB0">
            <w:pPr>
              <w:spacing w:line="256" w:lineRule="auto"/>
              <w:rPr>
                <w:rFonts w:asciiTheme="minorHAnsi" w:hAnsiTheme="minorHAnsi" w:cstheme="minorHAnsi"/>
                <w:sz w:val="22"/>
                <w:szCs w:val="22"/>
              </w:rPr>
            </w:pPr>
          </w:p>
        </w:tc>
        <w:tc>
          <w:tcPr>
            <w:tcW w:w="1397" w:type="pct"/>
            <w:tcBorders>
              <w:top w:val="single" w:sz="4" w:space="0" w:color="000000"/>
              <w:left w:val="single" w:sz="4" w:space="0" w:color="000000"/>
              <w:bottom w:val="single" w:sz="4" w:space="0" w:color="000000"/>
              <w:right w:val="single" w:sz="4" w:space="0" w:color="000000"/>
            </w:tcBorders>
          </w:tcPr>
          <w:p w14:paraId="17D502C8" w14:textId="77777777" w:rsidR="002720DC" w:rsidRPr="00743B14" w:rsidRDefault="002720DC" w:rsidP="00434BB0">
            <w:pPr>
              <w:spacing w:line="256" w:lineRule="auto"/>
              <w:rPr>
                <w:rFonts w:asciiTheme="minorHAnsi" w:hAnsiTheme="minorHAnsi" w:cstheme="minorHAnsi"/>
                <w:sz w:val="22"/>
                <w:szCs w:val="22"/>
              </w:rPr>
            </w:pPr>
          </w:p>
        </w:tc>
        <w:tc>
          <w:tcPr>
            <w:tcW w:w="1210" w:type="pct"/>
            <w:tcBorders>
              <w:top w:val="single" w:sz="4" w:space="0" w:color="000000"/>
              <w:left w:val="single" w:sz="4" w:space="0" w:color="000000"/>
              <w:bottom w:val="single" w:sz="4" w:space="0" w:color="000000"/>
              <w:right w:val="single" w:sz="4" w:space="0" w:color="000000"/>
            </w:tcBorders>
          </w:tcPr>
          <w:p w14:paraId="61D8605C" w14:textId="77777777" w:rsidR="002720DC" w:rsidRPr="00743B14" w:rsidRDefault="002720DC" w:rsidP="00434BB0">
            <w:pPr>
              <w:autoSpaceDE w:val="0"/>
              <w:autoSpaceDN w:val="0"/>
              <w:adjustRightInd w:val="0"/>
              <w:spacing w:line="276" w:lineRule="auto"/>
              <w:contextualSpacing/>
              <w:jc w:val="both"/>
              <w:rPr>
                <w:rFonts w:ascii="Calibri" w:hAnsi="Calibri" w:cs="Calibri"/>
                <w:sz w:val="16"/>
                <w:szCs w:val="16"/>
                <w:lang w:eastAsia="pl-PL"/>
              </w:rPr>
            </w:pPr>
            <w:r w:rsidRPr="00743B14">
              <w:rPr>
                <w:rFonts w:ascii="Calibri" w:hAnsi="Calibri" w:cs="Calibri"/>
                <w:sz w:val="16"/>
                <w:szCs w:val="16"/>
                <w:lang w:eastAsia="pl-PL"/>
              </w:rPr>
              <w:t>posiada co najmniej dwuletnie doświadczenie pracy w muzeum rejestrowanym wpisanym do Państwowego Rejestru Muzeów, o którym mowa w art. 13 i nast. ustawy o muzeach;</w:t>
            </w:r>
          </w:p>
          <w:p w14:paraId="44F5A1FB" w14:textId="77777777" w:rsidR="002720DC" w:rsidRPr="00743B14" w:rsidRDefault="002720DC" w:rsidP="00434BB0">
            <w:pPr>
              <w:autoSpaceDE w:val="0"/>
              <w:autoSpaceDN w:val="0"/>
              <w:adjustRightInd w:val="0"/>
              <w:spacing w:line="276" w:lineRule="auto"/>
              <w:contextualSpacing/>
              <w:jc w:val="both"/>
              <w:rPr>
                <w:rFonts w:ascii="Calibri" w:hAnsi="Calibri" w:cs="Calibri"/>
                <w:sz w:val="16"/>
                <w:szCs w:val="16"/>
                <w:lang w:eastAsia="pl-PL"/>
              </w:rPr>
            </w:pPr>
          </w:p>
        </w:tc>
        <w:tc>
          <w:tcPr>
            <w:tcW w:w="1188" w:type="pct"/>
            <w:tcBorders>
              <w:top w:val="single" w:sz="4" w:space="0" w:color="000000"/>
              <w:left w:val="single" w:sz="4" w:space="0" w:color="000000"/>
              <w:bottom w:val="single" w:sz="4" w:space="0" w:color="000000"/>
              <w:right w:val="single" w:sz="4" w:space="0" w:color="000000"/>
            </w:tcBorders>
          </w:tcPr>
          <w:p w14:paraId="1E53FDFE" w14:textId="77777777" w:rsidR="002720DC" w:rsidRPr="00743B14" w:rsidRDefault="002720DC" w:rsidP="00434BB0">
            <w:pPr>
              <w:spacing w:line="256" w:lineRule="auto"/>
              <w:rPr>
                <w:rFonts w:asciiTheme="minorHAnsi" w:hAnsiTheme="minorHAnsi" w:cstheme="minorHAnsi"/>
                <w:sz w:val="22"/>
                <w:szCs w:val="22"/>
              </w:rPr>
            </w:pPr>
          </w:p>
        </w:tc>
      </w:tr>
      <w:tr w:rsidR="00743B14" w:rsidRPr="00743B14" w14:paraId="3745E2AC" w14:textId="77777777" w:rsidTr="00434BB0">
        <w:trPr>
          <w:trHeight w:val="700"/>
        </w:trPr>
        <w:tc>
          <w:tcPr>
            <w:tcW w:w="1205" w:type="pct"/>
            <w:tcBorders>
              <w:top w:val="single" w:sz="4" w:space="0" w:color="000000"/>
              <w:left w:val="single" w:sz="4" w:space="0" w:color="000000"/>
              <w:bottom w:val="single" w:sz="4" w:space="0" w:color="000000"/>
              <w:right w:val="single" w:sz="4" w:space="0" w:color="000000"/>
            </w:tcBorders>
            <w:vAlign w:val="center"/>
          </w:tcPr>
          <w:p w14:paraId="19F6970C" w14:textId="77777777" w:rsidR="002720DC" w:rsidRPr="00743B14" w:rsidRDefault="002720DC" w:rsidP="00434BB0">
            <w:pPr>
              <w:spacing w:line="256" w:lineRule="auto"/>
              <w:rPr>
                <w:rFonts w:asciiTheme="minorHAnsi" w:hAnsiTheme="minorHAnsi" w:cstheme="minorHAnsi"/>
                <w:sz w:val="22"/>
                <w:szCs w:val="22"/>
              </w:rPr>
            </w:pPr>
          </w:p>
        </w:tc>
        <w:tc>
          <w:tcPr>
            <w:tcW w:w="1397" w:type="pct"/>
            <w:tcBorders>
              <w:top w:val="single" w:sz="4" w:space="0" w:color="000000"/>
              <w:left w:val="single" w:sz="4" w:space="0" w:color="000000"/>
              <w:bottom w:val="single" w:sz="4" w:space="0" w:color="000000"/>
              <w:right w:val="single" w:sz="4" w:space="0" w:color="000000"/>
            </w:tcBorders>
          </w:tcPr>
          <w:p w14:paraId="240D5AB0" w14:textId="77777777" w:rsidR="002720DC" w:rsidRPr="00743B14" w:rsidRDefault="002720DC" w:rsidP="00434BB0">
            <w:pPr>
              <w:spacing w:line="256" w:lineRule="auto"/>
              <w:rPr>
                <w:rFonts w:asciiTheme="minorHAnsi" w:hAnsiTheme="minorHAnsi" w:cstheme="minorHAnsi"/>
                <w:sz w:val="22"/>
                <w:szCs w:val="22"/>
              </w:rPr>
            </w:pPr>
          </w:p>
        </w:tc>
        <w:tc>
          <w:tcPr>
            <w:tcW w:w="1210" w:type="pct"/>
            <w:tcBorders>
              <w:top w:val="single" w:sz="4" w:space="0" w:color="000000"/>
              <w:left w:val="single" w:sz="4" w:space="0" w:color="000000"/>
              <w:bottom w:val="single" w:sz="4" w:space="0" w:color="000000"/>
              <w:right w:val="single" w:sz="4" w:space="0" w:color="000000"/>
            </w:tcBorders>
          </w:tcPr>
          <w:p w14:paraId="2F5CD5AD" w14:textId="77777777" w:rsidR="002720DC" w:rsidRPr="00743B14" w:rsidRDefault="002720DC" w:rsidP="00434BB0">
            <w:pPr>
              <w:autoSpaceDE w:val="0"/>
              <w:autoSpaceDN w:val="0"/>
              <w:adjustRightInd w:val="0"/>
              <w:spacing w:line="276" w:lineRule="auto"/>
              <w:contextualSpacing/>
              <w:jc w:val="both"/>
              <w:rPr>
                <w:rFonts w:ascii="Calibri" w:hAnsi="Calibri" w:cs="Calibri"/>
                <w:sz w:val="16"/>
                <w:szCs w:val="16"/>
                <w:lang w:eastAsia="pl-PL"/>
              </w:rPr>
            </w:pPr>
            <w:r w:rsidRPr="00743B14">
              <w:rPr>
                <w:rFonts w:ascii="Calibri" w:hAnsi="Calibri" w:cs="Calibri"/>
                <w:sz w:val="16"/>
                <w:szCs w:val="16"/>
                <w:lang w:eastAsia="pl-PL"/>
              </w:rPr>
              <w:t>posiada co najmniej dwuletnie doświadczenie pracy w muzeum rejestrowanym wpisanym do Państwowego Rejestru Muzeów, o którym mowa w art. 13 i nast. ustawy o muzeach;</w:t>
            </w:r>
          </w:p>
          <w:p w14:paraId="177E091E" w14:textId="77777777" w:rsidR="002720DC" w:rsidRPr="00743B14" w:rsidRDefault="002720DC" w:rsidP="00434BB0">
            <w:pPr>
              <w:autoSpaceDE w:val="0"/>
              <w:autoSpaceDN w:val="0"/>
              <w:adjustRightInd w:val="0"/>
              <w:spacing w:line="276" w:lineRule="auto"/>
              <w:contextualSpacing/>
              <w:jc w:val="both"/>
              <w:rPr>
                <w:rFonts w:ascii="Calibri" w:hAnsi="Calibri" w:cs="Calibri"/>
                <w:sz w:val="16"/>
                <w:szCs w:val="16"/>
                <w:lang w:eastAsia="pl-PL"/>
              </w:rPr>
            </w:pPr>
          </w:p>
        </w:tc>
        <w:tc>
          <w:tcPr>
            <w:tcW w:w="1188" w:type="pct"/>
            <w:tcBorders>
              <w:top w:val="single" w:sz="4" w:space="0" w:color="000000"/>
              <w:left w:val="single" w:sz="4" w:space="0" w:color="000000"/>
              <w:bottom w:val="single" w:sz="4" w:space="0" w:color="000000"/>
              <w:right w:val="single" w:sz="4" w:space="0" w:color="000000"/>
            </w:tcBorders>
          </w:tcPr>
          <w:p w14:paraId="59309160" w14:textId="77777777" w:rsidR="002720DC" w:rsidRPr="00743B14" w:rsidRDefault="002720DC" w:rsidP="00434BB0">
            <w:pPr>
              <w:spacing w:line="256" w:lineRule="auto"/>
              <w:rPr>
                <w:rFonts w:asciiTheme="minorHAnsi" w:hAnsiTheme="minorHAnsi" w:cstheme="minorHAnsi"/>
                <w:sz w:val="22"/>
                <w:szCs w:val="22"/>
              </w:rPr>
            </w:pPr>
          </w:p>
        </w:tc>
      </w:tr>
    </w:tbl>
    <w:p w14:paraId="0F15AF50" w14:textId="77777777" w:rsidR="002720DC" w:rsidRPr="00743B14" w:rsidRDefault="002720DC" w:rsidP="002720DC">
      <w:pPr>
        <w:rPr>
          <w:rFonts w:asciiTheme="minorHAnsi" w:hAnsiTheme="minorHAnsi" w:cstheme="minorHAnsi"/>
          <w:sz w:val="22"/>
          <w:szCs w:val="22"/>
        </w:rPr>
      </w:pPr>
    </w:p>
    <w:p w14:paraId="4DF346D6" w14:textId="77777777" w:rsidR="002720DC" w:rsidRPr="00743B14" w:rsidRDefault="002720DC" w:rsidP="002720DC">
      <w:pPr>
        <w:pStyle w:val="Akapitzlist1"/>
        <w:keepNext/>
        <w:spacing w:after="0" w:line="240" w:lineRule="auto"/>
        <w:ind w:left="0"/>
        <w:jc w:val="both"/>
        <w:rPr>
          <w:rFonts w:asciiTheme="minorHAnsi" w:hAnsiTheme="minorHAnsi" w:cstheme="minorHAnsi"/>
        </w:rPr>
      </w:pPr>
    </w:p>
    <w:p w14:paraId="08F1511E" w14:textId="77777777" w:rsidR="002720DC" w:rsidRPr="00743B14" w:rsidRDefault="002720DC" w:rsidP="002720DC">
      <w:pPr>
        <w:pStyle w:val="Akapitzlist1"/>
        <w:keepNext/>
        <w:spacing w:after="0" w:line="240" w:lineRule="auto"/>
        <w:ind w:left="0"/>
        <w:jc w:val="both"/>
        <w:rPr>
          <w:rFonts w:asciiTheme="minorHAnsi" w:hAnsiTheme="minorHAnsi" w:cstheme="minorHAnsi"/>
        </w:rPr>
      </w:pPr>
    </w:p>
    <w:p w14:paraId="2CC1A96B" w14:textId="77777777" w:rsidR="002720DC" w:rsidRPr="00743B14" w:rsidRDefault="002720DC" w:rsidP="002720DC">
      <w:pPr>
        <w:pStyle w:val="Akapitzlist1"/>
        <w:keepNext/>
        <w:spacing w:after="0" w:line="240" w:lineRule="auto"/>
        <w:ind w:left="0"/>
        <w:jc w:val="both"/>
        <w:rPr>
          <w:rFonts w:asciiTheme="minorHAnsi" w:hAnsiTheme="minorHAnsi" w:cstheme="minorHAnsi"/>
        </w:rPr>
      </w:pPr>
      <w:r w:rsidRPr="00743B14">
        <w:rPr>
          <w:rFonts w:asciiTheme="minorHAnsi" w:hAnsiTheme="minorHAnsi" w:cstheme="minorHAnsi"/>
        </w:rPr>
        <w:tab/>
        <w:t>……………………………………..</w:t>
      </w:r>
    </w:p>
    <w:p w14:paraId="1C8D2638" w14:textId="77777777" w:rsidR="002720DC" w:rsidRPr="00743B14" w:rsidRDefault="002720DC" w:rsidP="002720DC">
      <w:pPr>
        <w:pStyle w:val="Akapitzlist1"/>
        <w:keepNext/>
        <w:spacing w:after="0" w:line="240" w:lineRule="auto"/>
        <w:ind w:left="0"/>
        <w:jc w:val="both"/>
        <w:rPr>
          <w:rFonts w:asciiTheme="minorHAnsi" w:hAnsiTheme="minorHAnsi" w:cstheme="minorHAnsi"/>
        </w:rPr>
      </w:pPr>
    </w:p>
    <w:p w14:paraId="6DFFFC98" w14:textId="77777777" w:rsidR="002720DC" w:rsidRPr="00743B14" w:rsidRDefault="002720DC" w:rsidP="002720DC">
      <w:pPr>
        <w:keepNext/>
        <w:widowControl w:val="0"/>
        <w:ind w:left="2832" w:hanging="2832"/>
        <w:jc w:val="center"/>
        <w:rPr>
          <w:rFonts w:asciiTheme="minorHAnsi" w:hAnsiTheme="minorHAnsi" w:cstheme="minorHAnsi"/>
          <w:sz w:val="22"/>
          <w:szCs w:val="22"/>
        </w:rPr>
      </w:pPr>
      <w:r w:rsidRPr="00743B14">
        <w:rPr>
          <w:rFonts w:asciiTheme="minorHAnsi" w:hAnsiTheme="minorHAnsi" w:cstheme="minorHAnsi"/>
          <w:sz w:val="22"/>
          <w:szCs w:val="22"/>
        </w:rPr>
        <w:t>Miejscowość / Data</w:t>
      </w:r>
      <w:r w:rsidRPr="00743B14">
        <w:rPr>
          <w:rFonts w:asciiTheme="minorHAnsi" w:hAnsiTheme="minorHAnsi" w:cstheme="minorHAnsi"/>
          <w:sz w:val="22"/>
          <w:szCs w:val="22"/>
        </w:rPr>
        <w:tab/>
      </w:r>
      <w:r w:rsidRPr="00743B14">
        <w:rPr>
          <w:rFonts w:asciiTheme="minorHAnsi" w:hAnsiTheme="minorHAnsi" w:cstheme="minorHAnsi"/>
          <w:sz w:val="22"/>
          <w:szCs w:val="22"/>
        </w:rPr>
        <w:tab/>
        <w:t>Podpis(y) osoby(osób) upoważnionej(</w:t>
      </w:r>
      <w:proofErr w:type="spellStart"/>
      <w:r w:rsidRPr="00743B14">
        <w:rPr>
          <w:rFonts w:asciiTheme="minorHAnsi" w:hAnsiTheme="minorHAnsi" w:cstheme="minorHAnsi"/>
          <w:sz w:val="22"/>
          <w:szCs w:val="22"/>
        </w:rPr>
        <w:t>ych</w:t>
      </w:r>
      <w:proofErr w:type="spellEnd"/>
      <w:r w:rsidRPr="00743B14">
        <w:rPr>
          <w:rFonts w:asciiTheme="minorHAnsi" w:hAnsiTheme="minorHAnsi" w:cstheme="minorHAnsi"/>
          <w:sz w:val="22"/>
          <w:szCs w:val="22"/>
        </w:rPr>
        <w:t xml:space="preserve">) do podpisania niniejszego wykazu w imieniu Wykonawcy(ów). </w:t>
      </w:r>
    </w:p>
    <w:p w14:paraId="108A53A6" w14:textId="77777777" w:rsidR="002720DC" w:rsidRPr="00743B14" w:rsidRDefault="002720DC" w:rsidP="002720DC">
      <w:pPr>
        <w:keepNext/>
        <w:widowControl w:val="0"/>
        <w:ind w:left="3540" w:firstLine="708"/>
        <w:jc w:val="center"/>
        <w:rPr>
          <w:rFonts w:asciiTheme="minorHAnsi" w:hAnsiTheme="minorHAnsi" w:cstheme="minorHAnsi"/>
          <w:sz w:val="22"/>
          <w:szCs w:val="22"/>
        </w:rPr>
      </w:pPr>
      <w:r w:rsidRPr="00743B14">
        <w:rPr>
          <w:rFonts w:asciiTheme="minorHAnsi" w:hAnsiTheme="minorHAnsi" w:cstheme="minorHAnsi"/>
          <w:sz w:val="22"/>
          <w:szCs w:val="22"/>
        </w:rPr>
        <w:t>Wykaz w postaci elektronicznej winna być podpisana w formie kwalifikowanego podpisu elektronicznego lub w postaci podpisu zaufanego lub w postaci podpisu osobistego.</w:t>
      </w:r>
    </w:p>
    <w:p w14:paraId="25B7C7AC" w14:textId="77777777" w:rsidR="002720DC" w:rsidRPr="00743B14" w:rsidRDefault="002720DC" w:rsidP="002720DC">
      <w:pPr>
        <w:rPr>
          <w:rFonts w:asciiTheme="minorHAnsi" w:hAnsiTheme="minorHAnsi" w:cstheme="minorHAnsi"/>
          <w:sz w:val="22"/>
          <w:szCs w:val="22"/>
        </w:rPr>
      </w:pPr>
      <w:r w:rsidRPr="00743B14">
        <w:rPr>
          <w:rFonts w:asciiTheme="minorHAnsi" w:hAnsiTheme="minorHAnsi" w:cstheme="minorHAnsi"/>
          <w:sz w:val="22"/>
          <w:szCs w:val="22"/>
        </w:rPr>
        <w:br w:type="page"/>
      </w:r>
    </w:p>
    <w:p w14:paraId="57BF4121" w14:textId="08B7870A" w:rsidR="00916DCF" w:rsidRPr="00743B14" w:rsidRDefault="00916DCF" w:rsidP="00916DCF">
      <w:pPr>
        <w:pStyle w:val="Tekstpodstawowywcity"/>
        <w:spacing w:after="0" w:line="276" w:lineRule="auto"/>
        <w:ind w:left="0"/>
        <w:jc w:val="right"/>
        <w:rPr>
          <w:rFonts w:ascii="Calibri" w:hAnsi="Calibri" w:cs="Calibri"/>
          <w:sz w:val="22"/>
          <w:szCs w:val="22"/>
        </w:rPr>
      </w:pPr>
      <w:r w:rsidRPr="00743B14">
        <w:rPr>
          <w:rFonts w:ascii="Calibri" w:hAnsi="Calibri" w:cs="Calibri"/>
          <w:sz w:val="22"/>
          <w:szCs w:val="22"/>
        </w:rPr>
        <w:lastRenderedPageBreak/>
        <w:t>Załącznik nr 5 do SWZ</w:t>
      </w:r>
    </w:p>
    <w:p w14:paraId="5F326AB3" w14:textId="77777777" w:rsidR="00916DCF" w:rsidRPr="00743B14" w:rsidRDefault="00916DCF" w:rsidP="00916DCF">
      <w:pPr>
        <w:pStyle w:val="Tekstpodstawowywcity"/>
        <w:spacing w:after="0" w:line="276" w:lineRule="auto"/>
        <w:ind w:left="0"/>
        <w:jc w:val="right"/>
        <w:rPr>
          <w:rFonts w:ascii="Calibri" w:hAnsi="Calibri" w:cs="Calibri"/>
          <w:b/>
          <w:sz w:val="22"/>
          <w:szCs w:val="22"/>
        </w:rPr>
      </w:pPr>
    </w:p>
    <w:p w14:paraId="2C343B75" w14:textId="77777777" w:rsidR="00916DCF" w:rsidRPr="00743B14" w:rsidRDefault="00916DCF" w:rsidP="00916DCF">
      <w:pPr>
        <w:pStyle w:val="Tekstpodstawowywcity"/>
        <w:spacing w:after="0" w:line="276" w:lineRule="auto"/>
        <w:ind w:left="0"/>
        <w:jc w:val="center"/>
        <w:rPr>
          <w:rFonts w:ascii="Calibri" w:hAnsi="Calibri" w:cs="Calibri"/>
          <w:b/>
          <w:sz w:val="22"/>
          <w:szCs w:val="22"/>
        </w:rPr>
      </w:pPr>
      <w:r w:rsidRPr="00743B14">
        <w:rPr>
          <w:rFonts w:ascii="Calibri" w:hAnsi="Calibri" w:cs="Calibri"/>
          <w:b/>
          <w:sz w:val="22"/>
          <w:szCs w:val="22"/>
        </w:rPr>
        <w:t>PROJEKTOWANE POSTANOWIENIA UMOWY</w:t>
      </w:r>
    </w:p>
    <w:p w14:paraId="6AD9B697" w14:textId="77777777" w:rsidR="00916DCF" w:rsidRPr="00743B14" w:rsidRDefault="00916DCF" w:rsidP="00916DCF">
      <w:pPr>
        <w:pStyle w:val="Tekstpodstawowywcity"/>
        <w:spacing w:after="0" w:line="276" w:lineRule="auto"/>
        <w:ind w:left="0"/>
        <w:jc w:val="both"/>
        <w:rPr>
          <w:rFonts w:ascii="Calibri" w:hAnsi="Calibri" w:cs="Calibri"/>
          <w:b/>
          <w:sz w:val="22"/>
          <w:szCs w:val="22"/>
        </w:rPr>
      </w:pPr>
    </w:p>
    <w:p w14:paraId="3D3EBCCF" w14:textId="77777777" w:rsidR="00916DCF" w:rsidRPr="00743B14" w:rsidRDefault="00916DCF" w:rsidP="00916DCF">
      <w:pPr>
        <w:autoSpaceDE w:val="0"/>
        <w:autoSpaceDN w:val="0"/>
        <w:adjustRightInd w:val="0"/>
        <w:spacing w:line="276" w:lineRule="auto"/>
        <w:jc w:val="center"/>
        <w:rPr>
          <w:rFonts w:ascii="Calibri" w:hAnsi="Calibri" w:cs="Calibri"/>
          <w:b/>
          <w:sz w:val="22"/>
          <w:szCs w:val="22"/>
          <w:lang w:eastAsia="pl-PL"/>
        </w:rPr>
      </w:pPr>
      <w:r w:rsidRPr="00743B14">
        <w:rPr>
          <w:rFonts w:ascii="Calibri" w:hAnsi="Calibri" w:cs="Calibri"/>
          <w:b/>
          <w:sz w:val="22"/>
          <w:szCs w:val="22"/>
          <w:lang w:eastAsia="pl-PL"/>
        </w:rPr>
        <w:t>§ 1</w:t>
      </w:r>
    </w:p>
    <w:p w14:paraId="2ADE3814" w14:textId="77777777" w:rsidR="00916DCF" w:rsidRPr="00743B14" w:rsidRDefault="00916DCF" w:rsidP="00916DCF">
      <w:pPr>
        <w:autoSpaceDE w:val="0"/>
        <w:autoSpaceDN w:val="0"/>
        <w:adjustRightInd w:val="0"/>
        <w:spacing w:line="276" w:lineRule="auto"/>
        <w:jc w:val="center"/>
        <w:rPr>
          <w:rFonts w:ascii="Calibri" w:hAnsi="Calibri" w:cs="Calibri"/>
          <w:b/>
          <w:sz w:val="22"/>
          <w:szCs w:val="22"/>
          <w:lang w:eastAsia="pl-PL"/>
        </w:rPr>
      </w:pPr>
      <w:r w:rsidRPr="00743B14">
        <w:rPr>
          <w:rFonts w:ascii="Calibri" w:hAnsi="Calibri" w:cs="Calibri"/>
          <w:b/>
          <w:sz w:val="22"/>
          <w:szCs w:val="22"/>
          <w:lang w:eastAsia="pl-PL"/>
        </w:rPr>
        <w:t>Przedmiot umowy</w:t>
      </w:r>
    </w:p>
    <w:p w14:paraId="78792410" w14:textId="77777777" w:rsidR="007D76A8" w:rsidRPr="00743B14" w:rsidRDefault="00916DCF" w:rsidP="00916DCF">
      <w:pPr>
        <w:pStyle w:val="Akapitzlist"/>
        <w:numPr>
          <w:ilvl w:val="4"/>
          <w:numId w:val="75"/>
        </w:numPr>
        <w:autoSpaceDE w:val="0"/>
        <w:autoSpaceDN w:val="0"/>
        <w:adjustRightInd w:val="0"/>
        <w:spacing w:line="276" w:lineRule="auto"/>
        <w:ind w:left="426" w:hanging="426"/>
        <w:contextualSpacing/>
        <w:jc w:val="both"/>
        <w:rPr>
          <w:rFonts w:ascii="Calibri" w:hAnsi="Calibri" w:cs="Calibri"/>
          <w:sz w:val="22"/>
          <w:szCs w:val="22"/>
        </w:rPr>
      </w:pPr>
      <w:r w:rsidRPr="00743B14">
        <w:rPr>
          <w:rFonts w:ascii="Calibri" w:hAnsi="Calibri" w:cs="Calibri"/>
          <w:sz w:val="22"/>
          <w:szCs w:val="22"/>
        </w:rPr>
        <w:t xml:space="preserve">Przedmiotem umowy jest usługa polegająca na świadczeniu całodobowej usługi ochrony fizycznej obiektu, osób i mienia oraz przeciwdziałania zagrożeniom, realizowanej na obszarze oraz w budynkach znajdujących się </w:t>
      </w:r>
      <w:r w:rsidRPr="00743B14">
        <w:rPr>
          <w:rFonts w:ascii="Calibri" w:hAnsi="Calibri" w:cs="Calibri"/>
          <w:sz w:val="22"/>
          <w:szCs w:val="22"/>
          <w:lang w:val="pl-PL"/>
        </w:rPr>
        <w:t>w</w:t>
      </w:r>
      <w:r w:rsidR="007D76A8" w:rsidRPr="00743B14">
        <w:rPr>
          <w:rFonts w:ascii="Calibri" w:hAnsi="Calibri" w:cs="Calibri"/>
          <w:sz w:val="22"/>
          <w:szCs w:val="22"/>
          <w:lang w:val="pl-PL"/>
        </w:rPr>
        <w:t>….</w:t>
      </w:r>
      <w:r w:rsidRPr="00743B14">
        <w:rPr>
          <w:rFonts w:ascii="Calibri" w:hAnsi="Calibri" w:cs="Calibri"/>
          <w:sz w:val="22"/>
          <w:szCs w:val="22"/>
          <w:lang w:val="pl-PL"/>
        </w:rPr>
        <w:t xml:space="preserve">. </w:t>
      </w:r>
    </w:p>
    <w:p w14:paraId="2A1A19CE" w14:textId="251D84B7" w:rsidR="00916DCF" w:rsidRPr="00743B14" w:rsidRDefault="00916DCF" w:rsidP="007D76A8">
      <w:pPr>
        <w:pStyle w:val="Akapitzlist"/>
        <w:autoSpaceDE w:val="0"/>
        <w:autoSpaceDN w:val="0"/>
        <w:adjustRightInd w:val="0"/>
        <w:spacing w:line="276" w:lineRule="auto"/>
        <w:ind w:left="426"/>
        <w:contextualSpacing/>
        <w:jc w:val="both"/>
        <w:rPr>
          <w:rFonts w:ascii="Calibri" w:hAnsi="Calibri" w:cs="Calibri"/>
          <w:sz w:val="22"/>
          <w:szCs w:val="22"/>
        </w:rPr>
      </w:pPr>
      <w:r w:rsidRPr="00743B14">
        <w:rPr>
          <w:rFonts w:ascii="Calibri" w:hAnsi="Calibri" w:cs="Calibri"/>
          <w:sz w:val="22"/>
          <w:szCs w:val="22"/>
        </w:rPr>
        <w:t>Wykonawca zobowiązuje się do świadczenia usług ochrony fizycznej i mienia, zaś Zamawiający zobowiązuje się do zapłaty wynagrodzenia na zasadach określonych w Umowie.</w:t>
      </w:r>
    </w:p>
    <w:p w14:paraId="12118153" w14:textId="77777777" w:rsidR="007D76A8" w:rsidRPr="00743B14" w:rsidRDefault="00916DCF" w:rsidP="00916DCF">
      <w:pPr>
        <w:pStyle w:val="Akapitzlist"/>
        <w:numPr>
          <w:ilvl w:val="4"/>
          <w:numId w:val="75"/>
        </w:numPr>
        <w:autoSpaceDE w:val="0"/>
        <w:autoSpaceDN w:val="0"/>
        <w:adjustRightInd w:val="0"/>
        <w:spacing w:line="276" w:lineRule="auto"/>
        <w:ind w:left="426" w:hanging="426"/>
        <w:contextualSpacing/>
        <w:jc w:val="both"/>
        <w:rPr>
          <w:rFonts w:ascii="Calibri" w:hAnsi="Calibri" w:cs="Calibri"/>
          <w:sz w:val="22"/>
          <w:szCs w:val="22"/>
        </w:rPr>
      </w:pPr>
      <w:r w:rsidRPr="00743B14">
        <w:rPr>
          <w:rFonts w:ascii="Calibri" w:hAnsi="Calibri" w:cs="Calibri"/>
          <w:sz w:val="22"/>
          <w:szCs w:val="22"/>
        </w:rPr>
        <w:t>Przedmiot Umowy obejmuje w szczególności świadczenie usług bezpośredniej ochrony fizycznej osób i mienia na obszarze oraz w budynkach</w:t>
      </w:r>
      <w:r w:rsidR="007D76A8" w:rsidRPr="00743B14">
        <w:rPr>
          <w:rFonts w:ascii="Calibri" w:hAnsi="Calibri" w:cs="Calibri"/>
          <w:sz w:val="22"/>
          <w:szCs w:val="22"/>
        </w:rPr>
        <w:t>…</w:t>
      </w:r>
      <w:r w:rsidRPr="00743B14">
        <w:rPr>
          <w:rFonts w:ascii="Calibri" w:hAnsi="Calibri" w:cs="Calibri"/>
          <w:sz w:val="22"/>
          <w:szCs w:val="22"/>
        </w:rPr>
        <w:t xml:space="preserve">, </w:t>
      </w:r>
    </w:p>
    <w:p w14:paraId="465CB2B3" w14:textId="720A5952" w:rsidR="00916DCF" w:rsidRPr="00743B14" w:rsidRDefault="00916DCF" w:rsidP="007D76A8">
      <w:pPr>
        <w:pStyle w:val="Akapitzlist"/>
        <w:autoSpaceDE w:val="0"/>
        <w:autoSpaceDN w:val="0"/>
        <w:adjustRightInd w:val="0"/>
        <w:spacing w:line="276" w:lineRule="auto"/>
        <w:ind w:left="426"/>
        <w:contextualSpacing/>
        <w:jc w:val="both"/>
        <w:rPr>
          <w:rFonts w:ascii="Calibri" w:hAnsi="Calibri" w:cs="Calibri"/>
          <w:sz w:val="22"/>
          <w:szCs w:val="22"/>
        </w:rPr>
      </w:pPr>
      <w:r w:rsidRPr="00743B14">
        <w:rPr>
          <w:rFonts w:ascii="Calibri" w:hAnsi="Calibri" w:cs="Calibri"/>
          <w:sz w:val="22"/>
          <w:szCs w:val="22"/>
        </w:rPr>
        <w:t>doraźnych patrolach grupy interwencyjnej oraz nadzorem nad monitoringiem wizyjnym Zamawiającego.</w:t>
      </w:r>
      <w:r w:rsidRPr="00743B14">
        <w:rPr>
          <w:rFonts w:ascii="Calibri" w:hAnsi="Calibri" w:cs="Calibri"/>
          <w:sz w:val="22"/>
          <w:szCs w:val="22"/>
          <w:lang w:val="pl-PL"/>
        </w:rPr>
        <w:t xml:space="preserve"> Szczegółowy opis przedmiotu zamówienia obejmuje załącznik nr 1 do Umowy (załącznik nr </w:t>
      </w:r>
      <w:r w:rsidR="007D76A8" w:rsidRPr="00743B14">
        <w:rPr>
          <w:rFonts w:ascii="Calibri" w:hAnsi="Calibri" w:cs="Calibri"/>
          <w:sz w:val="22"/>
          <w:szCs w:val="22"/>
          <w:lang w:val="pl-PL"/>
        </w:rPr>
        <w:t>6</w:t>
      </w:r>
      <w:r w:rsidRPr="00743B14">
        <w:rPr>
          <w:rFonts w:ascii="Calibri" w:hAnsi="Calibri" w:cs="Calibri"/>
          <w:sz w:val="22"/>
          <w:szCs w:val="22"/>
          <w:lang w:val="pl-PL"/>
        </w:rPr>
        <w:t xml:space="preserve"> do SWZ).</w:t>
      </w:r>
    </w:p>
    <w:p w14:paraId="6D406613" w14:textId="77777777" w:rsidR="00916DCF" w:rsidRPr="00743B14" w:rsidRDefault="00916DCF" w:rsidP="00916DCF">
      <w:pPr>
        <w:pStyle w:val="Akapitzlist"/>
        <w:numPr>
          <w:ilvl w:val="4"/>
          <w:numId w:val="75"/>
        </w:numPr>
        <w:autoSpaceDE w:val="0"/>
        <w:autoSpaceDN w:val="0"/>
        <w:adjustRightInd w:val="0"/>
        <w:spacing w:line="276" w:lineRule="auto"/>
        <w:ind w:left="426" w:hanging="426"/>
        <w:contextualSpacing/>
        <w:jc w:val="both"/>
        <w:rPr>
          <w:rFonts w:ascii="Calibri" w:hAnsi="Calibri" w:cs="Calibri"/>
          <w:sz w:val="22"/>
          <w:szCs w:val="22"/>
        </w:rPr>
      </w:pPr>
      <w:r w:rsidRPr="00743B14">
        <w:rPr>
          <w:rFonts w:ascii="Calibri" w:hAnsi="Calibri" w:cs="Calibri"/>
          <w:sz w:val="22"/>
          <w:szCs w:val="22"/>
        </w:rPr>
        <w:t>Wykonawca oświadcza, ż</w:t>
      </w:r>
      <w:r w:rsidRPr="00743B14">
        <w:rPr>
          <w:rFonts w:ascii="Calibri" w:hAnsi="Calibri" w:cs="Calibri"/>
          <w:sz w:val="22"/>
          <w:szCs w:val="22"/>
          <w:lang w:val="pl-PL"/>
        </w:rPr>
        <w:t>e</w:t>
      </w:r>
      <w:r w:rsidRPr="00743B14">
        <w:rPr>
          <w:rFonts w:ascii="Calibri" w:hAnsi="Calibri" w:cs="Calibri"/>
          <w:sz w:val="22"/>
          <w:szCs w:val="22"/>
        </w:rPr>
        <w:t xml:space="preserve"> dysponuje odpowiednim potencjałem </w:t>
      </w:r>
      <w:proofErr w:type="spellStart"/>
      <w:r w:rsidRPr="00743B14">
        <w:rPr>
          <w:rFonts w:ascii="Calibri" w:hAnsi="Calibri" w:cs="Calibri"/>
          <w:sz w:val="22"/>
          <w:szCs w:val="22"/>
        </w:rPr>
        <w:t>techniczno</w:t>
      </w:r>
      <w:proofErr w:type="spellEnd"/>
      <w:r w:rsidRPr="00743B14">
        <w:rPr>
          <w:rFonts w:ascii="Calibri" w:hAnsi="Calibri" w:cs="Calibri"/>
          <w:sz w:val="22"/>
          <w:szCs w:val="22"/>
        </w:rPr>
        <w:t xml:space="preserve"> – organizacyjnym, osobowym, finansowym, a także uprawnieniami, wiedzą, kwalifikacjami i doświadczeniem pozwalającym na należyte zrealizowanie Umowy.</w:t>
      </w:r>
    </w:p>
    <w:p w14:paraId="14CE49D9" w14:textId="0701AFAB" w:rsidR="002720DC" w:rsidRPr="00743B14" w:rsidRDefault="00916DCF" w:rsidP="00916DCF">
      <w:pPr>
        <w:pStyle w:val="Akapitzlist"/>
        <w:numPr>
          <w:ilvl w:val="4"/>
          <w:numId w:val="75"/>
        </w:numPr>
        <w:autoSpaceDE w:val="0"/>
        <w:autoSpaceDN w:val="0"/>
        <w:adjustRightInd w:val="0"/>
        <w:spacing w:line="276" w:lineRule="auto"/>
        <w:ind w:left="426" w:hanging="426"/>
        <w:contextualSpacing/>
        <w:jc w:val="both"/>
        <w:rPr>
          <w:rFonts w:ascii="Calibri" w:hAnsi="Calibri" w:cs="Calibri"/>
          <w:sz w:val="22"/>
          <w:szCs w:val="22"/>
        </w:rPr>
      </w:pPr>
      <w:r w:rsidRPr="00743B14">
        <w:rPr>
          <w:rFonts w:ascii="Calibri" w:hAnsi="Calibri" w:cs="Calibri"/>
          <w:sz w:val="22"/>
          <w:szCs w:val="22"/>
        </w:rPr>
        <w:t>Wykonawca zobowiązuje się  wykonywać Umowę z zachowaniem obowiązujących przepisów prawa, w tym przede wszystkim zgodnie z ustawą z dnia 22 sierpnia 1997 roku o ochronie osób i mienia  i aktów wykonawczych, przy dochowaniu najwyższej staranności oraz zgodnie z najlepszą praktyką i wiedzą zawodową.</w:t>
      </w:r>
    </w:p>
    <w:p w14:paraId="34F29F0F" w14:textId="66BCD74F" w:rsidR="00916DCF" w:rsidRPr="00743B14" w:rsidRDefault="00916DCF" w:rsidP="002720DC">
      <w:pPr>
        <w:pStyle w:val="Akapitzlist"/>
        <w:numPr>
          <w:ilvl w:val="4"/>
          <w:numId w:val="75"/>
        </w:numPr>
        <w:autoSpaceDE w:val="0"/>
        <w:autoSpaceDN w:val="0"/>
        <w:adjustRightInd w:val="0"/>
        <w:spacing w:line="276" w:lineRule="auto"/>
        <w:ind w:left="426" w:hanging="426"/>
        <w:contextualSpacing/>
        <w:jc w:val="both"/>
        <w:rPr>
          <w:rFonts w:asciiTheme="minorHAnsi" w:hAnsiTheme="minorHAnsi" w:cstheme="minorHAnsi"/>
          <w:b/>
          <w:sz w:val="22"/>
          <w:szCs w:val="22"/>
        </w:rPr>
      </w:pPr>
      <w:r w:rsidRPr="00743B14">
        <w:rPr>
          <w:rFonts w:ascii="Calibri" w:hAnsi="Calibri" w:cs="Calibri"/>
          <w:sz w:val="22"/>
          <w:szCs w:val="22"/>
        </w:rPr>
        <w:t xml:space="preserve">Usługi będą świadczone przez osoby wymienione w załączniku nr </w:t>
      </w:r>
      <w:r w:rsidRPr="00743B14">
        <w:rPr>
          <w:rFonts w:ascii="Calibri" w:hAnsi="Calibri" w:cs="Calibri"/>
          <w:sz w:val="22"/>
          <w:szCs w:val="22"/>
          <w:lang w:val="pl-PL"/>
        </w:rPr>
        <w:t>2</w:t>
      </w:r>
      <w:r w:rsidRPr="00743B14">
        <w:rPr>
          <w:rFonts w:ascii="Calibri" w:hAnsi="Calibri" w:cs="Calibri"/>
          <w:sz w:val="22"/>
          <w:szCs w:val="22"/>
        </w:rPr>
        <w:t xml:space="preserve"> do Umowy</w:t>
      </w:r>
      <w:r w:rsidR="002720DC" w:rsidRPr="00743B14">
        <w:rPr>
          <w:rFonts w:ascii="Calibri" w:hAnsi="Calibri" w:cs="Calibri"/>
          <w:sz w:val="22"/>
          <w:szCs w:val="22"/>
        </w:rPr>
        <w:t xml:space="preserve"> (</w:t>
      </w:r>
      <w:r w:rsidR="002720DC" w:rsidRPr="00743B14">
        <w:rPr>
          <w:rFonts w:ascii="Calibri" w:hAnsi="Calibri" w:cs="Calibri"/>
          <w:sz w:val="22"/>
          <w:szCs w:val="22"/>
          <w:lang w:val="pl-PL"/>
        </w:rPr>
        <w:t>załącznik nr 4 do SWZ)</w:t>
      </w:r>
      <w:r w:rsidRPr="00743B14">
        <w:rPr>
          <w:rFonts w:ascii="Calibri" w:hAnsi="Calibri" w:cs="Calibri"/>
          <w:sz w:val="22"/>
          <w:szCs w:val="22"/>
        </w:rPr>
        <w:t xml:space="preserve"> pn</w:t>
      </w:r>
      <w:r w:rsidR="007D76A8" w:rsidRPr="00743B14">
        <w:rPr>
          <w:rFonts w:ascii="Calibri" w:hAnsi="Calibri" w:cs="Calibri"/>
          <w:sz w:val="22"/>
          <w:szCs w:val="22"/>
        </w:rPr>
        <w:t xml:space="preserve">. </w:t>
      </w:r>
      <w:r w:rsidRPr="00743B14">
        <w:rPr>
          <w:rFonts w:ascii="Calibri" w:hAnsi="Calibri" w:cs="Calibri"/>
          <w:sz w:val="22"/>
          <w:szCs w:val="22"/>
        </w:rPr>
        <w:t>„</w:t>
      </w:r>
      <w:r w:rsidR="002720DC" w:rsidRPr="00743B14">
        <w:rPr>
          <w:rFonts w:asciiTheme="minorHAnsi" w:hAnsiTheme="minorHAnsi" w:cstheme="minorHAnsi"/>
          <w:b/>
          <w:sz w:val="22"/>
          <w:szCs w:val="22"/>
        </w:rPr>
        <w:t>WYKAZ OSÓB, SKIEROWANYCH PRZEZ WYKONAWCĘ DO WYKONANIA ZAMÓWIENIA PUBLICZNEGO</w:t>
      </w:r>
      <w:r w:rsidRPr="00743B14">
        <w:rPr>
          <w:rFonts w:ascii="Calibri" w:hAnsi="Calibri" w:cs="Calibri"/>
          <w:sz w:val="22"/>
          <w:szCs w:val="22"/>
        </w:rPr>
        <w:t>”, które zostały wskazane przez Wykonawcę.</w:t>
      </w:r>
    </w:p>
    <w:p w14:paraId="5ACCD6F8" w14:textId="77777777" w:rsidR="00916DCF" w:rsidRPr="00743B14" w:rsidRDefault="00916DCF" w:rsidP="00916DCF">
      <w:pPr>
        <w:pStyle w:val="Akapitzlist"/>
        <w:numPr>
          <w:ilvl w:val="4"/>
          <w:numId w:val="75"/>
        </w:numPr>
        <w:autoSpaceDE w:val="0"/>
        <w:autoSpaceDN w:val="0"/>
        <w:adjustRightInd w:val="0"/>
        <w:spacing w:line="276" w:lineRule="auto"/>
        <w:ind w:left="426" w:hanging="426"/>
        <w:contextualSpacing/>
        <w:jc w:val="both"/>
        <w:rPr>
          <w:rFonts w:ascii="Calibri" w:hAnsi="Calibri" w:cs="Calibri"/>
          <w:sz w:val="22"/>
          <w:szCs w:val="22"/>
        </w:rPr>
      </w:pPr>
      <w:r w:rsidRPr="00743B14">
        <w:rPr>
          <w:rFonts w:ascii="Calibri" w:hAnsi="Calibri" w:cs="Calibri"/>
          <w:sz w:val="22"/>
          <w:szCs w:val="22"/>
        </w:rPr>
        <w:t>Wykonawca ma prawo do zmiany osób uczestniczących w wykonaniu umowy. Osoby te muszą posiadać kwalifikacje niemniejsze niż osoby wskazane w wykazie osób, o których mowa w ust. 5. Wykonawca zobowiązuje się do każdorazowego zgłoszenia Zamawiającemu zmiany osób z podaniem imienia, nazwiska i kwalifikacji, a po ich akceptacji przez Zamawiającego do przedłożenia zaktualizowanego „Wykazu osób, które będą uczestniczyć w wykonywaniu umowy”.</w:t>
      </w:r>
    </w:p>
    <w:p w14:paraId="7F5FBDBC" w14:textId="77777777" w:rsidR="00916DCF" w:rsidRPr="00743B14" w:rsidRDefault="00916DCF" w:rsidP="00916DCF">
      <w:pPr>
        <w:pStyle w:val="Akapitzlist"/>
        <w:numPr>
          <w:ilvl w:val="4"/>
          <w:numId w:val="75"/>
        </w:numPr>
        <w:autoSpaceDE w:val="0"/>
        <w:autoSpaceDN w:val="0"/>
        <w:adjustRightInd w:val="0"/>
        <w:spacing w:line="276" w:lineRule="auto"/>
        <w:ind w:left="426" w:hanging="426"/>
        <w:contextualSpacing/>
        <w:jc w:val="both"/>
        <w:rPr>
          <w:rFonts w:ascii="Calibri" w:hAnsi="Calibri" w:cs="Calibri"/>
          <w:sz w:val="22"/>
          <w:szCs w:val="22"/>
        </w:rPr>
      </w:pPr>
      <w:r w:rsidRPr="00743B14">
        <w:rPr>
          <w:rFonts w:ascii="Calibri" w:hAnsi="Calibri" w:cs="Calibri"/>
          <w:sz w:val="22"/>
          <w:szCs w:val="22"/>
        </w:rPr>
        <w:t>Wykonawca zobowiązuje się, że Pracownicy świadczący usługi będą przez cały okres obowiązywania Umowy zatrudnieni na umowę o pracę w pełnym wymiarze czasu pracy w rozumieniu przepisów ustawy z dnia 26 czerwca 1974 r. – Kodeks Pracy.</w:t>
      </w:r>
    </w:p>
    <w:p w14:paraId="16FEC6BE" w14:textId="77777777" w:rsidR="00916DCF" w:rsidRPr="00743B14" w:rsidRDefault="00916DCF" w:rsidP="00916DCF">
      <w:pPr>
        <w:pStyle w:val="Akapitzlist"/>
        <w:numPr>
          <w:ilvl w:val="4"/>
          <w:numId w:val="75"/>
        </w:numPr>
        <w:autoSpaceDE w:val="0"/>
        <w:autoSpaceDN w:val="0"/>
        <w:adjustRightInd w:val="0"/>
        <w:spacing w:line="276" w:lineRule="auto"/>
        <w:ind w:left="426" w:hanging="426"/>
        <w:contextualSpacing/>
        <w:jc w:val="both"/>
        <w:rPr>
          <w:rFonts w:ascii="Calibri" w:hAnsi="Calibri" w:cs="Calibri"/>
          <w:sz w:val="22"/>
          <w:szCs w:val="22"/>
        </w:rPr>
      </w:pPr>
      <w:r w:rsidRPr="00743B14">
        <w:rPr>
          <w:rFonts w:ascii="Calibri" w:hAnsi="Calibri" w:cs="Calibri"/>
          <w:sz w:val="22"/>
          <w:szCs w:val="22"/>
        </w:rPr>
        <w:t xml:space="preserve">Każdorazowo na żądanie Zamawiającego, w terminie przez niego wskazanym, nie krótszym niż 5 dni roboczych, </w:t>
      </w:r>
      <w:r w:rsidRPr="00743B14">
        <w:rPr>
          <w:rFonts w:ascii="Calibri" w:hAnsi="Calibri" w:cs="Calibri"/>
          <w:sz w:val="22"/>
          <w:szCs w:val="22"/>
          <w:lang w:val="pl-PL"/>
        </w:rPr>
        <w:t xml:space="preserve">w celu wykazania zatrudnienia na podstawie umowy o pracę osób uczestniczących w wykonaniu umowy, </w:t>
      </w:r>
      <w:r w:rsidRPr="00743B14">
        <w:rPr>
          <w:rFonts w:ascii="Calibri" w:hAnsi="Calibri" w:cs="Calibri"/>
          <w:sz w:val="22"/>
          <w:szCs w:val="22"/>
        </w:rPr>
        <w:t xml:space="preserve">Wykonawca zobowiązuje się przedłożyć </w:t>
      </w:r>
      <w:r w:rsidRPr="00743B14">
        <w:rPr>
          <w:rFonts w:ascii="Calibri" w:hAnsi="Calibri" w:cs="Calibri"/>
          <w:sz w:val="22"/>
          <w:szCs w:val="22"/>
          <w:lang w:val="pl-PL"/>
        </w:rPr>
        <w:t>Zamawiającemu:</w:t>
      </w:r>
    </w:p>
    <w:p w14:paraId="471B1ACC" w14:textId="77777777" w:rsidR="00916DCF" w:rsidRPr="00743B14" w:rsidRDefault="00916DCF" w:rsidP="00916DCF">
      <w:pPr>
        <w:numPr>
          <w:ilvl w:val="0"/>
          <w:numId w:val="86"/>
        </w:numPr>
        <w:rPr>
          <w:rFonts w:ascii="Calibri" w:hAnsi="Calibri" w:cs="Calibri"/>
          <w:sz w:val="22"/>
          <w:szCs w:val="22"/>
          <w:lang w:eastAsia="pl-PL"/>
        </w:rPr>
      </w:pPr>
      <w:r w:rsidRPr="00743B14">
        <w:rPr>
          <w:rFonts w:ascii="Calibri" w:hAnsi="Calibri" w:cs="Calibri"/>
          <w:sz w:val="22"/>
          <w:szCs w:val="22"/>
          <w:lang w:eastAsia="pl-PL"/>
        </w:rPr>
        <w:t>oświadczenia zatrudnionego pracownika,</w:t>
      </w:r>
    </w:p>
    <w:p w14:paraId="75DFF1A7" w14:textId="77777777" w:rsidR="00916DCF" w:rsidRPr="00743B14" w:rsidRDefault="00916DCF" w:rsidP="00916DCF">
      <w:pPr>
        <w:numPr>
          <w:ilvl w:val="0"/>
          <w:numId w:val="86"/>
        </w:numPr>
        <w:rPr>
          <w:rFonts w:ascii="Calibri" w:hAnsi="Calibri" w:cs="Calibri"/>
          <w:sz w:val="22"/>
          <w:szCs w:val="22"/>
          <w:lang w:eastAsia="pl-PL"/>
        </w:rPr>
      </w:pPr>
      <w:r w:rsidRPr="00743B14">
        <w:rPr>
          <w:rFonts w:ascii="Calibri" w:hAnsi="Calibri" w:cs="Calibri"/>
          <w:sz w:val="22"/>
          <w:szCs w:val="22"/>
          <w:lang w:eastAsia="pl-PL"/>
        </w:rPr>
        <w:t>oświadczenia wykonawcy o zatrudnieniu pracownika na podstawie umowy o pracę,</w:t>
      </w:r>
    </w:p>
    <w:p w14:paraId="2B4682F0" w14:textId="77777777" w:rsidR="00916DCF" w:rsidRPr="00743B14" w:rsidRDefault="00916DCF" w:rsidP="00916DCF">
      <w:pPr>
        <w:numPr>
          <w:ilvl w:val="0"/>
          <w:numId w:val="86"/>
        </w:numPr>
        <w:rPr>
          <w:rFonts w:ascii="Calibri" w:hAnsi="Calibri" w:cs="Calibri"/>
          <w:sz w:val="22"/>
          <w:szCs w:val="22"/>
          <w:lang w:eastAsia="pl-PL"/>
        </w:rPr>
      </w:pPr>
      <w:r w:rsidRPr="00743B14">
        <w:rPr>
          <w:rFonts w:ascii="Calibri" w:hAnsi="Calibri" w:cs="Calibri"/>
          <w:sz w:val="22"/>
          <w:szCs w:val="22"/>
          <w:lang w:eastAsia="pl-PL"/>
        </w:rPr>
        <w:t>poświadczonej za zgodność z oryginałem kopii umowy o pracę zatrudnionego pracownika,</w:t>
      </w:r>
    </w:p>
    <w:p w14:paraId="4B1A00FC" w14:textId="77777777" w:rsidR="00916DCF" w:rsidRPr="00743B14" w:rsidRDefault="00916DCF" w:rsidP="00916DCF">
      <w:pPr>
        <w:numPr>
          <w:ilvl w:val="0"/>
          <w:numId w:val="86"/>
        </w:numPr>
        <w:rPr>
          <w:rFonts w:ascii="Calibri" w:hAnsi="Calibri" w:cs="Calibri"/>
          <w:sz w:val="22"/>
          <w:szCs w:val="22"/>
          <w:lang w:eastAsia="pl-PL"/>
        </w:rPr>
      </w:pPr>
      <w:r w:rsidRPr="00743B14">
        <w:rPr>
          <w:rFonts w:ascii="Calibri" w:hAnsi="Calibri" w:cs="Calibri"/>
          <w:sz w:val="22"/>
          <w:szCs w:val="22"/>
          <w:lang w:eastAsia="pl-PL"/>
        </w:rPr>
        <w:t>innych dokumentów</w:t>
      </w:r>
    </w:p>
    <w:p w14:paraId="3FA4AE8B" w14:textId="77777777" w:rsidR="00916DCF" w:rsidRPr="00743B14" w:rsidRDefault="00916DCF" w:rsidP="00916DCF">
      <w:pPr>
        <w:ind w:left="360"/>
        <w:rPr>
          <w:rFonts w:ascii="Calibri" w:hAnsi="Calibri" w:cs="Calibri"/>
          <w:sz w:val="22"/>
          <w:szCs w:val="22"/>
          <w:lang w:eastAsia="pl-PL"/>
        </w:rPr>
      </w:pPr>
      <w:r w:rsidRPr="00743B14">
        <w:rPr>
          <w:rFonts w:ascii="Calibri" w:hAnsi="Calibri" w:cs="Calibri"/>
          <w:sz w:val="22"/>
          <w:szCs w:val="22"/>
          <w:lang w:eastAsia="pl-PL"/>
        </w:rPr>
        <w:t>zawierających informacje, w tym dane osobowe, niezbędne do weryfikacji zatrudnienia na podstawie umowy o pracę, w szczególności imię i nazwisko zatrudnionego pracownika, datę zawarcia umowy o pracę, rodzaj umowy o pracę i zakres obowiązków pracownika.</w:t>
      </w:r>
    </w:p>
    <w:p w14:paraId="2BC8F306" w14:textId="77777777" w:rsidR="00916DCF" w:rsidRPr="00743B14" w:rsidRDefault="00916DCF" w:rsidP="00916DCF">
      <w:pPr>
        <w:pStyle w:val="Akapitzlist"/>
        <w:numPr>
          <w:ilvl w:val="4"/>
          <w:numId w:val="75"/>
        </w:numPr>
        <w:autoSpaceDE w:val="0"/>
        <w:autoSpaceDN w:val="0"/>
        <w:adjustRightInd w:val="0"/>
        <w:spacing w:line="276" w:lineRule="auto"/>
        <w:ind w:left="284" w:hanging="284"/>
        <w:contextualSpacing/>
        <w:jc w:val="both"/>
        <w:rPr>
          <w:rFonts w:ascii="Calibri" w:hAnsi="Calibri" w:cs="Calibri"/>
          <w:sz w:val="22"/>
          <w:szCs w:val="22"/>
        </w:rPr>
      </w:pPr>
      <w:r w:rsidRPr="00743B14">
        <w:rPr>
          <w:rFonts w:ascii="Calibri" w:hAnsi="Calibri" w:cs="Calibri"/>
          <w:sz w:val="22"/>
          <w:szCs w:val="22"/>
        </w:rPr>
        <w:lastRenderedPageBreak/>
        <w:t xml:space="preserve">Nieprzedłożenie przez Wykonawcę </w:t>
      </w:r>
      <w:r w:rsidRPr="00743B14">
        <w:rPr>
          <w:rFonts w:ascii="Calibri" w:hAnsi="Calibri" w:cs="Calibri"/>
          <w:sz w:val="22"/>
          <w:szCs w:val="22"/>
          <w:lang w:val="pl-PL"/>
        </w:rPr>
        <w:t>dokumentów, o których mowa w ust. 8,</w:t>
      </w:r>
      <w:r w:rsidRPr="00743B14">
        <w:rPr>
          <w:rFonts w:ascii="Calibri" w:hAnsi="Calibri" w:cs="Calibri"/>
          <w:sz w:val="22"/>
          <w:szCs w:val="22"/>
        </w:rPr>
        <w:t xml:space="preserve"> w terminie wskazanym przez Zamawiającego zgodnie będzie traktowane jako niewypełnienie obowiązku zatrudnienia Pracowników świadczących usługi na podstawie umowy o pracę.</w:t>
      </w:r>
    </w:p>
    <w:p w14:paraId="571FEF91" w14:textId="77777777" w:rsidR="00916DCF" w:rsidRPr="00743B14" w:rsidRDefault="00916DCF" w:rsidP="00916DCF">
      <w:pPr>
        <w:autoSpaceDE w:val="0"/>
        <w:autoSpaceDN w:val="0"/>
        <w:adjustRightInd w:val="0"/>
        <w:spacing w:line="276" w:lineRule="auto"/>
        <w:jc w:val="center"/>
        <w:rPr>
          <w:rFonts w:ascii="Calibri" w:hAnsi="Calibri" w:cs="Calibri"/>
          <w:b/>
          <w:sz w:val="22"/>
          <w:szCs w:val="22"/>
          <w:lang w:eastAsia="pl-PL"/>
        </w:rPr>
      </w:pPr>
    </w:p>
    <w:p w14:paraId="7F3664F7" w14:textId="77777777" w:rsidR="00916DCF" w:rsidRPr="00743B14" w:rsidRDefault="00916DCF" w:rsidP="00916DCF">
      <w:pPr>
        <w:autoSpaceDE w:val="0"/>
        <w:autoSpaceDN w:val="0"/>
        <w:adjustRightInd w:val="0"/>
        <w:spacing w:line="276" w:lineRule="auto"/>
        <w:jc w:val="center"/>
        <w:rPr>
          <w:rFonts w:ascii="Calibri" w:hAnsi="Calibri" w:cs="Calibri"/>
          <w:b/>
          <w:sz w:val="22"/>
          <w:szCs w:val="22"/>
          <w:lang w:eastAsia="pl-PL"/>
        </w:rPr>
      </w:pPr>
      <w:r w:rsidRPr="00743B14">
        <w:rPr>
          <w:rFonts w:ascii="Calibri" w:hAnsi="Calibri" w:cs="Calibri"/>
          <w:b/>
          <w:sz w:val="22"/>
          <w:szCs w:val="22"/>
          <w:lang w:eastAsia="pl-PL"/>
        </w:rPr>
        <w:t>§ 2</w:t>
      </w:r>
    </w:p>
    <w:p w14:paraId="64CC4905" w14:textId="77777777" w:rsidR="00916DCF" w:rsidRPr="00743B14" w:rsidRDefault="00916DCF" w:rsidP="00916DCF">
      <w:pPr>
        <w:autoSpaceDE w:val="0"/>
        <w:autoSpaceDN w:val="0"/>
        <w:adjustRightInd w:val="0"/>
        <w:spacing w:line="276" w:lineRule="auto"/>
        <w:jc w:val="center"/>
        <w:rPr>
          <w:rFonts w:ascii="Calibri" w:hAnsi="Calibri" w:cs="Calibri"/>
          <w:b/>
          <w:sz w:val="22"/>
          <w:szCs w:val="22"/>
          <w:lang w:eastAsia="pl-PL"/>
        </w:rPr>
      </w:pPr>
      <w:r w:rsidRPr="00743B14">
        <w:rPr>
          <w:rFonts w:ascii="Calibri" w:hAnsi="Calibri" w:cs="Calibri"/>
          <w:b/>
          <w:sz w:val="22"/>
          <w:szCs w:val="22"/>
          <w:lang w:eastAsia="pl-PL"/>
        </w:rPr>
        <w:t>Prawo opcji</w:t>
      </w:r>
    </w:p>
    <w:p w14:paraId="5A086B39" w14:textId="189D601B" w:rsidR="002248AC" w:rsidRPr="00743B14" w:rsidRDefault="00916DCF" w:rsidP="002248AC">
      <w:pPr>
        <w:pStyle w:val="Nagwek"/>
        <w:numPr>
          <w:ilvl w:val="0"/>
          <w:numId w:val="93"/>
        </w:numPr>
        <w:tabs>
          <w:tab w:val="clear" w:pos="4703"/>
          <w:tab w:val="clear" w:pos="9406"/>
          <w:tab w:val="center" w:pos="284"/>
          <w:tab w:val="right" w:pos="9072"/>
        </w:tabs>
        <w:spacing w:line="276" w:lineRule="auto"/>
        <w:ind w:left="284" w:hanging="284"/>
        <w:jc w:val="both"/>
        <w:rPr>
          <w:rFonts w:ascii="Calibri" w:hAnsi="Calibri" w:cs="Calibri"/>
          <w:sz w:val="22"/>
          <w:szCs w:val="22"/>
        </w:rPr>
      </w:pPr>
      <w:r w:rsidRPr="00743B14">
        <w:rPr>
          <w:rFonts w:ascii="Calibri" w:hAnsi="Calibri" w:cs="Calibri"/>
          <w:sz w:val="22"/>
          <w:szCs w:val="22"/>
        </w:rPr>
        <w:t>Zamawiający przewiduje w ramach zamówienia objętego niniejszą umową możliwość skorzystania z prawa opcji</w:t>
      </w:r>
      <w:r w:rsidR="002248AC" w:rsidRPr="00743B14">
        <w:rPr>
          <w:rFonts w:ascii="Calibri" w:hAnsi="Calibri" w:cs="Calibri"/>
          <w:sz w:val="22"/>
          <w:szCs w:val="22"/>
        </w:rPr>
        <w:t xml:space="preserve"> polegającego na:</w:t>
      </w:r>
    </w:p>
    <w:p w14:paraId="10065A54" w14:textId="6346EBA5" w:rsidR="002248AC" w:rsidRPr="00743B14" w:rsidRDefault="002248AC" w:rsidP="002248AC">
      <w:pPr>
        <w:pStyle w:val="Akapitzlist"/>
        <w:numPr>
          <w:ilvl w:val="2"/>
          <w:numId w:val="29"/>
        </w:numPr>
        <w:tabs>
          <w:tab w:val="left" w:pos="426"/>
        </w:tabs>
        <w:autoSpaceDE w:val="0"/>
        <w:autoSpaceDN w:val="0"/>
        <w:adjustRightInd w:val="0"/>
        <w:spacing w:line="276" w:lineRule="auto"/>
        <w:ind w:left="709"/>
        <w:contextualSpacing/>
        <w:jc w:val="both"/>
        <w:rPr>
          <w:rFonts w:ascii="Calibri" w:hAnsi="Calibri" w:cs="Calibri"/>
          <w:bCs/>
          <w:sz w:val="22"/>
          <w:szCs w:val="22"/>
          <w:lang w:eastAsia="pl-PL"/>
        </w:rPr>
      </w:pPr>
      <w:r w:rsidRPr="00743B14">
        <w:rPr>
          <w:rFonts w:ascii="Calibri" w:hAnsi="Calibri" w:cs="Calibri"/>
          <w:sz w:val="22"/>
          <w:szCs w:val="22"/>
          <w:lang w:val="pl-PL"/>
        </w:rPr>
        <w:t>wydłużeniu okresu realizacji umowy o 12 miesięcy (to jest</w:t>
      </w:r>
      <w:r w:rsidRPr="00743B14">
        <w:rPr>
          <w:rFonts w:ascii="Calibri" w:hAnsi="Calibri" w:cs="Calibri"/>
          <w:sz w:val="22"/>
          <w:szCs w:val="22"/>
        </w:rPr>
        <w:t xml:space="preserve"> od</w:t>
      </w:r>
      <w:r w:rsidRPr="00743B14">
        <w:rPr>
          <w:rFonts w:ascii="Calibri" w:hAnsi="Calibri" w:cs="Calibri"/>
          <w:sz w:val="22"/>
          <w:szCs w:val="22"/>
          <w:lang w:val="pl-PL"/>
        </w:rPr>
        <w:t xml:space="preserve"> </w:t>
      </w:r>
      <w:r w:rsidRPr="00743B14">
        <w:rPr>
          <w:rFonts w:ascii="Calibri" w:hAnsi="Calibri" w:cs="Calibri"/>
          <w:bCs/>
          <w:sz w:val="22"/>
          <w:szCs w:val="22"/>
          <w:lang w:eastAsia="pl-PL"/>
        </w:rPr>
        <w:t>30 grudnia 2026 r. godz. 12:00 do dnia 30 grudnia 2027 r. do godz. 12:00)</w:t>
      </w:r>
    </w:p>
    <w:p w14:paraId="5EC3FC37" w14:textId="77777777" w:rsidR="002248AC" w:rsidRPr="00743B14" w:rsidRDefault="002248AC" w:rsidP="002248AC">
      <w:pPr>
        <w:pStyle w:val="Akapitzlist"/>
        <w:tabs>
          <w:tab w:val="left" w:pos="426"/>
        </w:tabs>
        <w:autoSpaceDE w:val="0"/>
        <w:autoSpaceDN w:val="0"/>
        <w:adjustRightInd w:val="0"/>
        <w:spacing w:line="276" w:lineRule="auto"/>
        <w:ind w:left="709"/>
        <w:contextualSpacing/>
        <w:jc w:val="both"/>
        <w:rPr>
          <w:rFonts w:ascii="Calibri" w:hAnsi="Calibri" w:cs="Calibri"/>
          <w:bCs/>
          <w:sz w:val="22"/>
          <w:szCs w:val="22"/>
          <w:lang w:eastAsia="pl-PL"/>
        </w:rPr>
      </w:pPr>
      <w:r w:rsidRPr="00743B14">
        <w:rPr>
          <w:rFonts w:ascii="Calibri" w:hAnsi="Calibri" w:cs="Calibri"/>
          <w:bCs/>
          <w:sz w:val="22"/>
          <w:szCs w:val="22"/>
          <w:lang w:eastAsia="pl-PL"/>
        </w:rPr>
        <w:t>lub</w:t>
      </w:r>
    </w:p>
    <w:p w14:paraId="1FAFB08F" w14:textId="2F235116" w:rsidR="002248AC" w:rsidRPr="00743B14" w:rsidRDefault="002248AC" w:rsidP="002248AC">
      <w:pPr>
        <w:pStyle w:val="Akapitzlist"/>
        <w:numPr>
          <w:ilvl w:val="2"/>
          <w:numId w:val="29"/>
        </w:numPr>
        <w:tabs>
          <w:tab w:val="left" w:pos="426"/>
        </w:tabs>
        <w:autoSpaceDE w:val="0"/>
        <w:autoSpaceDN w:val="0"/>
        <w:adjustRightInd w:val="0"/>
        <w:spacing w:line="276" w:lineRule="auto"/>
        <w:ind w:left="709"/>
        <w:contextualSpacing/>
        <w:jc w:val="both"/>
        <w:rPr>
          <w:rFonts w:ascii="Calibri" w:hAnsi="Calibri" w:cs="Calibri"/>
          <w:b/>
          <w:bCs/>
          <w:sz w:val="22"/>
          <w:szCs w:val="22"/>
          <w:lang w:eastAsia="pl-PL"/>
        </w:rPr>
      </w:pPr>
      <w:r w:rsidRPr="00743B14">
        <w:rPr>
          <w:rFonts w:ascii="Calibri" w:hAnsi="Calibri" w:cs="Calibri"/>
          <w:bCs/>
          <w:sz w:val="22"/>
          <w:szCs w:val="22"/>
          <w:lang w:eastAsia="pl-PL"/>
        </w:rPr>
        <w:t xml:space="preserve">ochronie pracownika Zamawiającego przenoszącego/przewożącego </w:t>
      </w:r>
      <w:r w:rsidR="009861C2" w:rsidRPr="00743B14">
        <w:rPr>
          <w:rFonts w:ascii="Calibri" w:hAnsi="Calibri" w:cs="Calibri"/>
          <w:bCs/>
          <w:sz w:val="22"/>
          <w:szCs w:val="22"/>
          <w:lang w:eastAsia="pl-PL"/>
        </w:rPr>
        <w:t xml:space="preserve">w dniu roboczym, </w:t>
      </w:r>
      <w:r w:rsidRPr="00743B14">
        <w:rPr>
          <w:rFonts w:ascii="Calibri" w:hAnsi="Calibri" w:cs="Calibri"/>
          <w:bCs/>
          <w:sz w:val="22"/>
          <w:szCs w:val="22"/>
          <w:lang w:eastAsia="pl-PL"/>
        </w:rPr>
        <w:t xml:space="preserve">na terenie Warszawy gotówkę w wysokości nie wyższej niż 0,1 jednostki, przez pracownika Wykonawcy </w:t>
      </w:r>
      <w:r w:rsidRPr="00743B14">
        <w:rPr>
          <w:rFonts w:ascii="Calibri" w:hAnsi="Calibri" w:cs="Calibri"/>
          <w:sz w:val="22"/>
          <w:szCs w:val="22"/>
          <w:lang w:eastAsia="pl-PL"/>
        </w:rPr>
        <w:t xml:space="preserve">wpisanego na listę kwalifikowanych pracowników ochrony fizycznej </w:t>
      </w:r>
      <w:r w:rsidR="005C574B">
        <w:rPr>
          <w:rFonts w:ascii="Calibri" w:hAnsi="Calibri" w:cs="Calibri"/>
          <w:sz w:val="22"/>
          <w:szCs w:val="22"/>
          <w:lang w:eastAsia="pl-PL"/>
        </w:rPr>
        <w:t xml:space="preserve"> (zwanej dalej “konwojowaniem”)</w:t>
      </w:r>
      <w:r w:rsidRPr="00743B14">
        <w:rPr>
          <w:rFonts w:ascii="Calibri" w:hAnsi="Calibri" w:cs="Calibri"/>
          <w:sz w:val="22"/>
          <w:szCs w:val="22"/>
          <w:lang w:eastAsia="pl-PL"/>
        </w:rPr>
        <w:t>– nie więcej niż 12 godzin rocznie.</w:t>
      </w:r>
    </w:p>
    <w:p w14:paraId="2A8623F1" w14:textId="77777777" w:rsidR="00457BAD" w:rsidRPr="00743B14" w:rsidRDefault="00916DCF" w:rsidP="002248AC">
      <w:pPr>
        <w:pStyle w:val="Nagwek"/>
        <w:numPr>
          <w:ilvl w:val="0"/>
          <w:numId w:val="93"/>
        </w:numPr>
        <w:tabs>
          <w:tab w:val="clear" w:pos="4703"/>
          <w:tab w:val="clear" w:pos="9406"/>
          <w:tab w:val="center" w:pos="284"/>
          <w:tab w:val="right" w:pos="9072"/>
        </w:tabs>
        <w:spacing w:line="276" w:lineRule="auto"/>
        <w:ind w:left="284" w:hanging="284"/>
        <w:jc w:val="both"/>
        <w:rPr>
          <w:rFonts w:ascii="Calibri" w:hAnsi="Calibri" w:cs="Calibri"/>
          <w:sz w:val="22"/>
          <w:szCs w:val="22"/>
        </w:rPr>
      </w:pPr>
      <w:r w:rsidRPr="00743B14">
        <w:rPr>
          <w:rFonts w:ascii="Calibri" w:hAnsi="Calibri" w:cs="Calibri"/>
          <w:sz w:val="22"/>
          <w:szCs w:val="22"/>
        </w:rPr>
        <w:t xml:space="preserve">Z prawa opcji Zamawiający może skorzystać </w:t>
      </w:r>
      <w:r w:rsidRPr="00743B14">
        <w:rPr>
          <w:rFonts w:ascii="Calibri" w:hAnsi="Calibri" w:cs="Calibri"/>
          <w:b/>
          <w:bCs/>
          <w:sz w:val="22"/>
          <w:szCs w:val="22"/>
          <w:u w:val="single"/>
          <w:lang w:val="pl-PL"/>
        </w:rPr>
        <w:t>według własnego uznania</w:t>
      </w:r>
      <w:r w:rsidRPr="00743B14">
        <w:rPr>
          <w:rFonts w:ascii="Calibri" w:hAnsi="Calibri" w:cs="Calibri"/>
          <w:sz w:val="22"/>
          <w:szCs w:val="22"/>
          <w:lang w:val="pl-PL"/>
        </w:rPr>
        <w:t xml:space="preserve"> </w:t>
      </w:r>
      <w:r w:rsidRPr="00743B14">
        <w:rPr>
          <w:rFonts w:ascii="Calibri" w:hAnsi="Calibri" w:cs="Calibri"/>
          <w:sz w:val="22"/>
          <w:szCs w:val="22"/>
        </w:rPr>
        <w:t xml:space="preserve">w przypadku zabezpieczenia w planie finansowym na </w:t>
      </w:r>
      <w:r w:rsidRPr="00743B14">
        <w:rPr>
          <w:rFonts w:ascii="Calibri" w:hAnsi="Calibri" w:cs="Calibri"/>
          <w:sz w:val="22"/>
          <w:szCs w:val="22"/>
          <w:lang w:val="pl-PL"/>
        </w:rPr>
        <w:t>kolejny rok</w:t>
      </w:r>
      <w:r w:rsidRPr="00743B14">
        <w:rPr>
          <w:rFonts w:ascii="Calibri" w:hAnsi="Calibri" w:cs="Calibri"/>
          <w:sz w:val="22"/>
          <w:szCs w:val="22"/>
        </w:rPr>
        <w:t xml:space="preserve"> </w:t>
      </w:r>
      <w:r w:rsidRPr="00743B14">
        <w:rPr>
          <w:rFonts w:ascii="Calibri" w:hAnsi="Calibri" w:cs="Calibri"/>
          <w:sz w:val="22"/>
          <w:szCs w:val="22"/>
          <w:lang w:val="pl-PL"/>
        </w:rPr>
        <w:t>środków</w:t>
      </w:r>
      <w:r w:rsidRPr="00743B14">
        <w:rPr>
          <w:rFonts w:ascii="Calibri" w:hAnsi="Calibri" w:cs="Calibri"/>
          <w:sz w:val="22"/>
          <w:szCs w:val="22"/>
        </w:rPr>
        <w:t xml:space="preserve"> </w:t>
      </w:r>
      <w:r w:rsidRPr="00743B14">
        <w:rPr>
          <w:rFonts w:ascii="Calibri" w:hAnsi="Calibri" w:cs="Calibri"/>
          <w:sz w:val="22"/>
          <w:szCs w:val="22"/>
          <w:lang w:val="pl-PL"/>
        </w:rPr>
        <w:t>finansowych</w:t>
      </w:r>
      <w:r w:rsidRPr="00743B14">
        <w:rPr>
          <w:rFonts w:ascii="Calibri" w:hAnsi="Calibri" w:cs="Calibri"/>
          <w:sz w:val="22"/>
          <w:szCs w:val="22"/>
        </w:rPr>
        <w:t xml:space="preserve"> na usługi usług ochrony fizycznej obiektu, osób i mienia. </w:t>
      </w:r>
    </w:p>
    <w:p w14:paraId="71A1D2D7" w14:textId="77777777" w:rsidR="009861C2" w:rsidRPr="00743B14" w:rsidRDefault="00916DCF" w:rsidP="002248AC">
      <w:pPr>
        <w:pStyle w:val="Nagwek"/>
        <w:numPr>
          <w:ilvl w:val="0"/>
          <w:numId w:val="93"/>
        </w:numPr>
        <w:tabs>
          <w:tab w:val="clear" w:pos="4703"/>
          <w:tab w:val="clear" w:pos="9406"/>
          <w:tab w:val="center" w:pos="284"/>
          <w:tab w:val="right" w:pos="9072"/>
        </w:tabs>
        <w:spacing w:line="276" w:lineRule="auto"/>
        <w:ind w:left="284" w:hanging="284"/>
        <w:jc w:val="both"/>
        <w:rPr>
          <w:rFonts w:ascii="Calibri" w:hAnsi="Calibri" w:cs="Calibri"/>
          <w:sz w:val="22"/>
          <w:szCs w:val="22"/>
        </w:rPr>
      </w:pPr>
      <w:r w:rsidRPr="00743B14">
        <w:rPr>
          <w:rFonts w:ascii="Calibri" w:hAnsi="Calibri" w:cs="Calibri"/>
          <w:sz w:val="22"/>
          <w:szCs w:val="22"/>
        </w:rPr>
        <w:t>Zamawiający zobowiązany jest do poinformowania Wykonawcy o zamiarze skorzystania z prawa opcji</w:t>
      </w:r>
    </w:p>
    <w:p w14:paraId="108852EC" w14:textId="0D98B015" w:rsidR="00916DCF" w:rsidRPr="00743B14" w:rsidRDefault="009861C2" w:rsidP="00887B3B">
      <w:pPr>
        <w:pStyle w:val="Nagwek"/>
        <w:numPr>
          <w:ilvl w:val="0"/>
          <w:numId w:val="102"/>
        </w:numPr>
        <w:tabs>
          <w:tab w:val="clear" w:pos="4703"/>
          <w:tab w:val="clear" w:pos="9406"/>
          <w:tab w:val="center" w:pos="284"/>
          <w:tab w:val="right" w:pos="9072"/>
        </w:tabs>
        <w:spacing w:line="276" w:lineRule="auto"/>
        <w:jc w:val="both"/>
        <w:rPr>
          <w:rFonts w:ascii="Calibri" w:hAnsi="Calibri" w:cs="Calibri"/>
          <w:b/>
          <w:sz w:val="22"/>
          <w:szCs w:val="22"/>
        </w:rPr>
      </w:pPr>
      <w:r w:rsidRPr="00743B14">
        <w:rPr>
          <w:rFonts w:ascii="Calibri" w:hAnsi="Calibri" w:cs="Calibri"/>
          <w:sz w:val="22"/>
          <w:szCs w:val="22"/>
        </w:rPr>
        <w:t xml:space="preserve">w zakresie określonym w ust.1 pkt 1, </w:t>
      </w:r>
      <w:r w:rsidR="00916DCF" w:rsidRPr="00743B14">
        <w:rPr>
          <w:rFonts w:ascii="Calibri" w:hAnsi="Calibri" w:cs="Calibri"/>
          <w:b/>
          <w:bCs/>
          <w:sz w:val="22"/>
          <w:szCs w:val="22"/>
        </w:rPr>
        <w:t xml:space="preserve">nie później niż do </w:t>
      </w:r>
      <w:r w:rsidR="00916DCF" w:rsidRPr="00743B14">
        <w:rPr>
          <w:rFonts w:ascii="Calibri" w:hAnsi="Calibri" w:cs="Calibri"/>
          <w:b/>
          <w:bCs/>
          <w:sz w:val="22"/>
          <w:szCs w:val="22"/>
          <w:lang w:val="pl-PL"/>
        </w:rPr>
        <w:t>15</w:t>
      </w:r>
      <w:r w:rsidR="00916DCF" w:rsidRPr="00743B14">
        <w:rPr>
          <w:rFonts w:ascii="Calibri" w:hAnsi="Calibri" w:cs="Calibri"/>
          <w:b/>
          <w:bCs/>
          <w:sz w:val="22"/>
          <w:szCs w:val="22"/>
        </w:rPr>
        <w:t xml:space="preserve"> grudnia </w:t>
      </w:r>
      <w:r w:rsidR="007D76A8" w:rsidRPr="00743B14">
        <w:rPr>
          <w:rFonts w:ascii="Calibri" w:hAnsi="Calibri" w:cs="Calibri"/>
          <w:b/>
          <w:bCs/>
          <w:sz w:val="22"/>
          <w:szCs w:val="22"/>
        </w:rPr>
        <w:t xml:space="preserve">2026 </w:t>
      </w:r>
      <w:r w:rsidR="00916DCF" w:rsidRPr="00743B14">
        <w:rPr>
          <w:rFonts w:ascii="Calibri" w:hAnsi="Calibri" w:cs="Calibri"/>
          <w:b/>
          <w:bCs/>
          <w:sz w:val="22"/>
          <w:szCs w:val="22"/>
        </w:rPr>
        <w:t xml:space="preserve">r. </w:t>
      </w:r>
      <w:r w:rsidR="007D76A8" w:rsidRPr="00743B14">
        <w:rPr>
          <w:rFonts w:ascii="Calibri" w:hAnsi="Calibri" w:cs="Calibri"/>
          <w:sz w:val="22"/>
          <w:szCs w:val="22"/>
        </w:rPr>
        <w:t xml:space="preserve">W przypadku nieskorzystania przez Zamawiającego z prawa opcji do 15 grudnia 2026 r. niniejsza umowa wygasa </w:t>
      </w:r>
      <w:r w:rsidR="007D76A8" w:rsidRPr="00743B14">
        <w:rPr>
          <w:rFonts w:ascii="Calibri" w:hAnsi="Calibri" w:cs="Calibri"/>
          <w:b/>
          <w:sz w:val="22"/>
          <w:szCs w:val="22"/>
        </w:rPr>
        <w:t>30 grudnia 2026 r. do godz. 12:00.</w:t>
      </w:r>
    </w:p>
    <w:p w14:paraId="70BEB77A" w14:textId="13DEE5D6" w:rsidR="00716EAE" w:rsidRPr="00743B14" w:rsidRDefault="009861C2" w:rsidP="00716EAE">
      <w:pPr>
        <w:pStyle w:val="Nagwek"/>
        <w:numPr>
          <w:ilvl w:val="0"/>
          <w:numId w:val="102"/>
        </w:numPr>
        <w:tabs>
          <w:tab w:val="clear" w:pos="4703"/>
          <w:tab w:val="clear" w:pos="9406"/>
          <w:tab w:val="center" w:pos="284"/>
          <w:tab w:val="right" w:pos="9072"/>
        </w:tabs>
        <w:spacing w:line="276" w:lineRule="auto"/>
        <w:jc w:val="both"/>
        <w:rPr>
          <w:rFonts w:ascii="Calibri" w:hAnsi="Calibri" w:cs="Calibri"/>
          <w:sz w:val="22"/>
          <w:szCs w:val="22"/>
        </w:rPr>
      </w:pPr>
      <w:r w:rsidRPr="00743B14">
        <w:rPr>
          <w:rFonts w:ascii="Calibri" w:hAnsi="Calibri" w:cs="Calibri"/>
          <w:sz w:val="22"/>
          <w:szCs w:val="22"/>
        </w:rPr>
        <w:t xml:space="preserve">w zakresie określonym w ust.1 pkt </w:t>
      </w:r>
      <w:r w:rsidR="00716EAE" w:rsidRPr="00743B14">
        <w:rPr>
          <w:rFonts w:ascii="Calibri" w:hAnsi="Calibri" w:cs="Calibri"/>
          <w:sz w:val="22"/>
          <w:szCs w:val="22"/>
        </w:rPr>
        <w:t xml:space="preserve">2 na dwa dni robocze przed planowanym terminem </w:t>
      </w:r>
    </w:p>
    <w:p w14:paraId="58E1D763" w14:textId="26CB8FEF" w:rsidR="00916DCF" w:rsidRPr="00743B14" w:rsidRDefault="00916DCF" w:rsidP="00E035D5">
      <w:pPr>
        <w:pStyle w:val="Nagwek"/>
        <w:numPr>
          <w:ilvl w:val="0"/>
          <w:numId w:val="93"/>
        </w:numPr>
        <w:tabs>
          <w:tab w:val="clear" w:pos="4703"/>
          <w:tab w:val="clear" w:pos="9406"/>
          <w:tab w:val="center" w:pos="284"/>
          <w:tab w:val="right" w:pos="9072"/>
        </w:tabs>
        <w:spacing w:line="276" w:lineRule="auto"/>
        <w:ind w:left="284"/>
        <w:jc w:val="both"/>
        <w:rPr>
          <w:rFonts w:ascii="Calibri" w:hAnsi="Calibri" w:cs="Calibri"/>
          <w:sz w:val="22"/>
          <w:szCs w:val="22"/>
        </w:rPr>
      </w:pPr>
      <w:r w:rsidRPr="00743B14">
        <w:rPr>
          <w:rFonts w:ascii="Calibri" w:hAnsi="Calibri" w:cs="Calibri"/>
          <w:sz w:val="22"/>
          <w:szCs w:val="22"/>
        </w:rPr>
        <w:t xml:space="preserve">Zamawiający </w:t>
      </w:r>
      <w:r w:rsidR="00716EAE" w:rsidRPr="00743B14">
        <w:rPr>
          <w:rFonts w:ascii="Calibri" w:hAnsi="Calibri" w:cs="Calibri"/>
          <w:sz w:val="22"/>
          <w:szCs w:val="22"/>
        </w:rPr>
        <w:t>oświadczenie</w:t>
      </w:r>
      <w:r w:rsidRPr="00743B14">
        <w:rPr>
          <w:rFonts w:ascii="Calibri" w:hAnsi="Calibri" w:cs="Calibri"/>
          <w:sz w:val="22"/>
          <w:szCs w:val="22"/>
        </w:rPr>
        <w:t xml:space="preserve"> o zamiarze skorzystania z prawa opcji </w:t>
      </w:r>
      <w:r w:rsidR="00716EAE" w:rsidRPr="00743B14">
        <w:rPr>
          <w:rFonts w:ascii="Calibri" w:hAnsi="Calibri" w:cs="Calibri"/>
          <w:sz w:val="22"/>
          <w:szCs w:val="22"/>
        </w:rPr>
        <w:t>zamawiający przekaże w formie elektronicznej na adres :…..</w:t>
      </w:r>
    </w:p>
    <w:p w14:paraId="72E0E247" w14:textId="77777777" w:rsidR="007D76A8" w:rsidRPr="00743B14" w:rsidRDefault="007D76A8" w:rsidP="007D76A8">
      <w:pPr>
        <w:autoSpaceDE w:val="0"/>
        <w:autoSpaceDN w:val="0"/>
        <w:adjustRightInd w:val="0"/>
        <w:spacing w:line="276" w:lineRule="auto"/>
        <w:rPr>
          <w:rFonts w:ascii="Calibri" w:hAnsi="Calibri" w:cs="Calibri"/>
          <w:b/>
          <w:sz w:val="22"/>
          <w:szCs w:val="22"/>
          <w:lang w:eastAsia="pl-PL"/>
        </w:rPr>
      </w:pPr>
    </w:p>
    <w:p w14:paraId="01436FDA" w14:textId="77777777" w:rsidR="00916DCF" w:rsidRPr="00743B14" w:rsidRDefault="00916DCF" w:rsidP="00916DCF">
      <w:pPr>
        <w:autoSpaceDE w:val="0"/>
        <w:autoSpaceDN w:val="0"/>
        <w:adjustRightInd w:val="0"/>
        <w:spacing w:line="276" w:lineRule="auto"/>
        <w:jc w:val="center"/>
        <w:rPr>
          <w:rFonts w:ascii="Calibri" w:hAnsi="Calibri" w:cs="Calibri"/>
          <w:b/>
          <w:sz w:val="22"/>
          <w:szCs w:val="22"/>
          <w:lang w:eastAsia="pl-PL"/>
        </w:rPr>
      </w:pPr>
      <w:r w:rsidRPr="00743B14">
        <w:rPr>
          <w:rFonts w:ascii="Calibri" w:hAnsi="Calibri" w:cs="Calibri"/>
          <w:b/>
          <w:sz w:val="22"/>
          <w:szCs w:val="22"/>
          <w:lang w:eastAsia="pl-PL"/>
        </w:rPr>
        <w:t>§ 3</w:t>
      </w:r>
    </w:p>
    <w:p w14:paraId="1326B977" w14:textId="77777777" w:rsidR="00916DCF" w:rsidRPr="00743B14" w:rsidRDefault="00916DCF" w:rsidP="00916DCF">
      <w:pPr>
        <w:autoSpaceDE w:val="0"/>
        <w:autoSpaceDN w:val="0"/>
        <w:adjustRightInd w:val="0"/>
        <w:spacing w:line="276" w:lineRule="auto"/>
        <w:jc w:val="center"/>
        <w:rPr>
          <w:rFonts w:ascii="Calibri" w:hAnsi="Calibri" w:cs="Calibri"/>
          <w:b/>
          <w:sz w:val="22"/>
          <w:szCs w:val="22"/>
          <w:lang w:eastAsia="pl-PL"/>
        </w:rPr>
      </w:pPr>
      <w:r w:rsidRPr="00743B14">
        <w:rPr>
          <w:rFonts w:ascii="Calibri" w:hAnsi="Calibri" w:cs="Calibri"/>
          <w:b/>
          <w:sz w:val="22"/>
          <w:szCs w:val="22"/>
          <w:lang w:eastAsia="pl-PL"/>
        </w:rPr>
        <w:t>Poufność informacji</w:t>
      </w:r>
    </w:p>
    <w:p w14:paraId="4FA5D7B5" w14:textId="77777777" w:rsidR="00916DCF" w:rsidRPr="00743B14" w:rsidRDefault="00916DCF" w:rsidP="00916DCF">
      <w:pPr>
        <w:numPr>
          <w:ilvl w:val="0"/>
          <w:numId w:val="63"/>
        </w:numPr>
        <w:tabs>
          <w:tab w:val="clear" w:pos="720"/>
          <w:tab w:val="num" w:pos="567"/>
        </w:tabs>
        <w:spacing w:line="276" w:lineRule="auto"/>
        <w:ind w:left="567" w:hanging="567"/>
        <w:jc w:val="both"/>
        <w:rPr>
          <w:rFonts w:ascii="Calibri" w:hAnsi="Calibri" w:cs="Calibri"/>
          <w:sz w:val="22"/>
          <w:szCs w:val="22"/>
        </w:rPr>
      </w:pPr>
      <w:r w:rsidRPr="00743B14">
        <w:rPr>
          <w:rFonts w:ascii="Calibri" w:hAnsi="Calibri" w:cs="Calibri"/>
          <w:sz w:val="22"/>
          <w:szCs w:val="22"/>
        </w:rPr>
        <w:t>Strony zobowiązują się do traktowania jako poufne wszelkich informacji, które uzyskają w trakcie lub w związku z wykonywaniem Umowy a w szczególności te, które mają wpływ na zachowanie oraz stan bezpieczeństwa Obiektu.</w:t>
      </w:r>
    </w:p>
    <w:p w14:paraId="2851190E" w14:textId="77777777" w:rsidR="00916DCF" w:rsidRPr="00743B14" w:rsidRDefault="00916DCF" w:rsidP="00916DCF">
      <w:pPr>
        <w:numPr>
          <w:ilvl w:val="0"/>
          <w:numId w:val="63"/>
        </w:numPr>
        <w:tabs>
          <w:tab w:val="clear" w:pos="720"/>
          <w:tab w:val="num" w:pos="567"/>
        </w:tabs>
        <w:spacing w:line="276" w:lineRule="auto"/>
        <w:ind w:left="567" w:hanging="567"/>
        <w:jc w:val="both"/>
        <w:rPr>
          <w:rFonts w:ascii="Calibri" w:hAnsi="Calibri" w:cs="Calibri"/>
          <w:sz w:val="22"/>
          <w:szCs w:val="22"/>
        </w:rPr>
      </w:pPr>
      <w:r w:rsidRPr="00743B14">
        <w:rPr>
          <w:rFonts w:ascii="Calibri" w:hAnsi="Calibri" w:cs="Calibri"/>
          <w:sz w:val="22"/>
          <w:szCs w:val="22"/>
        </w:rPr>
        <w:t xml:space="preserve">Obowiązek opisany w ust.1 powyżej obowiązuje także po zakończeniu Umowy bez względu na sposób jej wygaśnięcia. </w:t>
      </w:r>
    </w:p>
    <w:p w14:paraId="4A3AE53C" w14:textId="77777777" w:rsidR="00916DCF" w:rsidRPr="00743B14" w:rsidRDefault="00916DCF" w:rsidP="00916DCF">
      <w:pPr>
        <w:spacing w:line="276" w:lineRule="auto"/>
        <w:jc w:val="center"/>
        <w:rPr>
          <w:rFonts w:ascii="Calibri" w:hAnsi="Calibri" w:cs="Calibri"/>
          <w:b/>
          <w:sz w:val="22"/>
          <w:szCs w:val="22"/>
        </w:rPr>
      </w:pPr>
    </w:p>
    <w:p w14:paraId="5078FCA6" w14:textId="77777777" w:rsidR="00916DCF" w:rsidRPr="00743B14" w:rsidRDefault="00916DCF" w:rsidP="00916DCF">
      <w:pPr>
        <w:spacing w:line="276" w:lineRule="auto"/>
        <w:jc w:val="center"/>
        <w:rPr>
          <w:rFonts w:ascii="Calibri" w:hAnsi="Calibri" w:cs="Calibri"/>
          <w:b/>
          <w:sz w:val="22"/>
          <w:szCs w:val="22"/>
        </w:rPr>
      </w:pPr>
      <w:r w:rsidRPr="00743B14">
        <w:rPr>
          <w:rFonts w:ascii="Calibri" w:hAnsi="Calibri" w:cs="Calibri"/>
          <w:b/>
          <w:sz w:val="22"/>
          <w:szCs w:val="22"/>
        </w:rPr>
        <w:t>§4</w:t>
      </w:r>
    </w:p>
    <w:p w14:paraId="4C813B94" w14:textId="77777777" w:rsidR="00916DCF" w:rsidRPr="00743B14" w:rsidRDefault="00916DCF" w:rsidP="00916DCF">
      <w:pPr>
        <w:spacing w:line="276" w:lineRule="auto"/>
        <w:jc w:val="center"/>
        <w:rPr>
          <w:rFonts w:ascii="Calibri" w:hAnsi="Calibri" w:cs="Calibri"/>
          <w:b/>
          <w:sz w:val="22"/>
          <w:szCs w:val="22"/>
        </w:rPr>
      </w:pPr>
      <w:r w:rsidRPr="00743B14">
        <w:rPr>
          <w:rFonts w:ascii="Calibri" w:hAnsi="Calibri" w:cs="Calibri"/>
          <w:b/>
          <w:sz w:val="22"/>
          <w:szCs w:val="22"/>
        </w:rPr>
        <w:t xml:space="preserve">Zobowiązania Wykonawcy </w:t>
      </w:r>
    </w:p>
    <w:p w14:paraId="14D77D5A" w14:textId="77777777" w:rsidR="00916DCF" w:rsidRPr="00743B14" w:rsidRDefault="00916DCF" w:rsidP="00916DCF">
      <w:pPr>
        <w:numPr>
          <w:ilvl w:val="0"/>
          <w:numId w:val="82"/>
        </w:numPr>
        <w:tabs>
          <w:tab w:val="clear" w:pos="720"/>
          <w:tab w:val="num" w:pos="426"/>
        </w:tabs>
        <w:spacing w:line="276" w:lineRule="auto"/>
        <w:ind w:left="426" w:hanging="426"/>
        <w:jc w:val="both"/>
        <w:rPr>
          <w:rFonts w:ascii="Calibri" w:hAnsi="Calibri" w:cs="Calibri"/>
          <w:sz w:val="22"/>
          <w:szCs w:val="22"/>
        </w:rPr>
      </w:pPr>
      <w:r w:rsidRPr="00743B14">
        <w:rPr>
          <w:rFonts w:ascii="Calibri" w:hAnsi="Calibri" w:cs="Calibri"/>
          <w:sz w:val="22"/>
          <w:szCs w:val="22"/>
        </w:rPr>
        <w:t>Wykonawca działający w obrocie jako profesjonalista w zakresie ochrony osób i mienia zobowiązuje się wykonywać Umowę ze szczególną starannością wymaganą od podmiotów świadczących profesjonalne usługi na rynku, zachowując najwyższą jakość wykonywanych usług.</w:t>
      </w:r>
    </w:p>
    <w:p w14:paraId="29F09E58" w14:textId="77777777" w:rsidR="00916DCF" w:rsidRPr="00743B14" w:rsidRDefault="00916DCF" w:rsidP="00916DCF">
      <w:pPr>
        <w:numPr>
          <w:ilvl w:val="0"/>
          <w:numId w:val="82"/>
        </w:numPr>
        <w:tabs>
          <w:tab w:val="clear" w:pos="720"/>
          <w:tab w:val="num" w:pos="426"/>
        </w:tabs>
        <w:spacing w:line="276" w:lineRule="auto"/>
        <w:ind w:left="426" w:hanging="426"/>
        <w:jc w:val="both"/>
        <w:rPr>
          <w:rFonts w:ascii="Calibri" w:hAnsi="Calibri" w:cs="Calibri"/>
          <w:sz w:val="22"/>
          <w:szCs w:val="22"/>
        </w:rPr>
      </w:pPr>
      <w:r w:rsidRPr="00743B14">
        <w:rPr>
          <w:rFonts w:ascii="Calibri" w:hAnsi="Calibri" w:cs="Calibri"/>
          <w:sz w:val="22"/>
          <w:szCs w:val="22"/>
        </w:rPr>
        <w:t>Wykonawca oraz jego personel, podwykonawcy, i ich personel, są zobowiązani do:</w:t>
      </w:r>
    </w:p>
    <w:p w14:paraId="0EF755BC" w14:textId="77777777" w:rsidR="00916DCF" w:rsidRPr="00743B14" w:rsidRDefault="00916DCF" w:rsidP="00916DCF">
      <w:pPr>
        <w:numPr>
          <w:ilvl w:val="1"/>
          <w:numId w:val="79"/>
        </w:numPr>
        <w:spacing w:line="276" w:lineRule="auto"/>
        <w:jc w:val="both"/>
        <w:rPr>
          <w:rFonts w:ascii="Calibri" w:hAnsi="Calibri" w:cs="Calibri"/>
          <w:sz w:val="22"/>
          <w:szCs w:val="22"/>
        </w:rPr>
      </w:pPr>
      <w:r w:rsidRPr="00743B14">
        <w:rPr>
          <w:rFonts w:ascii="Calibri" w:hAnsi="Calibri" w:cs="Calibri"/>
          <w:sz w:val="22"/>
          <w:szCs w:val="22"/>
        </w:rPr>
        <w:t>wykonywania przedmiotu umowy z należytą starannością, rzetelnością, zgodnie z właściwymi przepisami prawa, wskazaniami Zamawiającego i zgodnie z zasadami profesjonalizmu zawodowego,</w:t>
      </w:r>
    </w:p>
    <w:p w14:paraId="41A0D6E0" w14:textId="77777777" w:rsidR="00916DCF" w:rsidRPr="00743B14" w:rsidRDefault="00916DCF" w:rsidP="00916DCF">
      <w:pPr>
        <w:numPr>
          <w:ilvl w:val="1"/>
          <w:numId w:val="79"/>
        </w:numPr>
        <w:spacing w:line="276" w:lineRule="auto"/>
        <w:jc w:val="both"/>
        <w:rPr>
          <w:rFonts w:ascii="Calibri" w:hAnsi="Calibri" w:cs="Calibri"/>
          <w:sz w:val="22"/>
          <w:szCs w:val="22"/>
        </w:rPr>
      </w:pPr>
      <w:r w:rsidRPr="00743B14">
        <w:rPr>
          <w:rFonts w:ascii="Calibri" w:hAnsi="Calibri" w:cs="Calibri"/>
          <w:sz w:val="22"/>
          <w:szCs w:val="22"/>
        </w:rPr>
        <w:lastRenderedPageBreak/>
        <w:t>wykonywania przedmiotu umowy przy użyciu własnego sprzętu, narzędzi oraz środków niezbędnych do prawidłowego wykonania przedmiotu zamówienia,</w:t>
      </w:r>
    </w:p>
    <w:p w14:paraId="52603773" w14:textId="77777777" w:rsidR="00916DCF" w:rsidRPr="00743B14" w:rsidRDefault="00916DCF" w:rsidP="00916DCF">
      <w:pPr>
        <w:numPr>
          <w:ilvl w:val="1"/>
          <w:numId w:val="79"/>
        </w:numPr>
        <w:spacing w:line="276" w:lineRule="auto"/>
        <w:jc w:val="both"/>
        <w:rPr>
          <w:rFonts w:ascii="Calibri" w:hAnsi="Calibri" w:cs="Calibri"/>
          <w:sz w:val="22"/>
          <w:szCs w:val="22"/>
        </w:rPr>
      </w:pPr>
      <w:r w:rsidRPr="00743B14">
        <w:rPr>
          <w:rFonts w:ascii="Calibri" w:hAnsi="Calibri" w:cs="Calibri"/>
          <w:sz w:val="22"/>
          <w:szCs w:val="22"/>
        </w:rPr>
        <w:t>niezwłocznego powiadamiania Zamawiającego o każdym zdarzeniu mogącym mieć wpływ na realizację przedmiotu zamówienia. Wykonawca zobowiązany jest do niezwłocznego zgłaszania Zamawiającemu uszkodzeń oraz usterek dotyczących w szczególności sieci wodno-kanalizacyjnej, energii elektrycznej, monitoringu oraz wszelkich nieprawidłowości mających wpływ na bezpieczeństwo budynku, urządzeń i osób, zauważonych podczas wykonywania usługi,</w:t>
      </w:r>
    </w:p>
    <w:p w14:paraId="503C1C14" w14:textId="7A3BDC6B" w:rsidR="00916DCF" w:rsidRPr="00743B14" w:rsidRDefault="00916DCF" w:rsidP="00916DCF">
      <w:pPr>
        <w:numPr>
          <w:ilvl w:val="1"/>
          <w:numId w:val="79"/>
        </w:numPr>
        <w:spacing w:line="276" w:lineRule="auto"/>
        <w:jc w:val="both"/>
        <w:rPr>
          <w:rFonts w:ascii="Calibri" w:hAnsi="Calibri" w:cs="Calibri"/>
          <w:sz w:val="22"/>
          <w:szCs w:val="22"/>
        </w:rPr>
      </w:pPr>
      <w:r w:rsidRPr="00743B14">
        <w:rPr>
          <w:rFonts w:ascii="Calibri" w:hAnsi="Calibri" w:cs="Calibri"/>
          <w:sz w:val="22"/>
          <w:szCs w:val="22"/>
        </w:rPr>
        <w:t xml:space="preserve">zapewnienia pracownikom ochrony umundurowania oraz wyposażenia, określonego w załączniku nr 1 do Umowy (załącznik nr </w:t>
      </w:r>
      <w:r w:rsidR="00C91306" w:rsidRPr="00743B14">
        <w:rPr>
          <w:rFonts w:ascii="Calibri" w:hAnsi="Calibri" w:cs="Calibri"/>
          <w:sz w:val="22"/>
          <w:szCs w:val="22"/>
        </w:rPr>
        <w:t>6</w:t>
      </w:r>
      <w:r w:rsidRPr="00743B14">
        <w:rPr>
          <w:rFonts w:ascii="Calibri" w:hAnsi="Calibri" w:cs="Calibri"/>
          <w:sz w:val="22"/>
          <w:szCs w:val="22"/>
        </w:rPr>
        <w:t xml:space="preserve"> do SWZ).</w:t>
      </w:r>
    </w:p>
    <w:p w14:paraId="2D0E1B49" w14:textId="6583F1A0" w:rsidR="00916DCF" w:rsidRPr="00743B14" w:rsidRDefault="00916DCF" w:rsidP="00916DCF">
      <w:pPr>
        <w:numPr>
          <w:ilvl w:val="0"/>
          <w:numId w:val="82"/>
        </w:numPr>
        <w:tabs>
          <w:tab w:val="clear" w:pos="720"/>
          <w:tab w:val="num" w:pos="284"/>
        </w:tabs>
        <w:spacing w:line="276" w:lineRule="auto"/>
        <w:ind w:left="426" w:hanging="426"/>
        <w:jc w:val="both"/>
        <w:rPr>
          <w:rFonts w:ascii="Calibri" w:hAnsi="Calibri" w:cs="Calibri"/>
          <w:sz w:val="22"/>
          <w:szCs w:val="22"/>
        </w:rPr>
      </w:pPr>
      <w:r w:rsidRPr="00743B14">
        <w:rPr>
          <w:rFonts w:ascii="Calibri" w:hAnsi="Calibri" w:cs="Calibri"/>
          <w:sz w:val="22"/>
          <w:szCs w:val="22"/>
        </w:rPr>
        <w:t xml:space="preserve">Wykonawca zobowiązuje się, w systemie całodobowym, do monitorowania sygnału alarmowego (napadowego) na zasadach określonych w załączniku nr 1 do Umowy (załącznik nr </w:t>
      </w:r>
      <w:r w:rsidR="00C91306" w:rsidRPr="00743B14">
        <w:rPr>
          <w:rFonts w:ascii="Calibri" w:hAnsi="Calibri" w:cs="Calibri"/>
          <w:sz w:val="22"/>
          <w:szCs w:val="22"/>
        </w:rPr>
        <w:t>6</w:t>
      </w:r>
      <w:r w:rsidRPr="00743B14">
        <w:rPr>
          <w:rFonts w:ascii="Calibri" w:hAnsi="Calibri" w:cs="Calibri"/>
          <w:sz w:val="22"/>
          <w:szCs w:val="22"/>
        </w:rPr>
        <w:t xml:space="preserve"> do SWZ).</w:t>
      </w:r>
    </w:p>
    <w:p w14:paraId="11398834" w14:textId="77777777" w:rsidR="00916DCF" w:rsidRPr="00743B14" w:rsidRDefault="00916DCF" w:rsidP="00916DCF">
      <w:pPr>
        <w:numPr>
          <w:ilvl w:val="0"/>
          <w:numId w:val="82"/>
        </w:numPr>
        <w:tabs>
          <w:tab w:val="clear" w:pos="720"/>
          <w:tab w:val="num" w:pos="284"/>
        </w:tabs>
        <w:spacing w:line="276" w:lineRule="auto"/>
        <w:ind w:left="426" w:hanging="426"/>
        <w:jc w:val="both"/>
        <w:rPr>
          <w:rFonts w:ascii="Calibri" w:hAnsi="Calibri" w:cs="Calibri"/>
          <w:sz w:val="22"/>
          <w:szCs w:val="22"/>
        </w:rPr>
      </w:pPr>
      <w:r w:rsidRPr="00743B14">
        <w:rPr>
          <w:rFonts w:ascii="Calibri" w:hAnsi="Calibri" w:cs="Calibri"/>
          <w:sz w:val="22"/>
          <w:szCs w:val="22"/>
        </w:rPr>
        <w:t>Wykonawca oświadcza, że posiada niezbędne uprawnienia do świadczenia usług stanowiących przedmiot niniejszej umowy a jego pracownicy i wszelkie osoby, którymi posłuży się wykonując niniejszą umowę, posiadają niezbędne umiejętności oraz uprawnienia do należytego wykonania warunków umowy.</w:t>
      </w:r>
    </w:p>
    <w:p w14:paraId="672AEDB5" w14:textId="77777777" w:rsidR="00916DCF" w:rsidRPr="00743B14" w:rsidRDefault="00916DCF" w:rsidP="00916DCF">
      <w:pPr>
        <w:numPr>
          <w:ilvl w:val="0"/>
          <w:numId w:val="82"/>
        </w:numPr>
        <w:tabs>
          <w:tab w:val="clear" w:pos="720"/>
          <w:tab w:val="num" w:pos="284"/>
        </w:tabs>
        <w:spacing w:line="276" w:lineRule="auto"/>
        <w:ind w:left="426" w:hanging="426"/>
        <w:jc w:val="both"/>
        <w:rPr>
          <w:rFonts w:ascii="Calibri" w:hAnsi="Calibri" w:cs="Calibri"/>
          <w:sz w:val="22"/>
          <w:szCs w:val="22"/>
        </w:rPr>
      </w:pPr>
      <w:r w:rsidRPr="00743B14">
        <w:rPr>
          <w:rFonts w:ascii="Calibri" w:hAnsi="Calibri" w:cs="Calibri"/>
          <w:sz w:val="22"/>
          <w:szCs w:val="22"/>
        </w:rPr>
        <w:t>W przypadku zmian w ciągu roku w sposobie realizacji umowy Zamawiający zobowiązuje Wykonawcę do opracowania we współpracy z Zamawiającym Planu Ochrony obiektu bez dodatkowych kosztów po stronie Zamawiającego oraz Wykonawca podejmie stosowne działania w celu dostosowania realizacji zadań zgodnie z Planem Ochrony. W przypadku rozbieżności cenowych Zamawiający może rozwiązać z Wykonawcą umowę z zachowaniem jednomiesięcznego okresu wypowiedzenia.</w:t>
      </w:r>
    </w:p>
    <w:p w14:paraId="74EE2925" w14:textId="77777777" w:rsidR="00916DCF" w:rsidRPr="00743B14" w:rsidRDefault="00916DCF" w:rsidP="00916DCF">
      <w:pPr>
        <w:spacing w:line="276" w:lineRule="auto"/>
        <w:jc w:val="both"/>
        <w:rPr>
          <w:rFonts w:ascii="Calibri" w:hAnsi="Calibri" w:cs="Calibri"/>
          <w:sz w:val="22"/>
          <w:szCs w:val="22"/>
        </w:rPr>
      </w:pPr>
    </w:p>
    <w:p w14:paraId="6FAD5BF6" w14:textId="77777777" w:rsidR="00916DCF" w:rsidRPr="00743B14" w:rsidRDefault="00916DCF" w:rsidP="00916DCF">
      <w:pPr>
        <w:spacing w:line="276" w:lineRule="auto"/>
        <w:jc w:val="center"/>
        <w:rPr>
          <w:rFonts w:ascii="Calibri" w:hAnsi="Calibri" w:cs="Calibri"/>
          <w:b/>
          <w:sz w:val="22"/>
          <w:szCs w:val="22"/>
        </w:rPr>
      </w:pPr>
      <w:r w:rsidRPr="00743B14">
        <w:rPr>
          <w:rFonts w:ascii="Calibri" w:hAnsi="Calibri" w:cs="Calibri"/>
          <w:b/>
          <w:sz w:val="22"/>
          <w:szCs w:val="22"/>
        </w:rPr>
        <w:t>§ 5</w:t>
      </w:r>
    </w:p>
    <w:p w14:paraId="68ADDF61" w14:textId="11D9719A" w:rsidR="00916DCF" w:rsidRPr="00743B14" w:rsidRDefault="00916DCF" w:rsidP="00916DCF">
      <w:pPr>
        <w:pStyle w:val="Akapitzlist"/>
        <w:numPr>
          <w:ilvl w:val="4"/>
          <w:numId w:val="78"/>
        </w:numPr>
        <w:spacing w:line="276" w:lineRule="auto"/>
        <w:ind w:left="284" w:hanging="284"/>
        <w:contextualSpacing/>
        <w:jc w:val="both"/>
        <w:rPr>
          <w:rFonts w:ascii="Calibri" w:hAnsi="Calibri" w:cs="Calibri"/>
          <w:sz w:val="22"/>
          <w:szCs w:val="22"/>
        </w:rPr>
      </w:pPr>
      <w:r w:rsidRPr="00743B14">
        <w:rPr>
          <w:rFonts w:ascii="Calibri" w:hAnsi="Calibri" w:cs="Calibri"/>
          <w:sz w:val="22"/>
          <w:szCs w:val="22"/>
        </w:rPr>
        <w:t>Pracownicy ochrony wykonujący w imieniu Wykonawcy umowę zobowiązani są do</w:t>
      </w:r>
      <w:r w:rsidRPr="00743B14">
        <w:rPr>
          <w:rFonts w:ascii="Calibri" w:hAnsi="Calibri" w:cs="Calibri"/>
          <w:sz w:val="22"/>
          <w:szCs w:val="22"/>
          <w:lang w:val="pl-PL"/>
        </w:rPr>
        <w:t xml:space="preserve"> wykonywania czynności szczegółowo określonych w załączniku nr 1 do Umowy (załącznik nr </w:t>
      </w:r>
      <w:r w:rsidR="00C91306" w:rsidRPr="00743B14">
        <w:rPr>
          <w:rFonts w:ascii="Calibri" w:hAnsi="Calibri" w:cs="Calibri"/>
          <w:sz w:val="22"/>
          <w:szCs w:val="22"/>
          <w:lang w:val="pl-PL"/>
        </w:rPr>
        <w:t>6</w:t>
      </w:r>
      <w:r w:rsidRPr="00743B14">
        <w:rPr>
          <w:rFonts w:ascii="Calibri" w:hAnsi="Calibri" w:cs="Calibri"/>
          <w:sz w:val="22"/>
          <w:szCs w:val="22"/>
          <w:lang w:val="pl-PL"/>
        </w:rPr>
        <w:t xml:space="preserve"> do SWZ).</w:t>
      </w:r>
    </w:p>
    <w:p w14:paraId="715F858B" w14:textId="77777777" w:rsidR="00916DCF" w:rsidRPr="00743B14" w:rsidRDefault="00916DCF" w:rsidP="00916DCF">
      <w:pPr>
        <w:pStyle w:val="Akapitzlist"/>
        <w:numPr>
          <w:ilvl w:val="4"/>
          <w:numId w:val="78"/>
        </w:numPr>
        <w:spacing w:line="276" w:lineRule="auto"/>
        <w:ind w:left="284" w:hanging="284"/>
        <w:contextualSpacing/>
        <w:jc w:val="both"/>
        <w:rPr>
          <w:rFonts w:ascii="Calibri" w:hAnsi="Calibri" w:cs="Calibri"/>
          <w:sz w:val="22"/>
          <w:szCs w:val="22"/>
        </w:rPr>
      </w:pPr>
      <w:r w:rsidRPr="00743B14">
        <w:rPr>
          <w:rFonts w:ascii="Calibri" w:hAnsi="Calibri" w:cs="Calibri"/>
          <w:sz w:val="22"/>
          <w:szCs w:val="22"/>
        </w:rPr>
        <w:t>Wszelkie działania podejmowane przez pracowników ochrony odbywać się mogą wyłącznie z poszanowaniem praw i godności osób wobec których zostały one podjęte.</w:t>
      </w:r>
    </w:p>
    <w:p w14:paraId="7893289E" w14:textId="77777777" w:rsidR="00916DCF" w:rsidRPr="00743B14" w:rsidRDefault="00916DCF" w:rsidP="00916DCF">
      <w:pPr>
        <w:pStyle w:val="Akapitzlist"/>
        <w:numPr>
          <w:ilvl w:val="4"/>
          <w:numId w:val="78"/>
        </w:numPr>
        <w:spacing w:line="276" w:lineRule="auto"/>
        <w:ind w:left="284" w:hanging="284"/>
        <w:contextualSpacing/>
        <w:jc w:val="both"/>
        <w:rPr>
          <w:rFonts w:ascii="Calibri" w:hAnsi="Calibri" w:cs="Calibri"/>
          <w:sz w:val="22"/>
          <w:szCs w:val="22"/>
        </w:rPr>
      </w:pPr>
      <w:r w:rsidRPr="00743B14">
        <w:rPr>
          <w:rFonts w:ascii="Calibri" w:hAnsi="Calibri" w:cs="Calibri"/>
          <w:sz w:val="22"/>
          <w:szCs w:val="22"/>
        </w:rPr>
        <w:t>Upoważniony przedstawiciel Zamawiającego może żądać od pracowników ochrony wykonania określonych czynności pod warunkiem, że mieścić się będą w przedmiocie umowy, nie będą naruszać przepisów prawa, nie wpłyną ujemnie na stan bezpieczeństwa terenu chronionego. Żądania takie Wykonawca wpisuje do Dziennika zmiany.</w:t>
      </w:r>
    </w:p>
    <w:p w14:paraId="408A30CE" w14:textId="77777777" w:rsidR="00916DCF" w:rsidRPr="00743B14" w:rsidRDefault="00916DCF" w:rsidP="00916DCF">
      <w:pPr>
        <w:spacing w:line="276" w:lineRule="auto"/>
        <w:jc w:val="center"/>
        <w:rPr>
          <w:rFonts w:ascii="Calibri" w:hAnsi="Calibri" w:cs="Calibri"/>
          <w:b/>
          <w:sz w:val="22"/>
          <w:szCs w:val="22"/>
        </w:rPr>
      </w:pPr>
    </w:p>
    <w:p w14:paraId="7A39BBA7" w14:textId="77777777" w:rsidR="00916DCF" w:rsidRPr="00743B14" w:rsidRDefault="00916DCF" w:rsidP="00916DCF">
      <w:pPr>
        <w:spacing w:line="276" w:lineRule="auto"/>
        <w:jc w:val="center"/>
        <w:rPr>
          <w:rFonts w:ascii="Calibri" w:hAnsi="Calibri" w:cs="Calibri"/>
          <w:b/>
          <w:sz w:val="22"/>
          <w:szCs w:val="22"/>
        </w:rPr>
      </w:pPr>
      <w:r w:rsidRPr="00743B14">
        <w:rPr>
          <w:rFonts w:ascii="Calibri" w:hAnsi="Calibri" w:cs="Calibri"/>
          <w:b/>
          <w:sz w:val="22"/>
          <w:szCs w:val="22"/>
        </w:rPr>
        <w:t>§ 6</w:t>
      </w:r>
    </w:p>
    <w:p w14:paraId="13E0F486" w14:textId="77777777" w:rsidR="00916DCF" w:rsidRPr="00743B14" w:rsidRDefault="00916DCF" w:rsidP="00916DCF">
      <w:pPr>
        <w:spacing w:line="276" w:lineRule="auto"/>
        <w:jc w:val="center"/>
        <w:rPr>
          <w:rFonts w:ascii="Calibri" w:hAnsi="Calibri" w:cs="Calibri"/>
          <w:b/>
          <w:sz w:val="22"/>
          <w:szCs w:val="22"/>
        </w:rPr>
      </w:pPr>
      <w:r w:rsidRPr="00743B14">
        <w:rPr>
          <w:rFonts w:ascii="Calibri" w:hAnsi="Calibri" w:cs="Calibri"/>
          <w:b/>
          <w:sz w:val="22"/>
          <w:szCs w:val="22"/>
        </w:rPr>
        <w:t>Kary umowne</w:t>
      </w:r>
    </w:p>
    <w:p w14:paraId="38118016" w14:textId="77777777" w:rsidR="00916DCF" w:rsidRPr="00743B14" w:rsidRDefault="00916DCF" w:rsidP="00916DCF">
      <w:pPr>
        <w:pStyle w:val="Akapitzlist"/>
        <w:numPr>
          <w:ilvl w:val="2"/>
          <w:numId w:val="77"/>
        </w:numPr>
        <w:tabs>
          <w:tab w:val="clear" w:pos="2340"/>
          <w:tab w:val="num" w:pos="567"/>
        </w:tabs>
        <w:spacing w:line="276" w:lineRule="auto"/>
        <w:ind w:left="567" w:hanging="567"/>
        <w:contextualSpacing/>
        <w:jc w:val="both"/>
        <w:rPr>
          <w:rFonts w:ascii="Calibri" w:hAnsi="Calibri" w:cs="Calibri"/>
          <w:sz w:val="22"/>
          <w:szCs w:val="22"/>
        </w:rPr>
      </w:pPr>
      <w:r w:rsidRPr="00743B14">
        <w:rPr>
          <w:rFonts w:ascii="Calibri" w:hAnsi="Calibri" w:cs="Calibri"/>
          <w:sz w:val="22"/>
          <w:szCs w:val="22"/>
        </w:rPr>
        <w:t>Wykonawca zapłaci Zamawiającemu kary umowne w poniższych przypadkach w następującej wysokości:</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3"/>
        <w:gridCol w:w="4827"/>
        <w:gridCol w:w="3156"/>
      </w:tblGrid>
      <w:tr w:rsidR="00743B14" w:rsidRPr="00743B14" w14:paraId="25317B82" w14:textId="77777777" w:rsidTr="000D317D">
        <w:trPr>
          <w:trHeight w:val="588"/>
        </w:trPr>
        <w:tc>
          <w:tcPr>
            <w:tcW w:w="547" w:type="dxa"/>
            <w:tcBorders>
              <w:top w:val="single" w:sz="4" w:space="0" w:color="auto"/>
              <w:left w:val="single" w:sz="4" w:space="0" w:color="auto"/>
              <w:bottom w:val="single" w:sz="4" w:space="0" w:color="auto"/>
              <w:right w:val="single" w:sz="4" w:space="0" w:color="auto"/>
            </w:tcBorders>
            <w:vAlign w:val="center"/>
            <w:hideMark/>
          </w:tcPr>
          <w:p w14:paraId="126BA9CE" w14:textId="77777777" w:rsidR="00916DCF" w:rsidRPr="00743B14" w:rsidRDefault="00916DCF" w:rsidP="000D317D">
            <w:pPr>
              <w:spacing w:line="276" w:lineRule="auto"/>
              <w:jc w:val="center"/>
              <w:rPr>
                <w:rFonts w:ascii="Calibri" w:eastAsia="Calibri" w:hAnsi="Calibri" w:cs="Calibri"/>
                <w:kern w:val="8"/>
                <w:sz w:val="22"/>
                <w:szCs w:val="22"/>
                <w:lang w:val="en-US"/>
              </w:rPr>
            </w:pPr>
            <w:proofErr w:type="spellStart"/>
            <w:r w:rsidRPr="00743B14">
              <w:rPr>
                <w:rFonts w:ascii="Calibri" w:eastAsia="Calibri" w:hAnsi="Calibri" w:cs="Calibri"/>
                <w:kern w:val="8"/>
                <w:sz w:val="22"/>
                <w:szCs w:val="22"/>
                <w:lang w:val="en-US"/>
              </w:rPr>
              <w:t>Lp</w:t>
            </w:r>
            <w:proofErr w:type="spellEnd"/>
            <w:r w:rsidRPr="00743B14">
              <w:rPr>
                <w:rFonts w:ascii="Calibri" w:eastAsia="Calibri" w:hAnsi="Calibri" w:cs="Calibri"/>
                <w:kern w:val="8"/>
                <w:sz w:val="22"/>
                <w:szCs w:val="22"/>
                <w:lang w:val="en-US"/>
              </w:rPr>
              <w:t>.</w:t>
            </w:r>
          </w:p>
        </w:tc>
        <w:tc>
          <w:tcPr>
            <w:tcW w:w="4979" w:type="dxa"/>
            <w:tcBorders>
              <w:top w:val="single" w:sz="4" w:space="0" w:color="auto"/>
              <w:left w:val="single" w:sz="4" w:space="0" w:color="auto"/>
              <w:bottom w:val="single" w:sz="4" w:space="0" w:color="auto"/>
              <w:right w:val="single" w:sz="4" w:space="0" w:color="auto"/>
            </w:tcBorders>
            <w:vAlign w:val="center"/>
            <w:hideMark/>
          </w:tcPr>
          <w:p w14:paraId="475E0732" w14:textId="77777777" w:rsidR="00916DCF" w:rsidRPr="00743B14" w:rsidRDefault="00916DCF" w:rsidP="000D317D">
            <w:pPr>
              <w:spacing w:line="276" w:lineRule="auto"/>
              <w:jc w:val="center"/>
              <w:rPr>
                <w:rFonts w:ascii="Calibri" w:eastAsia="Calibri" w:hAnsi="Calibri" w:cs="Calibri"/>
                <w:kern w:val="8"/>
                <w:sz w:val="22"/>
                <w:szCs w:val="22"/>
                <w:lang w:val="en-US"/>
              </w:rPr>
            </w:pPr>
            <w:proofErr w:type="spellStart"/>
            <w:r w:rsidRPr="00743B14">
              <w:rPr>
                <w:rFonts w:ascii="Calibri" w:eastAsia="Calibri" w:hAnsi="Calibri" w:cs="Calibri"/>
                <w:kern w:val="8"/>
                <w:sz w:val="22"/>
                <w:szCs w:val="22"/>
                <w:lang w:val="en-US"/>
              </w:rPr>
              <w:t>Opis</w:t>
            </w:r>
            <w:proofErr w:type="spellEnd"/>
            <w:r w:rsidRPr="00743B14">
              <w:rPr>
                <w:rFonts w:ascii="Calibri" w:eastAsia="Calibri" w:hAnsi="Calibri" w:cs="Calibri"/>
                <w:kern w:val="8"/>
                <w:sz w:val="22"/>
                <w:szCs w:val="22"/>
                <w:lang w:val="en-US"/>
              </w:rPr>
              <w:t xml:space="preserve"> </w:t>
            </w:r>
            <w:proofErr w:type="spellStart"/>
            <w:r w:rsidRPr="00743B14">
              <w:rPr>
                <w:rFonts w:ascii="Calibri" w:eastAsia="Calibri" w:hAnsi="Calibri" w:cs="Calibri"/>
                <w:kern w:val="8"/>
                <w:sz w:val="22"/>
                <w:szCs w:val="22"/>
                <w:lang w:val="en-US"/>
              </w:rPr>
              <w:t>uchybienia</w:t>
            </w:r>
            <w:proofErr w:type="spellEnd"/>
          </w:p>
        </w:tc>
        <w:tc>
          <w:tcPr>
            <w:tcW w:w="3228" w:type="dxa"/>
            <w:tcBorders>
              <w:top w:val="single" w:sz="4" w:space="0" w:color="auto"/>
              <w:left w:val="single" w:sz="4" w:space="0" w:color="auto"/>
              <w:bottom w:val="single" w:sz="4" w:space="0" w:color="auto"/>
              <w:right w:val="single" w:sz="4" w:space="0" w:color="auto"/>
            </w:tcBorders>
            <w:vAlign w:val="center"/>
            <w:hideMark/>
          </w:tcPr>
          <w:p w14:paraId="7D46EE50" w14:textId="77777777" w:rsidR="00916DCF" w:rsidRPr="00743B14" w:rsidRDefault="00916DCF" w:rsidP="000D317D">
            <w:pPr>
              <w:spacing w:line="276" w:lineRule="auto"/>
              <w:jc w:val="center"/>
              <w:rPr>
                <w:rFonts w:ascii="Calibri" w:eastAsia="Calibri" w:hAnsi="Calibri" w:cs="Calibri"/>
                <w:kern w:val="8"/>
                <w:sz w:val="22"/>
                <w:szCs w:val="22"/>
              </w:rPr>
            </w:pPr>
            <w:r w:rsidRPr="00743B14">
              <w:rPr>
                <w:rFonts w:ascii="Calibri" w:eastAsia="Calibri" w:hAnsi="Calibri" w:cs="Calibri"/>
                <w:kern w:val="8"/>
                <w:sz w:val="22"/>
                <w:szCs w:val="22"/>
              </w:rPr>
              <w:t>Wysokość kary w PLN brutto</w:t>
            </w:r>
          </w:p>
        </w:tc>
      </w:tr>
      <w:tr w:rsidR="00743B14" w:rsidRPr="00743B14" w14:paraId="29FCA002" w14:textId="77777777" w:rsidTr="000D317D">
        <w:trPr>
          <w:trHeight w:val="554"/>
        </w:trPr>
        <w:tc>
          <w:tcPr>
            <w:tcW w:w="547" w:type="dxa"/>
            <w:tcBorders>
              <w:top w:val="single" w:sz="4" w:space="0" w:color="auto"/>
              <w:left w:val="single" w:sz="4" w:space="0" w:color="auto"/>
              <w:bottom w:val="single" w:sz="4" w:space="0" w:color="auto"/>
              <w:right w:val="single" w:sz="4" w:space="0" w:color="auto"/>
            </w:tcBorders>
          </w:tcPr>
          <w:p w14:paraId="765BFB39" w14:textId="77777777" w:rsidR="00916DCF" w:rsidRPr="00743B14" w:rsidRDefault="00916DCF" w:rsidP="00916DCF">
            <w:pPr>
              <w:numPr>
                <w:ilvl w:val="0"/>
                <w:numId w:val="69"/>
              </w:numPr>
              <w:spacing w:line="276" w:lineRule="auto"/>
              <w:ind w:left="284" w:hanging="284"/>
              <w:contextualSpacing/>
              <w:jc w:val="both"/>
              <w:rPr>
                <w:rFonts w:ascii="Calibri" w:eastAsia="Calibri" w:hAnsi="Calibri" w:cs="Calibri"/>
                <w:kern w:val="8"/>
                <w:sz w:val="22"/>
                <w:szCs w:val="22"/>
              </w:rPr>
            </w:pPr>
          </w:p>
        </w:tc>
        <w:tc>
          <w:tcPr>
            <w:tcW w:w="4979" w:type="dxa"/>
            <w:tcBorders>
              <w:top w:val="single" w:sz="4" w:space="0" w:color="auto"/>
              <w:left w:val="single" w:sz="4" w:space="0" w:color="auto"/>
              <w:bottom w:val="single" w:sz="4" w:space="0" w:color="auto"/>
              <w:right w:val="single" w:sz="4" w:space="0" w:color="auto"/>
            </w:tcBorders>
            <w:hideMark/>
          </w:tcPr>
          <w:p w14:paraId="41C1A11C" w14:textId="77777777" w:rsidR="00916DCF" w:rsidRPr="00743B14" w:rsidRDefault="00916DCF" w:rsidP="000D317D">
            <w:pPr>
              <w:spacing w:line="276" w:lineRule="auto"/>
              <w:jc w:val="both"/>
              <w:rPr>
                <w:rFonts w:ascii="Calibri" w:eastAsia="Calibri" w:hAnsi="Calibri" w:cs="Calibri"/>
                <w:kern w:val="8"/>
                <w:sz w:val="22"/>
                <w:szCs w:val="22"/>
              </w:rPr>
            </w:pPr>
            <w:r w:rsidRPr="00743B14">
              <w:rPr>
                <w:rFonts w:ascii="Calibri" w:eastAsia="Calibri" w:hAnsi="Calibri" w:cs="Calibri"/>
                <w:kern w:val="8"/>
                <w:sz w:val="22"/>
                <w:szCs w:val="22"/>
              </w:rPr>
              <w:t>Spożywanie lub wnoszenie alkoholu przez pracowników ochrony na teren ochranianego obiektu;</w:t>
            </w:r>
          </w:p>
        </w:tc>
        <w:tc>
          <w:tcPr>
            <w:tcW w:w="3228" w:type="dxa"/>
            <w:tcBorders>
              <w:top w:val="single" w:sz="4" w:space="0" w:color="auto"/>
              <w:left w:val="single" w:sz="4" w:space="0" w:color="auto"/>
              <w:bottom w:val="single" w:sz="4" w:space="0" w:color="auto"/>
              <w:right w:val="single" w:sz="4" w:space="0" w:color="auto"/>
            </w:tcBorders>
            <w:hideMark/>
          </w:tcPr>
          <w:p w14:paraId="3C4E7C20" w14:textId="77777777" w:rsidR="00916DCF" w:rsidRPr="00743B14" w:rsidRDefault="00916DCF" w:rsidP="000D317D">
            <w:pPr>
              <w:spacing w:line="276" w:lineRule="auto"/>
              <w:jc w:val="right"/>
              <w:rPr>
                <w:rFonts w:ascii="Calibri" w:eastAsia="Calibri" w:hAnsi="Calibri" w:cs="Calibri"/>
                <w:kern w:val="8"/>
                <w:sz w:val="22"/>
                <w:szCs w:val="22"/>
              </w:rPr>
            </w:pPr>
            <w:r w:rsidRPr="00743B14">
              <w:rPr>
                <w:rFonts w:ascii="Calibri" w:eastAsia="Calibri" w:hAnsi="Calibri" w:cs="Calibri"/>
                <w:kern w:val="8"/>
                <w:sz w:val="22"/>
                <w:szCs w:val="22"/>
              </w:rPr>
              <w:t>5000,00 za każdy taki stwierdzony przypadek</w:t>
            </w:r>
          </w:p>
        </w:tc>
      </w:tr>
      <w:tr w:rsidR="00743B14" w:rsidRPr="00743B14" w14:paraId="1D040CE0" w14:textId="77777777" w:rsidTr="000D317D">
        <w:tc>
          <w:tcPr>
            <w:tcW w:w="547" w:type="dxa"/>
            <w:tcBorders>
              <w:top w:val="single" w:sz="4" w:space="0" w:color="auto"/>
              <w:left w:val="single" w:sz="4" w:space="0" w:color="auto"/>
              <w:bottom w:val="single" w:sz="4" w:space="0" w:color="auto"/>
              <w:right w:val="single" w:sz="4" w:space="0" w:color="auto"/>
            </w:tcBorders>
          </w:tcPr>
          <w:p w14:paraId="5B933209" w14:textId="77777777" w:rsidR="00916DCF" w:rsidRPr="00743B14" w:rsidRDefault="00916DCF" w:rsidP="00916DCF">
            <w:pPr>
              <w:numPr>
                <w:ilvl w:val="0"/>
                <w:numId w:val="69"/>
              </w:numPr>
              <w:spacing w:line="276" w:lineRule="auto"/>
              <w:ind w:left="284" w:hanging="284"/>
              <w:contextualSpacing/>
              <w:jc w:val="both"/>
              <w:rPr>
                <w:rFonts w:ascii="Calibri" w:eastAsia="Calibri" w:hAnsi="Calibri" w:cs="Calibri"/>
                <w:kern w:val="8"/>
                <w:sz w:val="22"/>
                <w:szCs w:val="22"/>
              </w:rPr>
            </w:pPr>
          </w:p>
        </w:tc>
        <w:tc>
          <w:tcPr>
            <w:tcW w:w="4979" w:type="dxa"/>
            <w:tcBorders>
              <w:top w:val="single" w:sz="4" w:space="0" w:color="auto"/>
              <w:left w:val="single" w:sz="4" w:space="0" w:color="auto"/>
              <w:bottom w:val="single" w:sz="4" w:space="0" w:color="auto"/>
              <w:right w:val="single" w:sz="4" w:space="0" w:color="auto"/>
            </w:tcBorders>
            <w:hideMark/>
          </w:tcPr>
          <w:p w14:paraId="38F35DC9" w14:textId="77777777" w:rsidR="00916DCF" w:rsidRPr="00743B14" w:rsidRDefault="00916DCF" w:rsidP="000D317D">
            <w:pPr>
              <w:spacing w:line="276" w:lineRule="auto"/>
              <w:jc w:val="both"/>
              <w:rPr>
                <w:rFonts w:ascii="Calibri" w:eastAsia="Calibri" w:hAnsi="Calibri" w:cs="Calibri"/>
                <w:kern w:val="8"/>
                <w:sz w:val="22"/>
                <w:szCs w:val="22"/>
              </w:rPr>
            </w:pPr>
            <w:r w:rsidRPr="00743B14">
              <w:rPr>
                <w:rFonts w:ascii="Calibri" w:eastAsia="Calibri" w:hAnsi="Calibri" w:cs="Calibri"/>
                <w:kern w:val="8"/>
                <w:sz w:val="22"/>
                <w:szCs w:val="22"/>
              </w:rPr>
              <w:t xml:space="preserve">Przebywanie na posterunku pracownika ochrony w stanie uniemożliwiającym prawidłowe wykonywanie obowiązków ochrony (np. w stanie </w:t>
            </w:r>
            <w:r w:rsidRPr="00743B14">
              <w:rPr>
                <w:rFonts w:ascii="Calibri" w:eastAsia="Calibri" w:hAnsi="Calibri" w:cs="Calibri"/>
                <w:kern w:val="8"/>
                <w:sz w:val="22"/>
                <w:szCs w:val="22"/>
              </w:rPr>
              <w:lastRenderedPageBreak/>
              <w:t>skrajnego wyczerpania, przebywanie w stanie po spożyciu alkoholu lub innych środków odurzających, pracownik bez stosownych uprawnień, pracownik bez stosownych badań);</w:t>
            </w:r>
          </w:p>
        </w:tc>
        <w:tc>
          <w:tcPr>
            <w:tcW w:w="3228" w:type="dxa"/>
            <w:tcBorders>
              <w:top w:val="single" w:sz="4" w:space="0" w:color="auto"/>
              <w:left w:val="single" w:sz="4" w:space="0" w:color="auto"/>
              <w:bottom w:val="single" w:sz="4" w:space="0" w:color="auto"/>
              <w:right w:val="single" w:sz="4" w:space="0" w:color="auto"/>
            </w:tcBorders>
            <w:hideMark/>
          </w:tcPr>
          <w:p w14:paraId="6B61ABAD" w14:textId="77777777" w:rsidR="00916DCF" w:rsidRPr="00743B14" w:rsidRDefault="00916DCF" w:rsidP="000D317D">
            <w:pPr>
              <w:spacing w:line="276" w:lineRule="auto"/>
              <w:jc w:val="right"/>
              <w:rPr>
                <w:rFonts w:ascii="Calibri" w:eastAsia="Calibri" w:hAnsi="Calibri" w:cs="Calibri"/>
                <w:kern w:val="8"/>
                <w:sz w:val="22"/>
                <w:szCs w:val="22"/>
              </w:rPr>
            </w:pPr>
            <w:r w:rsidRPr="00743B14">
              <w:rPr>
                <w:rFonts w:ascii="Calibri" w:eastAsia="Calibri" w:hAnsi="Calibri" w:cs="Calibri"/>
                <w:kern w:val="8"/>
                <w:sz w:val="22"/>
                <w:szCs w:val="22"/>
              </w:rPr>
              <w:lastRenderedPageBreak/>
              <w:t>3 000,00 za każdy taki stwierdzony przypadek</w:t>
            </w:r>
          </w:p>
        </w:tc>
      </w:tr>
      <w:tr w:rsidR="00743B14" w:rsidRPr="00743B14" w14:paraId="011D41C8" w14:textId="77777777" w:rsidTr="000D317D">
        <w:tc>
          <w:tcPr>
            <w:tcW w:w="547" w:type="dxa"/>
            <w:tcBorders>
              <w:top w:val="single" w:sz="4" w:space="0" w:color="auto"/>
              <w:left w:val="single" w:sz="4" w:space="0" w:color="auto"/>
              <w:bottom w:val="single" w:sz="4" w:space="0" w:color="auto"/>
              <w:right w:val="single" w:sz="4" w:space="0" w:color="auto"/>
            </w:tcBorders>
          </w:tcPr>
          <w:p w14:paraId="3F6EBF1F" w14:textId="77777777" w:rsidR="00916DCF" w:rsidRPr="00743B14" w:rsidRDefault="00916DCF" w:rsidP="00916DCF">
            <w:pPr>
              <w:numPr>
                <w:ilvl w:val="0"/>
                <w:numId w:val="69"/>
              </w:numPr>
              <w:spacing w:line="276" w:lineRule="auto"/>
              <w:ind w:left="284" w:hanging="284"/>
              <w:contextualSpacing/>
              <w:jc w:val="both"/>
              <w:rPr>
                <w:rFonts w:ascii="Calibri" w:eastAsia="Calibri" w:hAnsi="Calibri" w:cs="Calibri"/>
                <w:kern w:val="8"/>
                <w:sz w:val="22"/>
                <w:szCs w:val="22"/>
              </w:rPr>
            </w:pPr>
          </w:p>
        </w:tc>
        <w:tc>
          <w:tcPr>
            <w:tcW w:w="4979" w:type="dxa"/>
            <w:tcBorders>
              <w:top w:val="single" w:sz="4" w:space="0" w:color="auto"/>
              <w:left w:val="single" w:sz="4" w:space="0" w:color="auto"/>
              <w:bottom w:val="single" w:sz="4" w:space="0" w:color="auto"/>
              <w:right w:val="single" w:sz="4" w:space="0" w:color="auto"/>
            </w:tcBorders>
            <w:hideMark/>
          </w:tcPr>
          <w:p w14:paraId="16A6E89F" w14:textId="77777777" w:rsidR="00916DCF" w:rsidRPr="00743B14" w:rsidRDefault="00916DCF" w:rsidP="000D317D">
            <w:pPr>
              <w:spacing w:line="276" w:lineRule="auto"/>
              <w:jc w:val="both"/>
              <w:rPr>
                <w:rFonts w:ascii="Calibri" w:eastAsia="Calibri" w:hAnsi="Calibri" w:cs="Calibri"/>
                <w:kern w:val="8"/>
                <w:sz w:val="22"/>
                <w:szCs w:val="22"/>
              </w:rPr>
            </w:pPr>
            <w:r w:rsidRPr="00743B14">
              <w:rPr>
                <w:rFonts w:ascii="Calibri" w:eastAsia="Calibri" w:hAnsi="Calibri" w:cs="Calibri"/>
                <w:kern w:val="8"/>
                <w:sz w:val="22"/>
                <w:szCs w:val="22"/>
              </w:rPr>
              <w:t>Naruszenie przez pracowników ochrony obowiązujących przepisów i zasad mających wpływ na skuteczność ochrony;</w:t>
            </w:r>
          </w:p>
        </w:tc>
        <w:tc>
          <w:tcPr>
            <w:tcW w:w="3228" w:type="dxa"/>
            <w:tcBorders>
              <w:top w:val="single" w:sz="4" w:space="0" w:color="auto"/>
              <w:left w:val="single" w:sz="4" w:space="0" w:color="auto"/>
              <w:bottom w:val="single" w:sz="4" w:space="0" w:color="auto"/>
              <w:right w:val="single" w:sz="4" w:space="0" w:color="auto"/>
            </w:tcBorders>
            <w:hideMark/>
          </w:tcPr>
          <w:p w14:paraId="1C36E5DE" w14:textId="77777777" w:rsidR="00916DCF" w:rsidRPr="00743B14" w:rsidRDefault="00916DCF" w:rsidP="000D317D">
            <w:pPr>
              <w:spacing w:line="276" w:lineRule="auto"/>
              <w:jc w:val="right"/>
              <w:rPr>
                <w:rFonts w:ascii="Calibri" w:eastAsia="Calibri" w:hAnsi="Calibri" w:cs="Calibri"/>
                <w:kern w:val="8"/>
                <w:sz w:val="22"/>
                <w:szCs w:val="22"/>
              </w:rPr>
            </w:pPr>
            <w:r w:rsidRPr="00743B14">
              <w:rPr>
                <w:rFonts w:ascii="Calibri" w:eastAsia="Calibri" w:hAnsi="Calibri" w:cs="Calibri"/>
                <w:kern w:val="8"/>
                <w:sz w:val="22"/>
                <w:szCs w:val="22"/>
              </w:rPr>
              <w:t>1 000,00 za każdy taki stwierdzony przypadek;</w:t>
            </w:r>
          </w:p>
        </w:tc>
      </w:tr>
      <w:tr w:rsidR="00743B14" w:rsidRPr="00743B14" w14:paraId="7F1B566F" w14:textId="77777777" w:rsidTr="000D317D">
        <w:trPr>
          <w:trHeight w:val="1379"/>
        </w:trPr>
        <w:tc>
          <w:tcPr>
            <w:tcW w:w="547" w:type="dxa"/>
            <w:tcBorders>
              <w:top w:val="single" w:sz="4" w:space="0" w:color="auto"/>
              <w:left w:val="single" w:sz="4" w:space="0" w:color="auto"/>
              <w:bottom w:val="single" w:sz="4" w:space="0" w:color="auto"/>
              <w:right w:val="single" w:sz="4" w:space="0" w:color="auto"/>
            </w:tcBorders>
          </w:tcPr>
          <w:p w14:paraId="5A7137BF" w14:textId="77777777" w:rsidR="00916DCF" w:rsidRPr="00743B14" w:rsidRDefault="00916DCF" w:rsidP="00916DCF">
            <w:pPr>
              <w:numPr>
                <w:ilvl w:val="0"/>
                <w:numId w:val="69"/>
              </w:numPr>
              <w:spacing w:line="276" w:lineRule="auto"/>
              <w:ind w:left="284" w:hanging="284"/>
              <w:contextualSpacing/>
              <w:jc w:val="both"/>
              <w:rPr>
                <w:rFonts w:ascii="Calibri" w:eastAsia="Calibri" w:hAnsi="Calibri" w:cs="Calibri"/>
                <w:kern w:val="8"/>
                <w:sz w:val="22"/>
                <w:szCs w:val="22"/>
              </w:rPr>
            </w:pPr>
          </w:p>
        </w:tc>
        <w:tc>
          <w:tcPr>
            <w:tcW w:w="4979" w:type="dxa"/>
            <w:tcBorders>
              <w:top w:val="single" w:sz="4" w:space="0" w:color="auto"/>
              <w:left w:val="single" w:sz="4" w:space="0" w:color="auto"/>
              <w:bottom w:val="single" w:sz="4" w:space="0" w:color="auto"/>
              <w:right w:val="single" w:sz="4" w:space="0" w:color="auto"/>
            </w:tcBorders>
            <w:hideMark/>
          </w:tcPr>
          <w:p w14:paraId="44748D07" w14:textId="77777777" w:rsidR="00916DCF" w:rsidRPr="00743B14" w:rsidRDefault="00916DCF" w:rsidP="000D317D">
            <w:pPr>
              <w:spacing w:line="276" w:lineRule="auto"/>
              <w:jc w:val="both"/>
              <w:rPr>
                <w:rFonts w:ascii="Calibri" w:eastAsia="Calibri" w:hAnsi="Calibri" w:cs="Calibri"/>
                <w:kern w:val="8"/>
                <w:sz w:val="22"/>
                <w:szCs w:val="22"/>
              </w:rPr>
            </w:pPr>
            <w:r w:rsidRPr="00743B14">
              <w:rPr>
                <w:rFonts w:ascii="Calibri" w:eastAsia="Calibri" w:hAnsi="Calibri" w:cs="Calibri"/>
                <w:kern w:val="8"/>
                <w:sz w:val="22"/>
                <w:szCs w:val="22"/>
              </w:rPr>
              <w:t>Nieprzestrzeganie postanowień Umowy i załączników do Umowy oraz procedur, instrukcji i zarządzeń obowiązujących na terenie Zamawiającego;</w:t>
            </w:r>
          </w:p>
        </w:tc>
        <w:tc>
          <w:tcPr>
            <w:tcW w:w="3228" w:type="dxa"/>
            <w:tcBorders>
              <w:top w:val="single" w:sz="4" w:space="0" w:color="auto"/>
              <w:left w:val="single" w:sz="4" w:space="0" w:color="auto"/>
              <w:bottom w:val="single" w:sz="4" w:space="0" w:color="auto"/>
              <w:right w:val="single" w:sz="4" w:space="0" w:color="auto"/>
            </w:tcBorders>
            <w:hideMark/>
          </w:tcPr>
          <w:p w14:paraId="46532766" w14:textId="77777777" w:rsidR="00916DCF" w:rsidRPr="00743B14" w:rsidRDefault="00916DCF" w:rsidP="000D317D">
            <w:pPr>
              <w:spacing w:line="276" w:lineRule="auto"/>
              <w:jc w:val="right"/>
              <w:rPr>
                <w:rFonts w:ascii="Calibri" w:eastAsia="Calibri" w:hAnsi="Calibri" w:cs="Calibri"/>
                <w:kern w:val="8"/>
                <w:sz w:val="22"/>
                <w:szCs w:val="22"/>
              </w:rPr>
            </w:pPr>
            <w:r w:rsidRPr="00743B14">
              <w:rPr>
                <w:rFonts w:ascii="Calibri" w:eastAsia="Calibri" w:hAnsi="Calibri" w:cs="Calibri"/>
                <w:kern w:val="8"/>
                <w:sz w:val="22"/>
                <w:szCs w:val="22"/>
              </w:rPr>
              <w:t>1 000,00 za każdy taki stwierdzony przypadek</w:t>
            </w:r>
          </w:p>
        </w:tc>
      </w:tr>
      <w:tr w:rsidR="00743B14" w:rsidRPr="00743B14" w14:paraId="7CB5F1DE" w14:textId="77777777" w:rsidTr="000D317D">
        <w:tc>
          <w:tcPr>
            <w:tcW w:w="547" w:type="dxa"/>
            <w:tcBorders>
              <w:top w:val="single" w:sz="4" w:space="0" w:color="auto"/>
              <w:left w:val="single" w:sz="4" w:space="0" w:color="auto"/>
              <w:bottom w:val="single" w:sz="4" w:space="0" w:color="auto"/>
              <w:right w:val="single" w:sz="4" w:space="0" w:color="auto"/>
            </w:tcBorders>
          </w:tcPr>
          <w:p w14:paraId="56CFCD1E" w14:textId="77777777" w:rsidR="00916DCF" w:rsidRPr="00743B14" w:rsidRDefault="00916DCF" w:rsidP="00916DCF">
            <w:pPr>
              <w:numPr>
                <w:ilvl w:val="0"/>
                <w:numId w:val="69"/>
              </w:numPr>
              <w:spacing w:line="276" w:lineRule="auto"/>
              <w:ind w:left="284" w:hanging="284"/>
              <w:contextualSpacing/>
              <w:jc w:val="both"/>
              <w:rPr>
                <w:rFonts w:ascii="Calibri" w:eastAsia="Calibri" w:hAnsi="Calibri" w:cs="Calibri"/>
                <w:kern w:val="8"/>
                <w:sz w:val="22"/>
                <w:szCs w:val="22"/>
              </w:rPr>
            </w:pPr>
          </w:p>
        </w:tc>
        <w:tc>
          <w:tcPr>
            <w:tcW w:w="4979" w:type="dxa"/>
            <w:tcBorders>
              <w:top w:val="single" w:sz="4" w:space="0" w:color="auto"/>
              <w:left w:val="single" w:sz="4" w:space="0" w:color="auto"/>
              <w:bottom w:val="single" w:sz="4" w:space="0" w:color="auto"/>
              <w:right w:val="single" w:sz="4" w:space="0" w:color="auto"/>
            </w:tcBorders>
            <w:hideMark/>
          </w:tcPr>
          <w:p w14:paraId="7CFCEE35" w14:textId="77777777" w:rsidR="00916DCF" w:rsidRPr="00743B14" w:rsidRDefault="00916DCF" w:rsidP="000D317D">
            <w:pPr>
              <w:spacing w:line="276" w:lineRule="auto"/>
              <w:jc w:val="both"/>
              <w:rPr>
                <w:rFonts w:ascii="Calibri" w:eastAsia="Calibri" w:hAnsi="Calibri" w:cs="Calibri"/>
                <w:kern w:val="8"/>
                <w:sz w:val="22"/>
                <w:szCs w:val="22"/>
              </w:rPr>
            </w:pPr>
            <w:r w:rsidRPr="00743B14">
              <w:rPr>
                <w:rFonts w:ascii="Calibri" w:eastAsia="Calibri" w:hAnsi="Calibri" w:cs="Calibri"/>
                <w:kern w:val="8"/>
                <w:sz w:val="22"/>
                <w:szCs w:val="22"/>
              </w:rPr>
              <w:t xml:space="preserve">Nieprawidłowe prowadzeniu dokumentacji Służby Ochrony Muzeum </w:t>
            </w:r>
          </w:p>
        </w:tc>
        <w:tc>
          <w:tcPr>
            <w:tcW w:w="3228" w:type="dxa"/>
            <w:tcBorders>
              <w:top w:val="single" w:sz="4" w:space="0" w:color="auto"/>
              <w:left w:val="single" w:sz="4" w:space="0" w:color="auto"/>
              <w:bottom w:val="single" w:sz="4" w:space="0" w:color="auto"/>
              <w:right w:val="single" w:sz="4" w:space="0" w:color="auto"/>
            </w:tcBorders>
            <w:hideMark/>
          </w:tcPr>
          <w:p w14:paraId="0E4B6031" w14:textId="77777777" w:rsidR="00916DCF" w:rsidRPr="00743B14" w:rsidRDefault="00916DCF" w:rsidP="000D317D">
            <w:pPr>
              <w:spacing w:line="276" w:lineRule="auto"/>
              <w:jc w:val="right"/>
              <w:rPr>
                <w:rFonts w:ascii="Calibri" w:eastAsia="Calibri" w:hAnsi="Calibri" w:cs="Calibri"/>
                <w:kern w:val="8"/>
                <w:sz w:val="22"/>
                <w:szCs w:val="22"/>
              </w:rPr>
            </w:pPr>
            <w:r w:rsidRPr="00743B14">
              <w:rPr>
                <w:rFonts w:ascii="Calibri" w:eastAsia="Calibri" w:hAnsi="Calibri" w:cs="Calibri"/>
                <w:kern w:val="8"/>
                <w:sz w:val="22"/>
                <w:szCs w:val="22"/>
              </w:rPr>
              <w:t>500,00 za każdy stwierdzony przypadek nieprawidłowości</w:t>
            </w:r>
          </w:p>
        </w:tc>
      </w:tr>
      <w:tr w:rsidR="00743B14" w:rsidRPr="00743B14" w14:paraId="7ABCB0C8" w14:textId="77777777" w:rsidTr="000D317D">
        <w:tc>
          <w:tcPr>
            <w:tcW w:w="547" w:type="dxa"/>
            <w:tcBorders>
              <w:top w:val="single" w:sz="4" w:space="0" w:color="auto"/>
              <w:left w:val="single" w:sz="4" w:space="0" w:color="auto"/>
              <w:bottom w:val="single" w:sz="4" w:space="0" w:color="auto"/>
              <w:right w:val="single" w:sz="4" w:space="0" w:color="auto"/>
            </w:tcBorders>
          </w:tcPr>
          <w:p w14:paraId="6B0CC915" w14:textId="77777777" w:rsidR="00916DCF" w:rsidRPr="00743B14" w:rsidRDefault="00916DCF" w:rsidP="00916DCF">
            <w:pPr>
              <w:numPr>
                <w:ilvl w:val="0"/>
                <w:numId w:val="69"/>
              </w:numPr>
              <w:spacing w:line="276" w:lineRule="auto"/>
              <w:ind w:left="284" w:hanging="284"/>
              <w:contextualSpacing/>
              <w:jc w:val="both"/>
              <w:rPr>
                <w:rFonts w:ascii="Calibri" w:eastAsia="Calibri" w:hAnsi="Calibri" w:cs="Calibri"/>
                <w:kern w:val="8"/>
                <w:sz w:val="22"/>
                <w:szCs w:val="22"/>
              </w:rPr>
            </w:pPr>
          </w:p>
        </w:tc>
        <w:tc>
          <w:tcPr>
            <w:tcW w:w="4979" w:type="dxa"/>
            <w:tcBorders>
              <w:top w:val="single" w:sz="4" w:space="0" w:color="auto"/>
              <w:left w:val="single" w:sz="4" w:space="0" w:color="auto"/>
              <w:bottom w:val="single" w:sz="4" w:space="0" w:color="auto"/>
              <w:right w:val="single" w:sz="4" w:space="0" w:color="auto"/>
            </w:tcBorders>
            <w:hideMark/>
          </w:tcPr>
          <w:p w14:paraId="648B1925" w14:textId="77777777" w:rsidR="00916DCF" w:rsidRPr="00743B14" w:rsidRDefault="00916DCF" w:rsidP="000D317D">
            <w:pPr>
              <w:spacing w:line="276" w:lineRule="auto"/>
              <w:jc w:val="both"/>
              <w:rPr>
                <w:rFonts w:ascii="Calibri" w:eastAsia="Calibri" w:hAnsi="Calibri" w:cs="Calibri"/>
                <w:kern w:val="8"/>
                <w:sz w:val="22"/>
                <w:szCs w:val="22"/>
              </w:rPr>
            </w:pPr>
            <w:r w:rsidRPr="00743B14">
              <w:rPr>
                <w:rFonts w:ascii="Calibri" w:eastAsia="Calibri" w:hAnsi="Calibri" w:cs="Calibri"/>
                <w:kern w:val="8"/>
                <w:sz w:val="22"/>
                <w:szCs w:val="22"/>
              </w:rPr>
              <w:t xml:space="preserve">Pozostawieniu stanowiska pracy przez pracownika ochrony bez ochrony </w:t>
            </w:r>
          </w:p>
        </w:tc>
        <w:tc>
          <w:tcPr>
            <w:tcW w:w="3228" w:type="dxa"/>
            <w:tcBorders>
              <w:top w:val="single" w:sz="4" w:space="0" w:color="auto"/>
              <w:left w:val="single" w:sz="4" w:space="0" w:color="auto"/>
              <w:bottom w:val="single" w:sz="4" w:space="0" w:color="auto"/>
              <w:right w:val="single" w:sz="4" w:space="0" w:color="auto"/>
            </w:tcBorders>
            <w:hideMark/>
          </w:tcPr>
          <w:p w14:paraId="47509DA5" w14:textId="77777777" w:rsidR="00916DCF" w:rsidRPr="00743B14" w:rsidRDefault="00916DCF" w:rsidP="000D317D">
            <w:pPr>
              <w:spacing w:line="276" w:lineRule="auto"/>
              <w:jc w:val="right"/>
              <w:rPr>
                <w:rFonts w:ascii="Calibri" w:eastAsia="Calibri" w:hAnsi="Calibri" w:cs="Calibri"/>
                <w:kern w:val="8"/>
                <w:sz w:val="22"/>
                <w:szCs w:val="22"/>
              </w:rPr>
            </w:pPr>
            <w:r w:rsidRPr="00743B14">
              <w:rPr>
                <w:rFonts w:ascii="Calibri" w:eastAsia="Calibri" w:hAnsi="Calibri" w:cs="Calibri"/>
                <w:kern w:val="8"/>
                <w:sz w:val="22"/>
                <w:szCs w:val="22"/>
              </w:rPr>
              <w:t xml:space="preserve">500,00 za każda godzinę braku pełnej obsady na stanowisku  </w:t>
            </w:r>
          </w:p>
        </w:tc>
      </w:tr>
      <w:tr w:rsidR="00743B14" w:rsidRPr="00743B14" w14:paraId="4C6BCF64" w14:textId="77777777" w:rsidTr="000D317D">
        <w:tc>
          <w:tcPr>
            <w:tcW w:w="547" w:type="dxa"/>
            <w:tcBorders>
              <w:top w:val="single" w:sz="4" w:space="0" w:color="auto"/>
              <w:left w:val="single" w:sz="4" w:space="0" w:color="auto"/>
              <w:bottom w:val="single" w:sz="4" w:space="0" w:color="auto"/>
              <w:right w:val="single" w:sz="4" w:space="0" w:color="auto"/>
            </w:tcBorders>
          </w:tcPr>
          <w:p w14:paraId="33D6F3CD" w14:textId="77777777" w:rsidR="00916DCF" w:rsidRPr="00743B14" w:rsidRDefault="00916DCF" w:rsidP="00916DCF">
            <w:pPr>
              <w:numPr>
                <w:ilvl w:val="0"/>
                <w:numId w:val="69"/>
              </w:numPr>
              <w:spacing w:line="276" w:lineRule="auto"/>
              <w:ind w:left="284" w:hanging="284"/>
              <w:contextualSpacing/>
              <w:jc w:val="both"/>
              <w:rPr>
                <w:rFonts w:ascii="Calibri" w:eastAsia="Calibri" w:hAnsi="Calibri" w:cs="Calibri"/>
                <w:kern w:val="8"/>
                <w:sz w:val="22"/>
                <w:szCs w:val="22"/>
              </w:rPr>
            </w:pPr>
          </w:p>
        </w:tc>
        <w:tc>
          <w:tcPr>
            <w:tcW w:w="4979" w:type="dxa"/>
            <w:tcBorders>
              <w:top w:val="single" w:sz="4" w:space="0" w:color="auto"/>
              <w:left w:val="single" w:sz="4" w:space="0" w:color="auto"/>
              <w:bottom w:val="single" w:sz="4" w:space="0" w:color="auto"/>
              <w:right w:val="single" w:sz="4" w:space="0" w:color="auto"/>
            </w:tcBorders>
            <w:hideMark/>
          </w:tcPr>
          <w:p w14:paraId="5853BEC9" w14:textId="77777777" w:rsidR="00916DCF" w:rsidRPr="00743B14" w:rsidRDefault="00916DCF" w:rsidP="000D317D">
            <w:pPr>
              <w:spacing w:line="276" w:lineRule="auto"/>
              <w:jc w:val="both"/>
              <w:rPr>
                <w:rFonts w:ascii="Calibri" w:eastAsia="Calibri" w:hAnsi="Calibri" w:cs="Calibri"/>
                <w:kern w:val="8"/>
                <w:sz w:val="22"/>
                <w:szCs w:val="22"/>
              </w:rPr>
            </w:pPr>
            <w:r w:rsidRPr="00743B14">
              <w:rPr>
                <w:rFonts w:ascii="Calibri" w:eastAsia="Calibri" w:hAnsi="Calibri" w:cs="Calibri"/>
                <w:kern w:val="8"/>
                <w:sz w:val="22"/>
                <w:szCs w:val="22"/>
              </w:rPr>
              <w:t>Wydanie przez pracowników ochrony kluczy użytku bieżącego do pomieszczeń służbowych osobie nieupoważnionej;</w:t>
            </w:r>
          </w:p>
        </w:tc>
        <w:tc>
          <w:tcPr>
            <w:tcW w:w="3228" w:type="dxa"/>
            <w:tcBorders>
              <w:top w:val="single" w:sz="4" w:space="0" w:color="auto"/>
              <w:left w:val="single" w:sz="4" w:space="0" w:color="auto"/>
              <w:bottom w:val="single" w:sz="4" w:space="0" w:color="auto"/>
              <w:right w:val="single" w:sz="4" w:space="0" w:color="auto"/>
            </w:tcBorders>
            <w:hideMark/>
          </w:tcPr>
          <w:p w14:paraId="1FCB1185" w14:textId="77777777" w:rsidR="00916DCF" w:rsidRPr="00743B14" w:rsidRDefault="00916DCF" w:rsidP="000D317D">
            <w:pPr>
              <w:spacing w:line="276" w:lineRule="auto"/>
              <w:jc w:val="right"/>
              <w:rPr>
                <w:rFonts w:ascii="Calibri" w:eastAsia="Calibri" w:hAnsi="Calibri" w:cs="Calibri"/>
                <w:kern w:val="8"/>
                <w:sz w:val="22"/>
                <w:szCs w:val="22"/>
                <w:lang w:val="en-US"/>
              </w:rPr>
            </w:pPr>
            <w:r w:rsidRPr="00743B14">
              <w:rPr>
                <w:rFonts w:ascii="Calibri" w:eastAsia="Calibri" w:hAnsi="Calibri" w:cs="Calibri"/>
                <w:kern w:val="8"/>
                <w:sz w:val="22"/>
                <w:szCs w:val="22"/>
                <w:lang w:val="en-US"/>
              </w:rPr>
              <w:t xml:space="preserve">500,00 za </w:t>
            </w:r>
            <w:proofErr w:type="spellStart"/>
            <w:r w:rsidRPr="00743B14">
              <w:rPr>
                <w:rFonts w:ascii="Calibri" w:eastAsia="Calibri" w:hAnsi="Calibri" w:cs="Calibri"/>
                <w:kern w:val="8"/>
                <w:sz w:val="22"/>
                <w:szCs w:val="22"/>
                <w:lang w:val="en-US"/>
              </w:rPr>
              <w:t>każde</w:t>
            </w:r>
            <w:proofErr w:type="spellEnd"/>
            <w:r w:rsidRPr="00743B14">
              <w:rPr>
                <w:rFonts w:ascii="Calibri" w:eastAsia="Calibri" w:hAnsi="Calibri" w:cs="Calibri"/>
                <w:kern w:val="8"/>
                <w:sz w:val="22"/>
                <w:szCs w:val="22"/>
                <w:lang w:val="en-US"/>
              </w:rPr>
              <w:t xml:space="preserve"> </w:t>
            </w:r>
            <w:proofErr w:type="spellStart"/>
            <w:r w:rsidRPr="00743B14">
              <w:rPr>
                <w:rFonts w:ascii="Calibri" w:eastAsia="Calibri" w:hAnsi="Calibri" w:cs="Calibri"/>
                <w:kern w:val="8"/>
                <w:sz w:val="22"/>
                <w:szCs w:val="22"/>
                <w:lang w:val="en-US"/>
              </w:rPr>
              <w:t>nieprawidłowe</w:t>
            </w:r>
            <w:proofErr w:type="spellEnd"/>
            <w:r w:rsidRPr="00743B14">
              <w:rPr>
                <w:rFonts w:ascii="Calibri" w:eastAsia="Calibri" w:hAnsi="Calibri" w:cs="Calibri"/>
                <w:kern w:val="8"/>
                <w:sz w:val="22"/>
                <w:szCs w:val="22"/>
                <w:lang w:val="en-US"/>
              </w:rPr>
              <w:t xml:space="preserve"> </w:t>
            </w:r>
            <w:proofErr w:type="spellStart"/>
            <w:r w:rsidRPr="00743B14">
              <w:rPr>
                <w:rFonts w:ascii="Calibri" w:eastAsia="Calibri" w:hAnsi="Calibri" w:cs="Calibri"/>
                <w:kern w:val="8"/>
                <w:sz w:val="22"/>
                <w:szCs w:val="22"/>
                <w:lang w:val="en-US"/>
              </w:rPr>
              <w:t>wydanie</w:t>
            </w:r>
            <w:proofErr w:type="spellEnd"/>
          </w:p>
        </w:tc>
      </w:tr>
      <w:tr w:rsidR="00743B14" w:rsidRPr="00743B14" w14:paraId="60728A61" w14:textId="77777777" w:rsidTr="000D317D">
        <w:tc>
          <w:tcPr>
            <w:tcW w:w="547" w:type="dxa"/>
            <w:tcBorders>
              <w:top w:val="single" w:sz="4" w:space="0" w:color="auto"/>
              <w:left w:val="single" w:sz="4" w:space="0" w:color="auto"/>
              <w:bottom w:val="single" w:sz="4" w:space="0" w:color="auto"/>
              <w:right w:val="single" w:sz="4" w:space="0" w:color="auto"/>
            </w:tcBorders>
          </w:tcPr>
          <w:p w14:paraId="5F001262" w14:textId="77777777" w:rsidR="00916DCF" w:rsidRPr="00743B14" w:rsidRDefault="00916DCF" w:rsidP="00916DCF">
            <w:pPr>
              <w:numPr>
                <w:ilvl w:val="0"/>
                <w:numId w:val="69"/>
              </w:numPr>
              <w:spacing w:line="276" w:lineRule="auto"/>
              <w:ind w:left="284" w:hanging="284"/>
              <w:contextualSpacing/>
              <w:jc w:val="both"/>
              <w:rPr>
                <w:rFonts w:ascii="Calibri" w:eastAsia="Calibri" w:hAnsi="Calibri" w:cs="Calibri"/>
                <w:kern w:val="8"/>
                <w:sz w:val="22"/>
                <w:szCs w:val="22"/>
                <w:lang w:val="en-US"/>
              </w:rPr>
            </w:pPr>
          </w:p>
        </w:tc>
        <w:tc>
          <w:tcPr>
            <w:tcW w:w="4979" w:type="dxa"/>
            <w:tcBorders>
              <w:top w:val="single" w:sz="4" w:space="0" w:color="auto"/>
              <w:left w:val="single" w:sz="4" w:space="0" w:color="auto"/>
              <w:bottom w:val="single" w:sz="4" w:space="0" w:color="auto"/>
              <w:right w:val="single" w:sz="4" w:space="0" w:color="auto"/>
            </w:tcBorders>
            <w:hideMark/>
          </w:tcPr>
          <w:p w14:paraId="20CE1863" w14:textId="77777777" w:rsidR="00916DCF" w:rsidRPr="00743B14" w:rsidRDefault="00916DCF" w:rsidP="000D317D">
            <w:pPr>
              <w:spacing w:line="276" w:lineRule="auto"/>
              <w:jc w:val="both"/>
              <w:rPr>
                <w:rFonts w:ascii="Calibri" w:eastAsia="Calibri" w:hAnsi="Calibri" w:cs="Calibri"/>
                <w:kern w:val="8"/>
                <w:sz w:val="22"/>
                <w:szCs w:val="22"/>
              </w:rPr>
            </w:pPr>
            <w:r w:rsidRPr="00743B14">
              <w:rPr>
                <w:rFonts w:ascii="Calibri" w:eastAsia="Calibri" w:hAnsi="Calibri" w:cs="Calibri"/>
                <w:kern w:val="8"/>
                <w:sz w:val="22"/>
                <w:szCs w:val="22"/>
              </w:rPr>
              <w:t>Niezrealizowanie we wskazanym terminie i czasie grupy interwencyjnej;</w:t>
            </w:r>
          </w:p>
        </w:tc>
        <w:tc>
          <w:tcPr>
            <w:tcW w:w="3228" w:type="dxa"/>
            <w:tcBorders>
              <w:top w:val="single" w:sz="4" w:space="0" w:color="auto"/>
              <w:left w:val="single" w:sz="4" w:space="0" w:color="auto"/>
              <w:bottom w:val="single" w:sz="4" w:space="0" w:color="auto"/>
              <w:right w:val="single" w:sz="4" w:space="0" w:color="auto"/>
            </w:tcBorders>
            <w:hideMark/>
          </w:tcPr>
          <w:p w14:paraId="1D8A5F31" w14:textId="77777777" w:rsidR="00916DCF" w:rsidRPr="00743B14" w:rsidRDefault="00916DCF" w:rsidP="000D317D">
            <w:pPr>
              <w:spacing w:line="276" w:lineRule="auto"/>
              <w:jc w:val="right"/>
              <w:rPr>
                <w:rFonts w:ascii="Calibri" w:eastAsia="Calibri" w:hAnsi="Calibri" w:cs="Calibri"/>
                <w:kern w:val="8"/>
                <w:sz w:val="22"/>
                <w:szCs w:val="22"/>
              </w:rPr>
            </w:pPr>
            <w:r w:rsidRPr="00743B14">
              <w:rPr>
                <w:rFonts w:ascii="Calibri" w:eastAsia="Calibri" w:hAnsi="Calibri" w:cs="Calibri"/>
                <w:kern w:val="8"/>
                <w:sz w:val="22"/>
                <w:szCs w:val="22"/>
              </w:rPr>
              <w:t>2 000,00 za każdy taki stwierdzony przypadek</w:t>
            </w:r>
          </w:p>
        </w:tc>
      </w:tr>
      <w:tr w:rsidR="00743B14" w:rsidRPr="00743B14" w14:paraId="30CD487A" w14:textId="77777777" w:rsidTr="000D317D">
        <w:tc>
          <w:tcPr>
            <w:tcW w:w="547" w:type="dxa"/>
            <w:tcBorders>
              <w:top w:val="single" w:sz="4" w:space="0" w:color="auto"/>
              <w:left w:val="single" w:sz="4" w:space="0" w:color="auto"/>
              <w:bottom w:val="single" w:sz="4" w:space="0" w:color="auto"/>
              <w:right w:val="single" w:sz="4" w:space="0" w:color="auto"/>
            </w:tcBorders>
          </w:tcPr>
          <w:p w14:paraId="25339231" w14:textId="77777777" w:rsidR="00916DCF" w:rsidRPr="00743B14" w:rsidRDefault="00916DCF" w:rsidP="00916DCF">
            <w:pPr>
              <w:numPr>
                <w:ilvl w:val="0"/>
                <w:numId w:val="69"/>
              </w:numPr>
              <w:spacing w:line="276" w:lineRule="auto"/>
              <w:ind w:left="284" w:hanging="284"/>
              <w:contextualSpacing/>
              <w:jc w:val="both"/>
              <w:rPr>
                <w:rFonts w:ascii="Calibri" w:eastAsia="Calibri" w:hAnsi="Calibri" w:cs="Calibri"/>
                <w:kern w:val="8"/>
                <w:sz w:val="22"/>
                <w:szCs w:val="22"/>
              </w:rPr>
            </w:pPr>
          </w:p>
        </w:tc>
        <w:tc>
          <w:tcPr>
            <w:tcW w:w="4979" w:type="dxa"/>
            <w:tcBorders>
              <w:top w:val="single" w:sz="4" w:space="0" w:color="auto"/>
              <w:left w:val="single" w:sz="4" w:space="0" w:color="auto"/>
              <w:bottom w:val="single" w:sz="4" w:space="0" w:color="auto"/>
              <w:right w:val="single" w:sz="4" w:space="0" w:color="auto"/>
            </w:tcBorders>
            <w:hideMark/>
          </w:tcPr>
          <w:p w14:paraId="467C2B4E" w14:textId="77777777" w:rsidR="00916DCF" w:rsidRPr="00743B14" w:rsidRDefault="00916DCF" w:rsidP="000D317D">
            <w:pPr>
              <w:spacing w:line="276" w:lineRule="auto"/>
              <w:jc w:val="both"/>
              <w:rPr>
                <w:rFonts w:ascii="Calibri" w:eastAsia="Calibri" w:hAnsi="Calibri" w:cs="Calibri"/>
                <w:kern w:val="8"/>
                <w:sz w:val="22"/>
                <w:szCs w:val="22"/>
              </w:rPr>
            </w:pPr>
            <w:r w:rsidRPr="00743B14">
              <w:rPr>
                <w:rFonts w:ascii="Calibri" w:eastAsia="Calibri" w:hAnsi="Calibri" w:cs="Calibri"/>
                <w:kern w:val="8"/>
                <w:sz w:val="22"/>
                <w:szCs w:val="22"/>
              </w:rPr>
              <w:t>Wpuszczenie przez pracowników ochrony na teren Muzeum osoby lub osób nie posiadających stosownych przepustek stałych, okresowych lub jednorazowych;</w:t>
            </w:r>
          </w:p>
        </w:tc>
        <w:tc>
          <w:tcPr>
            <w:tcW w:w="3228" w:type="dxa"/>
            <w:tcBorders>
              <w:top w:val="single" w:sz="4" w:space="0" w:color="auto"/>
              <w:left w:val="single" w:sz="4" w:space="0" w:color="auto"/>
              <w:bottom w:val="single" w:sz="4" w:space="0" w:color="auto"/>
              <w:right w:val="single" w:sz="4" w:space="0" w:color="auto"/>
            </w:tcBorders>
            <w:hideMark/>
          </w:tcPr>
          <w:p w14:paraId="24963072" w14:textId="77777777" w:rsidR="00916DCF" w:rsidRPr="00743B14" w:rsidRDefault="00916DCF" w:rsidP="000D317D">
            <w:pPr>
              <w:spacing w:line="276" w:lineRule="auto"/>
              <w:jc w:val="right"/>
              <w:rPr>
                <w:rFonts w:ascii="Calibri" w:eastAsia="Calibri" w:hAnsi="Calibri" w:cs="Calibri"/>
                <w:kern w:val="8"/>
                <w:sz w:val="22"/>
                <w:szCs w:val="22"/>
              </w:rPr>
            </w:pPr>
            <w:r w:rsidRPr="00743B14">
              <w:rPr>
                <w:rFonts w:ascii="Calibri" w:eastAsia="Calibri" w:hAnsi="Calibri" w:cs="Calibri"/>
                <w:kern w:val="8"/>
                <w:sz w:val="22"/>
                <w:szCs w:val="22"/>
              </w:rPr>
              <w:t>500,00 za każdy taki stwierdzony przypadek za jedną osobę</w:t>
            </w:r>
          </w:p>
        </w:tc>
      </w:tr>
      <w:tr w:rsidR="00743B14" w:rsidRPr="00743B14" w14:paraId="5AF27997" w14:textId="77777777" w:rsidTr="000D317D">
        <w:tc>
          <w:tcPr>
            <w:tcW w:w="547" w:type="dxa"/>
            <w:tcBorders>
              <w:top w:val="single" w:sz="4" w:space="0" w:color="auto"/>
              <w:left w:val="single" w:sz="4" w:space="0" w:color="auto"/>
              <w:bottom w:val="single" w:sz="4" w:space="0" w:color="auto"/>
              <w:right w:val="single" w:sz="4" w:space="0" w:color="auto"/>
            </w:tcBorders>
          </w:tcPr>
          <w:p w14:paraId="4E62399A" w14:textId="77777777" w:rsidR="00916DCF" w:rsidRPr="00743B14" w:rsidRDefault="00916DCF" w:rsidP="00916DCF">
            <w:pPr>
              <w:numPr>
                <w:ilvl w:val="0"/>
                <w:numId w:val="69"/>
              </w:numPr>
              <w:spacing w:line="276" w:lineRule="auto"/>
              <w:ind w:left="284" w:hanging="284"/>
              <w:contextualSpacing/>
              <w:jc w:val="both"/>
              <w:rPr>
                <w:rFonts w:ascii="Calibri" w:eastAsia="Calibri" w:hAnsi="Calibri" w:cs="Calibri"/>
                <w:kern w:val="8"/>
                <w:sz w:val="22"/>
                <w:szCs w:val="22"/>
              </w:rPr>
            </w:pPr>
          </w:p>
        </w:tc>
        <w:tc>
          <w:tcPr>
            <w:tcW w:w="4979" w:type="dxa"/>
            <w:tcBorders>
              <w:top w:val="single" w:sz="4" w:space="0" w:color="auto"/>
              <w:left w:val="single" w:sz="4" w:space="0" w:color="auto"/>
              <w:bottom w:val="single" w:sz="4" w:space="0" w:color="auto"/>
              <w:right w:val="single" w:sz="4" w:space="0" w:color="auto"/>
            </w:tcBorders>
            <w:hideMark/>
          </w:tcPr>
          <w:p w14:paraId="29489526" w14:textId="77777777" w:rsidR="00916DCF" w:rsidRPr="00743B14" w:rsidRDefault="00916DCF" w:rsidP="000D317D">
            <w:pPr>
              <w:spacing w:line="276" w:lineRule="auto"/>
              <w:jc w:val="both"/>
              <w:rPr>
                <w:rFonts w:ascii="Calibri" w:eastAsia="Calibri" w:hAnsi="Calibri" w:cs="Calibri"/>
                <w:kern w:val="8"/>
                <w:sz w:val="22"/>
                <w:szCs w:val="22"/>
              </w:rPr>
            </w:pPr>
            <w:r w:rsidRPr="00743B14">
              <w:rPr>
                <w:rFonts w:ascii="Calibri" w:eastAsia="Calibri" w:hAnsi="Calibri" w:cs="Calibri"/>
                <w:kern w:val="8"/>
                <w:sz w:val="22"/>
                <w:szCs w:val="22"/>
              </w:rPr>
              <w:t>Nieprawidłowości w wyposażeniu, umundurowaniu pracownika lub niesprawności technicznej środków łączności i środków wspomagania ochrony;</w:t>
            </w:r>
          </w:p>
        </w:tc>
        <w:tc>
          <w:tcPr>
            <w:tcW w:w="3228" w:type="dxa"/>
            <w:tcBorders>
              <w:top w:val="single" w:sz="4" w:space="0" w:color="auto"/>
              <w:left w:val="single" w:sz="4" w:space="0" w:color="auto"/>
              <w:bottom w:val="single" w:sz="4" w:space="0" w:color="auto"/>
              <w:right w:val="single" w:sz="4" w:space="0" w:color="auto"/>
            </w:tcBorders>
            <w:hideMark/>
          </w:tcPr>
          <w:p w14:paraId="608EA23A" w14:textId="77777777" w:rsidR="00916DCF" w:rsidRPr="00743B14" w:rsidRDefault="00916DCF" w:rsidP="000D317D">
            <w:pPr>
              <w:spacing w:line="276" w:lineRule="auto"/>
              <w:jc w:val="right"/>
              <w:rPr>
                <w:rFonts w:ascii="Calibri" w:eastAsia="Calibri" w:hAnsi="Calibri" w:cs="Calibri"/>
                <w:kern w:val="8"/>
                <w:sz w:val="22"/>
                <w:szCs w:val="22"/>
              </w:rPr>
            </w:pPr>
            <w:r w:rsidRPr="00743B14">
              <w:rPr>
                <w:rFonts w:ascii="Calibri" w:eastAsia="Calibri" w:hAnsi="Calibri" w:cs="Calibri"/>
                <w:kern w:val="8"/>
                <w:sz w:val="22"/>
                <w:szCs w:val="22"/>
              </w:rPr>
              <w:t>400,00 za każdy stwierdzony przypadek nieprawidłowości</w:t>
            </w:r>
          </w:p>
        </w:tc>
      </w:tr>
      <w:tr w:rsidR="00743B14" w:rsidRPr="00743B14" w14:paraId="75DAA1C3" w14:textId="77777777" w:rsidTr="000D317D">
        <w:tc>
          <w:tcPr>
            <w:tcW w:w="547" w:type="dxa"/>
            <w:tcBorders>
              <w:top w:val="single" w:sz="4" w:space="0" w:color="auto"/>
              <w:left w:val="single" w:sz="4" w:space="0" w:color="auto"/>
              <w:bottom w:val="single" w:sz="4" w:space="0" w:color="auto"/>
              <w:right w:val="single" w:sz="4" w:space="0" w:color="auto"/>
            </w:tcBorders>
          </w:tcPr>
          <w:p w14:paraId="232F6CA0" w14:textId="77777777" w:rsidR="00916DCF" w:rsidRPr="00743B14" w:rsidRDefault="00916DCF" w:rsidP="00916DCF">
            <w:pPr>
              <w:numPr>
                <w:ilvl w:val="0"/>
                <w:numId w:val="69"/>
              </w:numPr>
              <w:spacing w:line="276" w:lineRule="auto"/>
              <w:ind w:left="284" w:hanging="284"/>
              <w:contextualSpacing/>
              <w:jc w:val="both"/>
              <w:rPr>
                <w:rFonts w:ascii="Calibri" w:eastAsia="Calibri" w:hAnsi="Calibri" w:cs="Calibri"/>
                <w:kern w:val="8"/>
                <w:sz w:val="22"/>
                <w:szCs w:val="22"/>
              </w:rPr>
            </w:pPr>
          </w:p>
        </w:tc>
        <w:tc>
          <w:tcPr>
            <w:tcW w:w="4979" w:type="dxa"/>
            <w:tcBorders>
              <w:top w:val="single" w:sz="4" w:space="0" w:color="auto"/>
              <w:left w:val="single" w:sz="4" w:space="0" w:color="auto"/>
              <w:bottom w:val="single" w:sz="4" w:space="0" w:color="auto"/>
              <w:right w:val="single" w:sz="4" w:space="0" w:color="auto"/>
            </w:tcBorders>
            <w:hideMark/>
          </w:tcPr>
          <w:p w14:paraId="6D66F6A3" w14:textId="77777777" w:rsidR="00916DCF" w:rsidRPr="00743B14" w:rsidRDefault="00916DCF" w:rsidP="000D317D">
            <w:pPr>
              <w:spacing w:line="276" w:lineRule="auto"/>
              <w:jc w:val="both"/>
              <w:rPr>
                <w:rFonts w:ascii="Calibri" w:eastAsia="Calibri" w:hAnsi="Calibri" w:cs="Calibri"/>
                <w:kern w:val="8"/>
                <w:sz w:val="22"/>
                <w:szCs w:val="22"/>
              </w:rPr>
            </w:pPr>
            <w:r w:rsidRPr="00743B14">
              <w:rPr>
                <w:rFonts w:ascii="Calibri" w:eastAsia="Calibri" w:hAnsi="Calibri" w:cs="Calibri"/>
                <w:kern w:val="8"/>
                <w:sz w:val="22"/>
                <w:szCs w:val="22"/>
              </w:rPr>
              <w:t xml:space="preserve">Nieuprawnione udostępnienie osobom trzecim dokumentów </w:t>
            </w:r>
            <w:r w:rsidRPr="00743B14">
              <w:rPr>
                <w:rFonts w:ascii="Calibri" w:eastAsia="Calibri" w:hAnsi="Calibri" w:cs="Calibri"/>
                <w:noProof/>
                <w:kern w:val="8"/>
                <w:sz w:val="22"/>
                <w:szCs w:val="22"/>
              </w:rPr>
              <w:t>związanych z bezpieczeństwem oraz plany ewakuacji, plany ochrony, instrukcje, procedury, klucze, kody i inne</w:t>
            </w:r>
          </w:p>
        </w:tc>
        <w:tc>
          <w:tcPr>
            <w:tcW w:w="3228" w:type="dxa"/>
            <w:tcBorders>
              <w:top w:val="single" w:sz="4" w:space="0" w:color="auto"/>
              <w:left w:val="single" w:sz="4" w:space="0" w:color="auto"/>
              <w:bottom w:val="single" w:sz="4" w:space="0" w:color="auto"/>
              <w:right w:val="single" w:sz="4" w:space="0" w:color="auto"/>
            </w:tcBorders>
            <w:hideMark/>
          </w:tcPr>
          <w:p w14:paraId="2210B41E" w14:textId="77777777" w:rsidR="00916DCF" w:rsidRPr="00743B14" w:rsidRDefault="00916DCF" w:rsidP="000D317D">
            <w:pPr>
              <w:spacing w:line="276" w:lineRule="auto"/>
              <w:jc w:val="right"/>
              <w:rPr>
                <w:rFonts w:ascii="Calibri" w:eastAsia="Calibri" w:hAnsi="Calibri" w:cs="Calibri"/>
                <w:kern w:val="8"/>
                <w:sz w:val="22"/>
                <w:szCs w:val="22"/>
              </w:rPr>
            </w:pPr>
            <w:r w:rsidRPr="00743B14">
              <w:rPr>
                <w:rFonts w:ascii="Calibri" w:eastAsia="Calibri" w:hAnsi="Calibri" w:cs="Calibri"/>
                <w:kern w:val="8"/>
                <w:sz w:val="22"/>
                <w:szCs w:val="22"/>
              </w:rPr>
              <w:t>5 </w:t>
            </w:r>
            <w:proofErr w:type="gramStart"/>
            <w:r w:rsidRPr="00743B14">
              <w:rPr>
                <w:rFonts w:ascii="Calibri" w:eastAsia="Calibri" w:hAnsi="Calibri" w:cs="Calibri"/>
                <w:kern w:val="8"/>
                <w:sz w:val="22"/>
                <w:szCs w:val="22"/>
              </w:rPr>
              <w:t>000  za</w:t>
            </w:r>
            <w:proofErr w:type="gramEnd"/>
            <w:r w:rsidRPr="00743B14">
              <w:rPr>
                <w:rFonts w:ascii="Calibri" w:eastAsia="Calibri" w:hAnsi="Calibri" w:cs="Calibri"/>
                <w:kern w:val="8"/>
                <w:sz w:val="22"/>
                <w:szCs w:val="22"/>
              </w:rPr>
              <w:t xml:space="preserve"> każdy stwierdzony przypadek nieprawidłowości</w:t>
            </w:r>
          </w:p>
        </w:tc>
      </w:tr>
      <w:tr w:rsidR="00743B14" w:rsidRPr="00743B14" w14:paraId="125666F2" w14:textId="77777777" w:rsidTr="000D317D">
        <w:tc>
          <w:tcPr>
            <w:tcW w:w="547" w:type="dxa"/>
            <w:tcBorders>
              <w:top w:val="single" w:sz="4" w:space="0" w:color="auto"/>
              <w:left w:val="single" w:sz="4" w:space="0" w:color="auto"/>
              <w:bottom w:val="single" w:sz="4" w:space="0" w:color="auto"/>
              <w:right w:val="single" w:sz="4" w:space="0" w:color="auto"/>
            </w:tcBorders>
          </w:tcPr>
          <w:p w14:paraId="5F7C9EE3" w14:textId="77777777" w:rsidR="00916DCF" w:rsidRPr="00743B14" w:rsidRDefault="00916DCF" w:rsidP="00916DCF">
            <w:pPr>
              <w:numPr>
                <w:ilvl w:val="0"/>
                <w:numId w:val="69"/>
              </w:numPr>
              <w:spacing w:line="276" w:lineRule="auto"/>
              <w:ind w:left="284" w:hanging="284"/>
              <w:contextualSpacing/>
              <w:jc w:val="both"/>
              <w:rPr>
                <w:rFonts w:ascii="Calibri" w:eastAsia="Calibri" w:hAnsi="Calibri" w:cs="Calibri"/>
                <w:kern w:val="8"/>
                <w:sz w:val="22"/>
                <w:szCs w:val="22"/>
              </w:rPr>
            </w:pPr>
          </w:p>
        </w:tc>
        <w:tc>
          <w:tcPr>
            <w:tcW w:w="4979" w:type="dxa"/>
            <w:tcBorders>
              <w:top w:val="single" w:sz="4" w:space="0" w:color="auto"/>
              <w:left w:val="single" w:sz="4" w:space="0" w:color="auto"/>
              <w:bottom w:val="single" w:sz="4" w:space="0" w:color="auto"/>
              <w:right w:val="single" w:sz="4" w:space="0" w:color="auto"/>
            </w:tcBorders>
            <w:hideMark/>
          </w:tcPr>
          <w:p w14:paraId="4AE85DC7" w14:textId="77777777" w:rsidR="00916DCF" w:rsidRPr="00743B14" w:rsidRDefault="00916DCF" w:rsidP="000D317D">
            <w:pPr>
              <w:spacing w:line="276" w:lineRule="auto"/>
              <w:jc w:val="both"/>
              <w:rPr>
                <w:rFonts w:ascii="Calibri" w:eastAsia="Calibri" w:hAnsi="Calibri" w:cs="Calibri"/>
                <w:kern w:val="8"/>
                <w:sz w:val="22"/>
                <w:szCs w:val="22"/>
              </w:rPr>
            </w:pPr>
            <w:r w:rsidRPr="00743B14">
              <w:rPr>
                <w:rFonts w:ascii="Calibri" w:eastAsia="Calibri" w:hAnsi="Calibri" w:cs="Calibri"/>
                <w:kern w:val="8"/>
                <w:sz w:val="22"/>
                <w:szCs w:val="22"/>
              </w:rPr>
              <w:t xml:space="preserve">Niedopełnienie obowiązku zatrudnienia pracowników na podstawie umowy o pracę na pełen etat </w:t>
            </w:r>
          </w:p>
        </w:tc>
        <w:tc>
          <w:tcPr>
            <w:tcW w:w="3228" w:type="dxa"/>
            <w:tcBorders>
              <w:top w:val="single" w:sz="4" w:space="0" w:color="auto"/>
              <w:left w:val="single" w:sz="4" w:space="0" w:color="auto"/>
              <w:bottom w:val="single" w:sz="4" w:space="0" w:color="auto"/>
              <w:right w:val="single" w:sz="4" w:space="0" w:color="auto"/>
            </w:tcBorders>
            <w:hideMark/>
          </w:tcPr>
          <w:p w14:paraId="4F628A09" w14:textId="77777777" w:rsidR="00916DCF" w:rsidRPr="00743B14" w:rsidRDefault="00916DCF" w:rsidP="000D317D">
            <w:pPr>
              <w:spacing w:line="276" w:lineRule="auto"/>
              <w:jc w:val="right"/>
              <w:rPr>
                <w:rFonts w:ascii="Calibri" w:eastAsia="Calibri" w:hAnsi="Calibri" w:cs="Calibri"/>
                <w:kern w:val="8"/>
                <w:sz w:val="22"/>
                <w:szCs w:val="22"/>
              </w:rPr>
            </w:pPr>
            <w:r w:rsidRPr="00743B14">
              <w:rPr>
                <w:rFonts w:ascii="Calibri" w:eastAsia="Calibri" w:hAnsi="Calibri" w:cs="Calibri"/>
                <w:kern w:val="8"/>
                <w:sz w:val="22"/>
                <w:szCs w:val="22"/>
              </w:rPr>
              <w:t>1 500 za każdy przypadek niezatrudnienia pracownika na umowę o pracę</w:t>
            </w:r>
          </w:p>
        </w:tc>
      </w:tr>
    </w:tbl>
    <w:p w14:paraId="17B80611" w14:textId="77777777" w:rsidR="00916DCF" w:rsidRPr="00743B14" w:rsidRDefault="00916DCF" w:rsidP="00916DCF">
      <w:pPr>
        <w:pStyle w:val="Tekstpodstawowy"/>
        <w:numPr>
          <w:ilvl w:val="0"/>
          <w:numId w:val="77"/>
        </w:numPr>
        <w:tabs>
          <w:tab w:val="clear" w:pos="720"/>
          <w:tab w:val="num" w:pos="567"/>
        </w:tabs>
        <w:spacing w:line="276" w:lineRule="auto"/>
        <w:ind w:left="567" w:hanging="567"/>
        <w:rPr>
          <w:rFonts w:ascii="Calibri" w:hAnsi="Calibri" w:cs="Calibri"/>
          <w:b/>
          <w:bCs/>
          <w:sz w:val="22"/>
          <w:szCs w:val="22"/>
        </w:rPr>
      </w:pPr>
      <w:r w:rsidRPr="00743B14">
        <w:rPr>
          <w:rFonts w:ascii="Calibri" w:hAnsi="Calibri" w:cs="Calibri"/>
          <w:sz w:val="22"/>
          <w:szCs w:val="22"/>
          <w:lang w:val="pl-PL"/>
        </w:rPr>
        <w:t xml:space="preserve">Łączna wysokość kar umownych naliczonych na podstawie niniejszej umowy nie przekroczy </w:t>
      </w:r>
      <w:r w:rsidRPr="00743B14">
        <w:rPr>
          <w:rFonts w:ascii="Calibri" w:hAnsi="Calibri" w:cs="Calibri"/>
          <w:b/>
          <w:bCs/>
          <w:sz w:val="22"/>
          <w:szCs w:val="22"/>
          <w:lang w:val="pl-PL"/>
        </w:rPr>
        <w:t xml:space="preserve">40% łącznego wynagrodzenia, o którym mowa w </w:t>
      </w:r>
      <w:r w:rsidRPr="00743B14">
        <w:rPr>
          <w:rFonts w:ascii="Calibri" w:hAnsi="Calibri" w:cs="Calibri"/>
          <w:b/>
          <w:bCs/>
          <w:sz w:val="22"/>
          <w:szCs w:val="22"/>
        </w:rPr>
        <w:t>§</w:t>
      </w:r>
      <w:r w:rsidRPr="00743B14">
        <w:rPr>
          <w:rFonts w:ascii="Calibri" w:hAnsi="Calibri" w:cs="Calibri"/>
          <w:b/>
          <w:bCs/>
          <w:sz w:val="22"/>
          <w:szCs w:val="22"/>
          <w:lang w:val="pl-PL"/>
        </w:rPr>
        <w:t>8 ust. 6.</w:t>
      </w:r>
    </w:p>
    <w:p w14:paraId="09CD7DD7" w14:textId="77777777" w:rsidR="00916DCF" w:rsidRPr="00743B14" w:rsidRDefault="00916DCF" w:rsidP="00916DCF">
      <w:pPr>
        <w:pStyle w:val="Tekstpodstawowy"/>
        <w:numPr>
          <w:ilvl w:val="0"/>
          <w:numId w:val="77"/>
        </w:numPr>
        <w:tabs>
          <w:tab w:val="clear" w:pos="720"/>
          <w:tab w:val="num" w:pos="567"/>
        </w:tabs>
        <w:spacing w:line="276" w:lineRule="auto"/>
        <w:ind w:left="567" w:hanging="567"/>
        <w:rPr>
          <w:rFonts w:ascii="Calibri" w:hAnsi="Calibri" w:cs="Calibri"/>
          <w:sz w:val="22"/>
          <w:szCs w:val="22"/>
        </w:rPr>
      </w:pPr>
      <w:r w:rsidRPr="00743B14">
        <w:rPr>
          <w:rFonts w:ascii="Calibri" w:hAnsi="Calibri" w:cs="Calibri"/>
          <w:sz w:val="22"/>
          <w:szCs w:val="22"/>
        </w:rPr>
        <w:t xml:space="preserve">Wykonawca zobowiązuje się do dokonania zapłaty kary umownej </w:t>
      </w:r>
      <w:r w:rsidRPr="00743B14">
        <w:rPr>
          <w:rFonts w:ascii="Calibri" w:hAnsi="Calibri" w:cs="Calibri"/>
          <w:b/>
          <w:sz w:val="22"/>
          <w:szCs w:val="22"/>
        </w:rPr>
        <w:t>w terminie 14 dni</w:t>
      </w:r>
      <w:r w:rsidRPr="00743B14">
        <w:rPr>
          <w:rFonts w:ascii="Calibri" w:hAnsi="Calibri" w:cs="Calibri"/>
          <w:sz w:val="22"/>
          <w:szCs w:val="22"/>
        </w:rPr>
        <w:t xml:space="preserve"> od otrzymania pisemnego wezwania Zamawiającego do jej zapłaty. </w:t>
      </w:r>
    </w:p>
    <w:p w14:paraId="50164861" w14:textId="759CE7A2" w:rsidR="00916DCF" w:rsidRPr="00743B14" w:rsidRDefault="00916DCF" w:rsidP="002720DC">
      <w:pPr>
        <w:pStyle w:val="Tekstpodstawowy"/>
        <w:numPr>
          <w:ilvl w:val="0"/>
          <w:numId w:val="77"/>
        </w:numPr>
        <w:tabs>
          <w:tab w:val="clear" w:pos="720"/>
          <w:tab w:val="num" w:pos="567"/>
        </w:tabs>
        <w:spacing w:line="276" w:lineRule="auto"/>
        <w:ind w:left="567" w:hanging="567"/>
        <w:rPr>
          <w:rFonts w:ascii="Calibri" w:hAnsi="Calibri" w:cs="Calibri"/>
          <w:sz w:val="22"/>
          <w:szCs w:val="22"/>
        </w:rPr>
      </w:pPr>
      <w:r w:rsidRPr="00743B14">
        <w:rPr>
          <w:rFonts w:ascii="Calibri" w:hAnsi="Calibri" w:cs="Calibri"/>
          <w:sz w:val="22"/>
          <w:szCs w:val="22"/>
        </w:rPr>
        <w:t>W przypadku, gdy wartość szkody, wyrządzonej przez Wykonawcę, przekroczy wysokość kar umownych, Zamawiający jest uprawniony do dochodzenia pozostałej części odszkodowania na zasadach ogólnych.</w:t>
      </w:r>
    </w:p>
    <w:p w14:paraId="01E383AA" w14:textId="70AEB334" w:rsidR="00916DCF" w:rsidRPr="00743B14" w:rsidRDefault="00916DCF" w:rsidP="00916DCF">
      <w:pPr>
        <w:spacing w:line="276" w:lineRule="auto"/>
        <w:jc w:val="center"/>
        <w:rPr>
          <w:rFonts w:ascii="Calibri" w:hAnsi="Calibri" w:cs="Calibri"/>
          <w:b/>
          <w:sz w:val="22"/>
          <w:szCs w:val="22"/>
        </w:rPr>
      </w:pPr>
      <w:r w:rsidRPr="00743B14">
        <w:rPr>
          <w:rFonts w:ascii="Calibri" w:hAnsi="Calibri" w:cs="Calibri"/>
          <w:b/>
          <w:sz w:val="22"/>
          <w:szCs w:val="22"/>
        </w:rPr>
        <w:t>§ 7</w:t>
      </w:r>
    </w:p>
    <w:p w14:paraId="103EBCBE" w14:textId="77777777" w:rsidR="00916DCF" w:rsidRPr="00743B14" w:rsidRDefault="00916DCF" w:rsidP="00916DCF">
      <w:pPr>
        <w:spacing w:line="276" w:lineRule="auto"/>
        <w:jc w:val="center"/>
        <w:rPr>
          <w:rFonts w:ascii="Calibri" w:hAnsi="Calibri" w:cs="Calibri"/>
          <w:b/>
          <w:sz w:val="22"/>
          <w:szCs w:val="22"/>
        </w:rPr>
      </w:pPr>
      <w:r w:rsidRPr="00743B14">
        <w:rPr>
          <w:rFonts w:ascii="Calibri" w:hAnsi="Calibri" w:cs="Calibri"/>
          <w:b/>
          <w:sz w:val="22"/>
          <w:szCs w:val="22"/>
        </w:rPr>
        <w:t>Pomieszczenia socjalne</w:t>
      </w:r>
    </w:p>
    <w:p w14:paraId="51DB9067" w14:textId="77777777" w:rsidR="00916DCF" w:rsidRPr="00743B14" w:rsidRDefault="00916DCF" w:rsidP="00916DCF">
      <w:pPr>
        <w:numPr>
          <w:ilvl w:val="1"/>
          <w:numId w:val="64"/>
        </w:numPr>
        <w:tabs>
          <w:tab w:val="clear" w:pos="1440"/>
          <w:tab w:val="num" w:pos="360"/>
        </w:tabs>
        <w:spacing w:line="276" w:lineRule="auto"/>
        <w:ind w:left="360"/>
        <w:jc w:val="both"/>
        <w:rPr>
          <w:rFonts w:ascii="Calibri" w:hAnsi="Calibri" w:cs="Calibri"/>
          <w:sz w:val="22"/>
          <w:szCs w:val="22"/>
        </w:rPr>
      </w:pPr>
      <w:r w:rsidRPr="00743B14">
        <w:rPr>
          <w:rFonts w:ascii="Calibri" w:hAnsi="Calibri" w:cs="Calibri"/>
          <w:sz w:val="22"/>
          <w:szCs w:val="22"/>
        </w:rPr>
        <w:lastRenderedPageBreak/>
        <w:t xml:space="preserve">Zamawiający udostępni Wykonawcy na okres i w celu realizacji Umowy, na terenie Obiektu pomieszczenie dla pracowników wykonujących ochronę wyposażone w zaplecze </w:t>
      </w:r>
      <w:proofErr w:type="spellStart"/>
      <w:r w:rsidRPr="00743B14">
        <w:rPr>
          <w:rFonts w:ascii="Calibri" w:hAnsi="Calibri" w:cs="Calibri"/>
          <w:sz w:val="22"/>
          <w:szCs w:val="22"/>
        </w:rPr>
        <w:t>socjalno</w:t>
      </w:r>
      <w:proofErr w:type="spellEnd"/>
      <w:r w:rsidRPr="00743B14">
        <w:rPr>
          <w:rFonts w:ascii="Calibri" w:hAnsi="Calibri" w:cs="Calibri"/>
          <w:sz w:val="22"/>
          <w:szCs w:val="22"/>
        </w:rPr>
        <w:t xml:space="preserve"> - sanitarne. </w:t>
      </w:r>
    </w:p>
    <w:p w14:paraId="6F3FA5EB" w14:textId="77777777" w:rsidR="00916DCF" w:rsidRPr="00743B14" w:rsidRDefault="00916DCF" w:rsidP="00916DCF">
      <w:pPr>
        <w:numPr>
          <w:ilvl w:val="1"/>
          <w:numId w:val="64"/>
        </w:numPr>
        <w:tabs>
          <w:tab w:val="clear" w:pos="1440"/>
          <w:tab w:val="num" w:pos="360"/>
        </w:tabs>
        <w:spacing w:line="276" w:lineRule="auto"/>
        <w:ind w:left="360"/>
        <w:jc w:val="both"/>
        <w:rPr>
          <w:rFonts w:ascii="Calibri" w:hAnsi="Calibri" w:cs="Calibri"/>
          <w:sz w:val="22"/>
          <w:szCs w:val="22"/>
        </w:rPr>
      </w:pPr>
      <w:r w:rsidRPr="00743B14">
        <w:rPr>
          <w:rFonts w:ascii="Calibri" w:hAnsi="Calibri" w:cs="Calibri"/>
          <w:sz w:val="22"/>
          <w:szCs w:val="22"/>
        </w:rPr>
        <w:t>Wykonawcy w żadnym przypadku nie wolno dokonywać jakichkolwiek zmian w udostępnionym pomieszczeniu. Wszelkie usterki, uwagi itp. dotyczące udostępnionego pomieszczenia muszą być bezzwłocznie przekazywane przedstawicielowi Zamawiającego z jednoczesnym wpisem do Dziennika zmiany. Fakt przywrócenia do stanu poprzedniego również musi być odnotowywany w Dzienniku zmiany.</w:t>
      </w:r>
    </w:p>
    <w:p w14:paraId="77CD14CA" w14:textId="77777777" w:rsidR="00916DCF" w:rsidRPr="00743B14" w:rsidRDefault="00916DCF" w:rsidP="00916DCF">
      <w:pPr>
        <w:spacing w:line="276" w:lineRule="auto"/>
        <w:rPr>
          <w:rFonts w:ascii="Calibri" w:hAnsi="Calibri" w:cs="Calibri"/>
          <w:sz w:val="22"/>
          <w:szCs w:val="22"/>
        </w:rPr>
      </w:pPr>
    </w:p>
    <w:p w14:paraId="11A3834B" w14:textId="77777777" w:rsidR="00916DCF" w:rsidRPr="00743B14" w:rsidRDefault="00916DCF" w:rsidP="00916DCF">
      <w:pPr>
        <w:spacing w:line="276" w:lineRule="auto"/>
        <w:jc w:val="center"/>
        <w:rPr>
          <w:rFonts w:ascii="Calibri" w:hAnsi="Calibri" w:cs="Calibri"/>
          <w:b/>
          <w:sz w:val="22"/>
          <w:szCs w:val="22"/>
        </w:rPr>
      </w:pPr>
      <w:r w:rsidRPr="00743B14">
        <w:rPr>
          <w:rFonts w:ascii="Calibri" w:hAnsi="Calibri" w:cs="Calibri"/>
          <w:b/>
          <w:sz w:val="22"/>
          <w:szCs w:val="22"/>
        </w:rPr>
        <w:t>§ 8</w:t>
      </w:r>
    </w:p>
    <w:p w14:paraId="48F09C1A" w14:textId="77777777" w:rsidR="00916DCF" w:rsidRPr="00743B14" w:rsidRDefault="00916DCF" w:rsidP="00916DCF">
      <w:pPr>
        <w:spacing w:line="276" w:lineRule="auto"/>
        <w:jc w:val="center"/>
        <w:rPr>
          <w:rFonts w:ascii="Calibri" w:hAnsi="Calibri" w:cs="Calibri"/>
          <w:b/>
          <w:sz w:val="22"/>
          <w:szCs w:val="22"/>
        </w:rPr>
      </w:pPr>
      <w:r w:rsidRPr="00743B14">
        <w:rPr>
          <w:rFonts w:ascii="Calibri" w:hAnsi="Calibri" w:cs="Calibri"/>
          <w:b/>
          <w:sz w:val="22"/>
          <w:szCs w:val="22"/>
        </w:rPr>
        <w:t xml:space="preserve">Wynagrodzenie </w:t>
      </w:r>
    </w:p>
    <w:p w14:paraId="51A172B4" w14:textId="77777777" w:rsidR="00916DCF" w:rsidRPr="00743B14" w:rsidRDefault="00916DCF" w:rsidP="00916DCF">
      <w:pPr>
        <w:numPr>
          <w:ilvl w:val="0"/>
          <w:numId w:val="65"/>
        </w:numPr>
        <w:tabs>
          <w:tab w:val="clear" w:pos="720"/>
          <w:tab w:val="num" w:pos="360"/>
        </w:tabs>
        <w:spacing w:line="276" w:lineRule="auto"/>
        <w:ind w:left="360"/>
        <w:jc w:val="both"/>
        <w:rPr>
          <w:rFonts w:ascii="Calibri" w:hAnsi="Calibri" w:cs="Calibri"/>
          <w:sz w:val="22"/>
          <w:szCs w:val="22"/>
        </w:rPr>
      </w:pPr>
      <w:r w:rsidRPr="00743B14">
        <w:rPr>
          <w:rFonts w:ascii="Calibri" w:hAnsi="Calibri" w:cs="Calibri"/>
          <w:sz w:val="22"/>
          <w:szCs w:val="22"/>
        </w:rPr>
        <w:t>Wynagrodzenie Wykonawcy z tytułu należytego wykonania umowy w zakresie podstawowym wynosi</w:t>
      </w:r>
      <w:r w:rsidRPr="00743B14">
        <w:rPr>
          <w:rFonts w:ascii="Calibri" w:hAnsi="Calibri" w:cs="Calibri"/>
          <w:b/>
          <w:sz w:val="22"/>
          <w:szCs w:val="22"/>
        </w:rPr>
        <w:t xml:space="preserve"> …………. zł netto </w:t>
      </w:r>
      <w:r w:rsidRPr="00743B14">
        <w:rPr>
          <w:rFonts w:ascii="Calibri" w:hAnsi="Calibri" w:cs="Calibri"/>
          <w:sz w:val="22"/>
          <w:szCs w:val="22"/>
        </w:rPr>
        <w:t xml:space="preserve">za jedną godzinę świadczenia usługi ochrony przez pracownika ochrony. </w:t>
      </w:r>
    </w:p>
    <w:p w14:paraId="39BA3464" w14:textId="0DEB9083" w:rsidR="00916DCF" w:rsidRPr="00743B14" w:rsidRDefault="00916DCF" w:rsidP="00916DCF">
      <w:pPr>
        <w:numPr>
          <w:ilvl w:val="0"/>
          <w:numId w:val="65"/>
        </w:numPr>
        <w:tabs>
          <w:tab w:val="clear" w:pos="720"/>
          <w:tab w:val="num" w:pos="360"/>
        </w:tabs>
        <w:spacing w:line="276" w:lineRule="auto"/>
        <w:ind w:left="360"/>
        <w:jc w:val="both"/>
        <w:rPr>
          <w:rFonts w:ascii="Calibri" w:eastAsia="Calibri" w:hAnsi="Calibri" w:cs="Calibri"/>
          <w:sz w:val="22"/>
          <w:szCs w:val="22"/>
        </w:rPr>
      </w:pPr>
      <w:r w:rsidRPr="00743B14">
        <w:rPr>
          <w:rFonts w:ascii="Calibri" w:eastAsia="Calibri" w:hAnsi="Calibri" w:cs="Calibri"/>
          <w:sz w:val="22"/>
          <w:szCs w:val="22"/>
        </w:rPr>
        <w:t xml:space="preserve">Wykonawcy przysługuje wynagrodzenie za każdy miesiąc kalendarzowy, będący okresem rozliczeniowym, obliczane jako iloczyn liczby faktycznie przepracowanych roboczogodzin w danym miesiącu oraz stawki za roboczogodzinę, o której mowa w ust. 1 powyżej. Przez pierwszy okres rozliczeniowy rozumie się okres od </w:t>
      </w:r>
      <w:r w:rsidRPr="00743B14">
        <w:rPr>
          <w:rFonts w:ascii="Calibri" w:eastAsia="Calibri" w:hAnsi="Calibri" w:cs="Calibri"/>
          <w:b/>
          <w:bCs/>
          <w:sz w:val="22"/>
          <w:szCs w:val="22"/>
        </w:rPr>
        <w:t>30.12.202</w:t>
      </w:r>
      <w:r w:rsidR="00C91306" w:rsidRPr="00743B14">
        <w:rPr>
          <w:rFonts w:ascii="Calibri" w:eastAsia="Calibri" w:hAnsi="Calibri" w:cs="Calibri"/>
          <w:b/>
          <w:bCs/>
          <w:sz w:val="22"/>
          <w:szCs w:val="22"/>
        </w:rPr>
        <w:t>5</w:t>
      </w:r>
      <w:r w:rsidRPr="00743B14">
        <w:rPr>
          <w:rFonts w:ascii="Calibri" w:eastAsia="Calibri" w:hAnsi="Calibri" w:cs="Calibri"/>
          <w:b/>
          <w:bCs/>
          <w:sz w:val="22"/>
          <w:szCs w:val="22"/>
        </w:rPr>
        <w:t xml:space="preserve"> r. do 31.01.202</w:t>
      </w:r>
      <w:r w:rsidR="00121930" w:rsidRPr="00743B14">
        <w:rPr>
          <w:rFonts w:ascii="Calibri" w:eastAsia="Calibri" w:hAnsi="Calibri" w:cs="Calibri"/>
          <w:b/>
          <w:bCs/>
          <w:sz w:val="22"/>
          <w:szCs w:val="22"/>
        </w:rPr>
        <w:t>6</w:t>
      </w:r>
      <w:r w:rsidRPr="00743B14">
        <w:rPr>
          <w:rFonts w:ascii="Calibri" w:eastAsia="Calibri" w:hAnsi="Calibri" w:cs="Calibri"/>
          <w:b/>
          <w:bCs/>
          <w:sz w:val="22"/>
          <w:szCs w:val="22"/>
        </w:rPr>
        <w:t xml:space="preserve"> r.</w:t>
      </w:r>
      <w:r w:rsidR="005C574B">
        <w:rPr>
          <w:rFonts w:ascii="Calibri" w:eastAsia="Calibri" w:hAnsi="Calibri" w:cs="Calibri"/>
          <w:b/>
          <w:bCs/>
          <w:sz w:val="22"/>
          <w:szCs w:val="22"/>
        </w:rPr>
        <w:t xml:space="preserve">, a w przypadku skorzystania z prawa opcji w zakresie konwojowania również kosztu ….   zł </w:t>
      </w:r>
      <w:r w:rsidR="005C574B" w:rsidRPr="00743B14">
        <w:rPr>
          <w:rFonts w:ascii="Calibri" w:hAnsi="Calibri" w:cs="Calibri"/>
          <w:sz w:val="22"/>
          <w:szCs w:val="22"/>
        </w:rPr>
        <w:t>za jedną godzinę świadczenia usługi ochrony przez pracownika ochrony</w:t>
      </w:r>
      <w:r w:rsidR="005C574B">
        <w:rPr>
          <w:rFonts w:ascii="Calibri" w:hAnsi="Calibri" w:cs="Calibri"/>
          <w:sz w:val="22"/>
          <w:szCs w:val="22"/>
        </w:rPr>
        <w:t>.</w:t>
      </w:r>
    </w:p>
    <w:p w14:paraId="4E8AEA81" w14:textId="05A61E6E" w:rsidR="005A086E" w:rsidRPr="00743B14" w:rsidRDefault="00916DCF" w:rsidP="00D17235">
      <w:pPr>
        <w:numPr>
          <w:ilvl w:val="0"/>
          <w:numId w:val="65"/>
        </w:numPr>
        <w:tabs>
          <w:tab w:val="clear" w:pos="720"/>
          <w:tab w:val="num" w:pos="360"/>
        </w:tabs>
        <w:spacing w:line="276" w:lineRule="auto"/>
        <w:ind w:left="360"/>
        <w:jc w:val="both"/>
        <w:rPr>
          <w:rFonts w:ascii="Calibri" w:hAnsi="Calibri" w:cs="Calibri"/>
          <w:sz w:val="22"/>
          <w:szCs w:val="22"/>
        </w:rPr>
      </w:pPr>
      <w:r w:rsidRPr="00743B14">
        <w:rPr>
          <w:rFonts w:ascii="Calibri" w:hAnsi="Calibri" w:cs="Calibri"/>
          <w:sz w:val="22"/>
          <w:szCs w:val="22"/>
        </w:rPr>
        <w:t xml:space="preserve">Liczba godzin ustalana będzie na podstawie miesięcznego zestawienia roboczogodzin </w:t>
      </w:r>
      <w:r w:rsidRPr="00743B14">
        <w:rPr>
          <w:rFonts w:ascii="Calibri" w:hAnsi="Calibri" w:cs="Calibri"/>
          <w:sz w:val="22"/>
          <w:szCs w:val="22"/>
        </w:rPr>
        <w:br/>
        <w:t>w rozliczeniu na każdy dzień danego miesiąca.</w:t>
      </w:r>
    </w:p>
    <w:p w14:paraId="29D3601A" w14:textId="77777777" w:rsidR="00916DCF" w:rsidRPr="00743B14" w:rsidRDefault="00916DCF" w:rsidP="00916DCF">
      <w:pPr>
        <w:numPr>
          <w:ilvl w:val="0"/>
          <w:numId w:val="65"/>
        </w:numPr>
        <w:tabs>
          <w:tab w:val="clear" w:pos="720"/>
          <w:tab w:val="num" w:pos="360"/>
        </w:tabs>
        <w:spacing w:line="276" w:lineRule="auto"/>
        <w:ind w:left="360"/>
        <w:jc w:val="both"/>
        <w:rPr>
          <w:rFonts w:ascii="Calibri" w:hAnsi="Calibri" w:cs="Calibri"/>
          <w:sz w:val="22"/>
          <w:szCs w:val="22"/>
        </w:rPr>
      </w:pPr>
      <w:r w:rsidRPr="00743B14">
        <w:rPr>
          <w:rFonts w:ascii="Calibri" w:hAnsi="Calibri" w:cs="Calibri"/>
          <w:sz w:val="22"/>
          <w:szCs w:val="22"/>
        </w:rPr>
        <w:t>Do podanej stawki w ust.1 będzie dodawany podatek od towarów i usług w wysokości zgodnie z przepisami powszechnie obowiązującymi w dniu wystawienia danej faktury.</w:t>
      </w:r>
    </w:p>
    <w:p w14:paraId="31848C27" w14:textId="73E394F3" w:rsidR="005A086E" w:rsidRPr="00743B14" w:rsidRDefault="00C8676A" w:rsidP="005A086E">
      <w:pPr>
        <w:numPr>
          <w:ilvl w:val="0"/>
          <w:numId w:val="65"/>
        </w:numPr>
        <w:tabs>
          <w:tab w:val="clear" w:pos="720"/>
          <w:tab w:val="num" w:pos="360"/>
        </w:tabs>
        <w:spacing w:line="276" w:lineRule="auto"/>
        <w:ind w:left="360"/>
        <w:jc w:val="both"/>
        <w:rPr>
          <w:rFonts w:ascii="Calibri" w:hAnsi="Calibri" w:cs="Calibri"/>
          <w:sz w:val="22"/>
          <w:szCs w:val="22"/>
        </w:rPr>
      </w:pPr>
      <w:r w:rsidRPr="00743B14">
        <w:rPr>
          <w:rFonts w:ascii="Calibri" w:hAnsi="Calibri" w:cs="Calibri"/>
          <w:sz w:val="22"/>
          <w:szCs w:val="22"/>
        </w:rPr>
        <w:t xml:space="preserve">Z zastrzeżeniem ust.6, </w:t>
      </w:r>
      <w:r w:rsidR="00916DCF" w:rsidRPr="00743B14">
        <w:rPr>
          <w:rFonts w:ascii="Calibri" w:hAnsi="Calibri" w:cs="Calibri"/>
          <w:sz w:val="22"/>
          <w:szCs w:val="22"/>
        </w:rPr>
        <w:t xml:space="preserve">Zestawienie, o którym mowa w ust. 3 powyżej zostanie dostarczone do akceptacji Zamawiającemu najpóźniej w terminie 3 dni od dnia zakończenia danego okresu rozliczeniowego. </w:t>
      </w:r>
      <w:r w:rsidR="005A086E" w:rsidRPr="00743B14">
        <w:rPr>
          <w:rFonts w:ascii="Calibri" w:hAnsi="Calibri" w:cs="Calibri"/>
          <w:sz w:val="22"/>
          <w:szCs w:val="22"/>
        </w:rPr>
        <w:t>Akceptacja zestawienia stanowi warunek wystawienia faktury.</w:t>
      </w:r>
    </w:p>
    <w:p w14:paraId="63BE3C0E" w14:textId="7E2FB823" w:rsidR="005A086E" w:rsidRPr="00743B14" w:rsidRDefault="005A086E" w:rsidP="005A086E">
      <w:pPr>
        <w:numPr>
          <w:ilvl w:val="0"/>
          <w:numId w:val="65"/>
        </w:numPr>
        <w:tabs>
          <w:tab w:val="clear" w:pos="720"/>
          <w:tab w:val="num" w:pos="360"/>
        </w:tabs>
        <w:spacing w:line="276" w:lineRule="auto"/>
        <w:ind w:left="360"/>
        <w:jc w:val="both"/>
        <w:rPr>
          <w:rFonts w:ascii="Calibri" w:hAnsi="Calibri" w:cs="Calibri"/>
          <w:sz w:val="22"/>
          <w:szCs w:val="22"/>
        </w:rPr>
      </w:pPr>
      <w:r w:rsidRPr="00743B14">
        <w:rPr>
          <w:rFonts w:ascii="Calibri" w:hAnsi="Calibri" w:cs="Calibri"/>
          <w:sz w:val="22"/>
          <w:szCs w:val="22"/>
        </w:rPr>
        <w:t xml:space="preserve">Zastawienie za </w:t>
      </w:r>
      <w:proofErr w:type="gramStart"/>
      <w:r w:rsidRPr="00743B14">
        <w:rPr>
          <w:rFonts w:ascii="Calibri" w:hAnsi="Calibri" w:cs="Calibri"/>
          <w:sz w:val="22"/>
          <w:szCs w:val="22"/>
        </w:rPr>
        <w:t>miesiąc grudzień</w:t>
      </w:r>
      <w:proofErr w:type="gramEnd"/>
      <w:r w:rsidRPr="00743B14">
        <w:rPr>
          <w:rFonts w:ascii="Calibri" w:hAnsi="Calibri" w:cs="Calibri"/>
          <w:sz w:val="22"/>
          <w:szCs w:val="22"/>
        </w:rPr>
        <w:t xml:space="preserve"> dostarczane jest najpóźniej do dnia 20 grudnia danego roku i zawiera prognozowaną liczbę godzin świadczenia usług według stanu przewidywanego na dzień 30 grudnia danego roku.</w:t>
      </w:r>
    </w:p>
    <w:p w14:paraId="6EBFC352" w14:textId="77777777" w:rsidR="00916DCF" w:rsidRPr="00743B14" w:rsidRDefault="00916DCF" w:rsidP="00916DCF">
      <w:pPr>
        <w:numPr>
          <w:ilvl w:val="0"/>
          <w:numId w:val="65"/>
        </w:numPr>
        <w:tabs>
          <w:tab w:val="clear" w:pos="720"/>
          <w:tab w:val="num" w:pos="360"/>
        </w:tabs>
        <w:spacing w:line="276" w:lineRule="auto"/>
        <w:ind w:left="360"/>
        <w:jc w:val="both"/>
        <w:rPr>
          <w:rFonts w:ascii="Calibri" w:hAnsi="Calibri" w:cs="Calibri"/>
          <w:sz w:val="22"/>
          <w:szCs w:val="22"/>
        </w:rPr>
      </w:pPr>
      <w:r w:rsidRPr="00743B14">
        <w:rPr>
          <w:rFonts w:ascii="Calibri" w:hAnsi="Calibri" w:cs="Calibri"/>
          <w:sz w:val="22"/>
          <w:szCs w:val="22"/>
        </w:rPr>
        <w:t>Wynagrodzenie należne Wykonawcy z tytułu realizacji Umowy w zakresie podstawowym nie przekroczy kwoty w wysokości ……………………………</w:t>
      </w:r>
      <w:proofErr w:type="gramStart"/>
      <w:r w:rsidRPr="00743B14">
        <w:rPr>
          <w:rFonts w:ascii="Calibri" w:hAnsi="Calibri" w:cs="Calibri"/>
          <w:sz w:val="22"/>
          <w:szCs w:val="22"/>
        </w:rPr>
        <w:t>…….</w:t>
      </w:r>
      <w:proofErr w:type="gramEnd"/>
      <w:r w:rsidRPr="00743B14">
        <w:rPr>
          <w:rFonts w:ascii="Calibri" w:hAnsi="Calibri" w:cs="Calibri"/>
          <w:sz w:val="22"/>
          <w:szCs w:val="22"/>
        </w:rPr>
        <w:t>. zł netto, co daje kwotę brutto w wysokości ………………</w:t>
      </w:r>
      <w:proofErr w:type="gramStart"/>
      <w:r w:rsidRPr="00743B14">
        <w:rPr>
          <w:rFonts w:ascii="Calibri" w:hAnsi="Calibri" w:cs="Calibri"/>
          <w:sz w:val="22"/>
          <w:szCs w:val="22"/>
        </w:rPr>
        <w:t>…….</w:t>
      </w:r>
      <w:proofErr w:type="gramEnd"/>
      <w:r w:rsidRPr="00743B14">
        <w:rPr>
          <w:rFonts w:ascii="Calibri" w:hAnsi="Calibri" w:cs="Calibri"/>
          <w:sz w:val="22"/>
          <w:szCs w:val="22"/>
        </w:rPr>
        <w:t>.</w:t>
      </w:r>
    </w:p>
    <w:p w14:paraId="38D960C8" w14:textId="7ABEB139" w:rsidR="00916DCF" w:rsidRPr="00743B14" w:rsidRDefault="00916DCF" w:rsidP="000A43F6">
      <w:pPr>
        <w:numPr>
          <w:ilvl w:val="0"/>
          <w:numId w:val="65"/>
        </w:numPr>
        <w:tabs>
          <w:tab w:val="clear" w:pos="720"/>
          <w:tab w:val="num" w:pos="360"/>
        </w:tabs>
        <w:spacing w:line="276" w:lineRule="auto"/>
        <w:ind w:left="360"/>
        <w:jc w:val="both"/>
        <w:rPr>
          <w:rFonts w:ascii="Calibri" w:hAnsi="Calibri" w:cs="Calibri"/>
          <w:sz w:val="22"/>
          <w:szCs w:val="22"/>
        </w:rPr>
      </w:pPr>
      <w:r w:rsidRPr="00743B14">
        <w:rPr>
          <w:rFonts w:ascii="Calibri" w:hAnsi="Calibri" w:cs="Calibri"/>
          <w:sz w:val="22"/>
          <w:szCs w:val="22"/>
        </w:rPr>
        <w:t>Wynagrodzenie należne Wykonawcy z tytułu realizacji Umowy w zakresie opcjonalnym nie przekroczy kwoty w wysokości ……………………………</w:t>
      </w:r>
      <w:proofErr w:type="gramStart"/>
      <w:r w:rsidRPr="00743B14">
        <w:rPr>
          <w:rFonts w:ascii="Calibri" w:hAnsi="Calibri" w:cs="Calibri"/>
          <w:sz w:val="22"/>
          <w:szCs w:val="22"/>
        </w:rPr>
        <w:t>…….</w:t>
      </w:r>
      <w:proofErr w:type="gramEnd"/>
      <w:r w:rsidRPr="00743B14">
        <w:rPr>
          <w:rFonts w:ascii="Calibri" w:hAnsi="Calibri" w:cs="Calibri"/>
          <w:sz w:val="22"/>
          <w:szCs w:val="22"/>
        </w:rPr>
        <w:t>. zł netto, co daje kwotę brutto w wysokości ………………</w:t>
      </w:r>
      <w:proofErr w:type="gramStart"/>
      <w:r w:rsidRPr="00743B14">
        <w:rPr>
          <w:rFonts w:ascii="Calibri" w:hAnsi="Calibri" w:cs="Calibri"/>
          <w:sz w:val="22"/>
          <w:szCs w:val="22"/>
        </w:rPr>
        <w:t>…….</w:t>
      </w:r>
      <w:proofErr w:type="gramEnd"/>
      <w:r w:rsidRPr="00743B14">
        <w:rPr>
          <w:rFonts w:ascii="Calibri" w:hAnsi="Calibri" w:cs="Calibri"/>
          <w:sz w:val="22"/>
          <w:szCs w:val="22"/>
        </w:rPr>
        <w:t>.</w:t>
      </w:r>
    </w:p>
    <w:p w14:paraId="0662B353" w14:textId="77777777" w:rsidR="00916DCF" w:rsidRPr="00743B14" w:rsidRDefault="00916DCF" w:rsidP="00916DCF">
      <w:pPr>
        <w:spacing w:line="276" w:lineRule="auto"/>
        <w:jc w:val="center"/>
        <w:rPr>
          <w:rFonts w:ascii="Calibri" w:hAnsi="Calibri" w:cs="Calibri"/>
          <w:b/>
          <w:sz w:val="22"/>
          <w:szCs w:val="22"/>
        </w:rPr>
      </w:pPr>
      <w:r w:rsidRPr="00743B14">
        <w:rPr>
          <w:rFonts w:ascii="Calibri" w:hAnsi="Calibri" w:cs="Calibri"/>
          <w:b/>
          <w:sz w:val="22"/>
          <w:szCs w:val="22"/>
        </w:rPr>
        <w:t>§ 9</w:t>
      </w:r>
    </w:p>
    <w:p w14:paraId="13862264" w14:textId="77777777" w:rsidR="00916DCF" w:rsidRPr="00743B14" w:rsidRDefault="00916DCF" w:rsidP="00916DCF">
      <w:pPr>
        <w:spacing w:line="276" w:lineRule="auto"/>
        <w:jc w:val="center"/>
        <w:rPr>
          <w:rFonts w:ascii="Calibri" w:hAnsi="Calibri" w:cs="Calibri"/>
          <w:b/>
          <w:sz w:val="22"/>
          <w:szCs w:val="22"/>
        </w:rPr>
      </w:pPr>
      <w:r w:rsidRPr="00743B14">
        <w:rPr>
          <w:rFonts w:ascii="Calibri" w:hAnsi="Calibri" w:cs="Calibri"/>
          <w:b/>
          <w:sz w:val="22"/>
          <w:szCs w:val="22"/>
        </w:rPr>
        <w:t>Zapłata wynagrodzenia</w:t>
      </w:r>
    </w:p>
    <w:p w14:paraId="1BE20263" w14:textId="26917407" w:rsidR="00916DCF" w:rsidRPr="00743B14" w:rsidRDefault="00916DCF" w:rsidP="00916DCF">
      <w:pPr>
        <w:numPr>
          <w:ilvl w:val="0"/>
          <w:numId w:val="66"/>
        </w:numPr>
        <w:tabs>
          <w:tab w:val="clear" w:pos="720"/>
          <w:tab w:val="num" w:pos="360"/>
        </w:tabs>
        <w:spacing w:line="276" w:lineRule="auto"/>
        <w:ind w:left="360"/>
        <w:jc w:val="both"/>
        <w:rPr>
          <w:rFonts w:ascii="Calibri" w:hAnsi="Calibri" w:cs="Calibri"/>
          <w:sz w:val="22"/>
          <w:szCs w:val="22"/>
        </w:rPr>
      </w:pPr>
      <w:r w:rsidRPr="00743B14">
        <w:rPr>
          <w:rFonts w:ascii="Calibri" w:hAnsi="Calibri" w:cs="Calibri"/>
          <w:sz w:val="22"/>
          <w:szCs w:val="22"/>
        </w:rPr>
        <w:t xml:space="preserve">Wynagrodzenie liczone według zasad opisanych w § 8 ust. 3 </w:t>
      </w:r>
      <w:r w:rsidR="005A086E" w:rsidRPr="00743B14">
        <w:rPr>
          <w:rFonts w:ascii="Calibri" w:hAnsi="Calibri" w:cs="Calibri"/>
          <w:sz w:val="22"/>
          <w:szCs w:val="22"/>
        </w:rPr>
        <w:t xml:space="preserve">i 4 </w:t>
      </w:r>
      <w:r w:rsidRPr="00743B14">
        <w:rPr>
          <w:rFonts w:ascii="Calibri" w:hAnsi="Calibri" w:cs="Calibri"/>
          <w:sz w:val="22"/>
          <w:szCs w:val="22"/>
        </w:rPr>
        <w:t xml:space="preserve">płatne będzie z dołu </w:t>
      </w:r>
      <w:r w:rsidRPr="00743B14">
        <w:rPr>
          <w:rFonts w:ascii="Calibri" w:hAnsi="Calibri" w:cs="Calibri"/>
          <w:sz w:val="22"/>
          <w:szCs w:val="22"/>
        </w:rPr>
        <w:br/>
        <w:t xml:space="preserve">w terminie 21 dni od daty doręczenia Zamawiającemu faktury wystawionej poprawnie i zgodnie z postanowieniami Umowy. </w:t>
      </w:r>
    </w:p>
    <w:p w14:paraId="48826250" w14:textId="77777777" w:rsidR="00916DCF" w:rsidRPr="00743B14" w:rsidRDefault="00916DCF" w:rsidP="00916DCF">
      <w:pPr>
        <w:numPr>
          <w:ilvl w:val="0"/>
          <w:numId w:val="66"/>
        </w:numPr>
        <w:tabs>
          <w:tab w:val="clear" w:pos="720"/>
          <w:tab w:val="num" w:pos="360"/>
        </w:tabs>
        <w:spacing w:line="276" w:lineRule="auto"/>
        <w:ind w:left="360"/>
        <w:jc w:val="both"/>
        <w:rPr>
          <w:rFonts w:ascii="Calibri" w:hAnsi="Calibri" w:cs="Calibri"/>
          <w:sz w:val="22"/>
          <w:szCs w:val="22"/>
        </w:rPr>
      </w:pPr>
      <w:r w:rsidRPr="00743B14">
        <w:rPr>
          <w:rFonts w:ascii="Calibri" w:hAnsi="Calibri" w:cs="Calibri"/>
          <w:sz w:val="22"/>
          <w:szCs w:val="22"/>
        </w:rPr>
        <w:t>Zapłata nastąpi przelewem na rachunek Wykonawcy podany w treści faktury.</w:t>
      </w:r>
    </w:p>
    <w:p w14:paraId="4D026271" w14:textId="2B994378" w:rsidR="00916DCF" w:rsidRPr="00743B14" w:rsidRDefault="00916DCF" w:rsidP="00916DCF">
      <w:pPr>
        <w:numPr>
          <w:ilvl w:val="0"/>
          <w:numId w:val="66"/>
        </w:numPr>
        <w:tabs>
          <w:tab w:val="clear" w:pos="720"/>
          <w:tab w:val="num" w:pos="360"/>
        </w:tabs>
        <w:spacing w:line="276" w:lineRule="auto"/>
        <w:ind w:left="360"/>
        <w:jc w:val="both"/>
        <w:rPr>
          <w:rFonts w:ascii="Calibri" w:hAnsi="Calibri" w:cs="Calibri"/>
          <w:sz w:val="22"/>
          <w:szCs w:val="22"/>
        </w:rPr>
      </w:pPr>
      <w:r w:rsidRPr="00743B14">
        <w:rPr>
          <w:rFonts w:ascii="Calibri" w:hAnsi="Calibri" w:cs="Calibri"/>
          <w:sz w:val="22"/>
          <w:szCs w:val="22"/>
        </w:rPr>
        <w:t xml:space="preserve">Wykonawca zobowiązuje się do wystawienia oraz doręczenia faktury za </w:t>
      </w:r>
      <w:proofErr w:type="gramStart"/>
      <w:r w:rsidRPr="00743B14">
        <w:rPr>
          <w:rFonts w:ascii="Calibri" w:hAnsi="Calibri" w:cs="Calibri"/>
          <w:sz w:val="22"/>
          <w:szCs w:val="22"/>
        </w:rPr>
        <w:t>miesiąc grudzień</w:t>
      </w:r>
      <w:proofErr w:type="gramEnd"/>
      <w:r w:rsidRPr="00743B14">
        <w:rPr>
          <w:rFonts w:ascii="Calibri" w:hAnsi="Calibri" w:cs="Calibri"/>
          <w:sz w:val="22"/>
          <w:szCs w:val="22"/>
        </w:rPr>
        <w:t xml:space="preserve"> do 20 grudnia </w:t>
      </w:r>
      <w:r w:rsidR="00C91306" w:rsidRPr="00743B14">
        <w:rPr>
          <w:rFonts w:ascii="Calibri" w:hAnsi="Calibri" w:cs="Calibri"/>
          <w:sz w:val="22"/>
          <w:szCs w:val="22"/>
        </w:rPr>
        <w:t>danego roku</w:t>
      </w:r>
      <w:r w:rsidR="005A086E" w:rsidRPr="00743B14">
        <w:rPr>
          <w:rFonts w:ascii="Calibri" w:hAnsi="Calibri" w:cs="Calibri"/>
          <w:sz w:val="22"/>
          <w:szCs w:val="22"/>
        </w:rPr>
        <w:t xml:space="preserve">. </w:t>
      </w:r>
    </w:p>
    <w:p w14:paraId="365CE859" w14:textId="77777777" w:rsidR="00916DCF" w:rsidRPr="00743B14" w:rsidRDefault="00916DCF" w:rsidP="00916DCF">
      <w:pPr>
        <w:numPr>
          <w:ilvl w:val="0"/>
          <w:numId w:val="66"/>
        </w:numPr>
        <w:tabs>
          <w:tab w:val="clear" w:pos="720"/>
          <w:tab w:val="num" w:pos="360"/>
        </w:tabs>
        <w:spacing w:line="276" w:lineRule="auto"/>
        <w:ind w:left="360"/>
        <w:jc w:val="both"/>
        <w:rPr>
          <w:rFonts w:ascii="Calibri" w:hAnsi="Calibri" w:cs="Calibri"/>
          <w:sz w:val="22"/>
          <w:szCs w:val="22"/>
        </w:rPr>
      </w:pPr>
      <w:r w:rsidRPr="00743B14">
        <w:rPr>
          <w:rFonts w:ascii="Calibri" w:hAnsi="Calibri" w:cs="Calibri"/>
          <w:sz w:val="22"/>
          <w:szCs w:val="22"/>
        </w:rPr>
        <w:t>Terminem zapłaty jest termin dokonania przez Zamawiającego polecenia przelewu.</w:t>
      </w:r>
    </w:p>
    <w:p w14:paraId="254A70FB" w14:textId="77777777" w:rsidR="00916DCF" w:rsidRPr="00743B14" w:rsidRDefault="00916DCF" w:rsidP="00916DCF">
      <w:pPr>
        <w:spacing w:line="276" w:lineRule="auto"/>
        <w:jc w:val="center"/>
        <w:rPr>
          <w:rFonts w:ascii="Calibri" w:hAnsi="Calibri" w:cs="Calibri"/>
          <w:b/>
          <w:sz w:val="22"/>
          <w:szCs w:val="22"/>
        </w:rPr>
      </w:pPr>
    </w:p>
    <w:p w14:paraId="4B279223" w14:textId="77777777" w:rsidR="00716EAE" w:rsidRPr="00743B14" w:rsidRDefault="00716EAE">
      <w:pPr>
        <w:rPr>
          <w:rFonts w:ascii="Calibri" w:hAnsi="Calibri" w:cs="Calibri"/>
          <w:b/>
          <w:sz w:val="22"/>
          <w:szCs w:val="22"/>
        </w:rPr>
      </w:pPr>
      <w:r w:rsidRPr="00743B14">
        <w:rPr>
          <w:rFonts w:ascii="Calibri" w:hAnsi="Calibri" w:cs="Calibri"/>
          <w:b/>
          <w:sz w:val="22"/>
          <w:szCs w:val="22"/>
        </w:rPr>
        <w:lastRenderedPageBreak/>
        <w:br w:type="page"/>
      </w:r>
    </w:p>
    <w:p w14:paraId="33DD0E13" w14:textId="0AD29194" w:rsidR="00916DCF" w:rsidRPr="00743B14" w:rsidRDefault="00916DCF" w:rsidP="00916DCF">
      <w:pPr>
        <w:spacing w:line="276" w:lineRule="auto"/>
        <w:jc w:val="center"/>
        <w:rPr>
          <w:rFonts w:ascii="Calibri" w:hAnsi="Calibri" w:cs="Calibri"/>
          <w:b/>
          <w:sz w:val="22"/>
          <w:szCs w:val="22"/>
        </w:rPr>
      </w:pPr>
      <w:r w:rsidRPr="00743B14">
        <w:rPr>
          <w:rFonts w:ascii="Calibri" w:hAnsi="Calibri" w:cs="Calibri"/>
          <w:b/>
          <w:sz w:val="22"/>
          <w:szCs w:val="22"/>
        </w:rPr>
        <w:lastRenderedPageBreak/>
        <w:t>§ 10</w:t>
      </w:r>
    </w:p>
    <w:p w14:paraId="4271ADEB" w14:textId="77777777" w:rsidR="00916DCF" w:rsidRPr="00743B14" w:rsidRDefault="00916DCF" w:rsidP="00916DCF">
      <w:pPr>
        <w:spacing w:line="276" w:lineRule="auto"/>
        <w:jc w:val="center"/>
        <w:rPr>
          <w:rFonts w:ascii="Calibri" w:hAnsi="Calibri" w:cs="Calibri"/>
          <w:b/>
          <w:sz w:val="22"/>
          <w:szCs w:val="22"/>
        </w:rPr>
      </w:pPr>
      <w:r w:rsidRPr="00743B14">
        <w:rPr>
          <w:rFonts w:ascii="Calibri" w:hAnsi="Calibri" w:cs="Calibri"/>
          <w:b/>
          <w:sz w:val="22"/>
          <w:szCs w:val="22"/>
        </w:rPr>
        <w:t>Waloryzacja wynagrodzenia</w:t>
      </w:r>
    </w:p>
    <w:p w14:paraId="1E29E0FF" w14:textId="12C56715" w:rsidR="00916DCF" w:rsidRPr="00743B14" w:rsidRDefault="00916DCF" w:rsidP="00916DCF">
      <w:pPr>
        <w:numPr>
          <w:ilvl w:val="0"/>
          <w:numId w:val="95"/>
        </w:numPr>
        <w:tabs>
          <w:tab w:val="num" w:pos="284"/>
        </w:tabs>
        <w:autoSpaceDE w:val="0"/>
        <w:autoSpaceDN w:val="0"/>
        <w:spacing w:line="276" w:lineRule="auto"/>
        <w:ind w:left="284" w:hanging="284"/>
        <w:jc w:val="both"/>
        <w:rPr>
          <w:rFonts w:ascii="Calibri" w:hAnsi="Calibri" w:cs="Calibri"/>
          <w:sz w:val="22"/>
          <w:szCs w:val="22"/>
          <w:lang w:eastAsia="x-none"/>
        </w:rPr>
      </w:pPr>
      <w:r w:rsidRPr="00743B14">
        <w:rPr>
          <w:rFonts w:ascii="Calibri" w:hAnsi="Calibri" w:cs="Calibri"/>
          <w:sz w:val="22"/>
          <w:szCs w:val="22"/>
          <w:lang w:eastAsia="x-none"/>
        </w:rPr>
        <w:t>Zamawiający dokona zmiany postanowień umowy w przypadku zmiany stawki VAT. Dopuszcza się możliwość zmiany umowy w zakresie kwoty VAT i kwoty wynagrodzenia brutto, o której mowa w § 8 ust.7</w:t>
      </w:r>
      <w:r w:rsidR="00C8676A" w:rsidRPr="00743B14">
        <w:rPr>
          <w:rFonts w:ascii="Calibri" w:hAnsi="Calibri" w:cs="Calibri"/>
          <w:sz w:val="22"/>
          <w:szCs w:val="22"/>
          <w:lang w:eastAsia="x-none"/>
        </w:rPr>
        <w:t xml:space="preserve"> i </w:t>
      </w:r>
      <w:proofErr w:type="gramStart"/>
      <w:r w:rsidR="00C8676A" w:rsidRPr="00743B14">
        <w:rPr>
          <w:rFonts w:ascii="Calibri" w:hAnsi="Calibri" w:cs="Calibri"/>
          <w:sz w:val="22"/>
          <w:szCs w:val="22"/>
          <w:lang w:eastAsia="x-none"/>
        </w:rPr>
        <w:t xml:space="preserve">8 </w:t>
      </w:r>
      <w:r w:rsidRPr="00743B14">
        <w:rPr>
          <w:rFonts w:ascii="Calibri" w:hAnsi="Calibri" w:cs="Calibri"/>
          <w:sz w:val="22"/>
          <w:szCs w:val="22"/>
          <w:lang w:eastAsia="x-none"/>
        </w:rPr>
        <w:t xml:space="preserve"> niniejszej</w:t>
      </w:r>
      <w:proofErr w:type="gramEnd"/>
      <w:r w:rsidRPr="00743B14">
        <w:rPr>
          <w:rFonts w:ascii="Calibri" w:hAnsi="Calibri" w:cs="Calibri"/>
          <w:sz w:val="22"/>
          <w:szCs w:val="22"/>
          <w:lang w:eastAsia="x-none"/>
        </w:rPr>
        <w:t xml:space="preserve"> umowy. Zmianie ulegnie wysokość wynagrodzenia należnego Wykonawcy za wykonanie umowy w okresie od dnia obowiązywania zmienionej stawki podatku, przy czym zmiana dotyczyć będzie wyłącznie tej części wynagrodzenia Wykonawcy, do której zgodnie z przepisami prawa powinna być stosowana zmieniona stawka. Zmiana wynagrodzenia będzie polegać na dodaniu/odjęciu do/od ceny netto kwoty podatku VAT wyliczonej według zmienionej stawki podatku VAT.</w:t>
      </w:r>
    </w:p>
    <w:p w14:paraId="47A95B32" w14:textId="77777777" w:rsidR="00916DCF" w:rsidRPr="00743B14" w:rsidRDefault="00916DCF" w:rsidP="00916DCF">
      <w:pPr>
        <w:numPr>
          <w:ilvl w:val="0"/>
          <w:numId w:val="95"/>
        </w:numPr>
        <w:tabs>
          <w:tab w:val="num" w:pos="284"/>
        </w:tabs>
        <w:autoSpaceDE w:val="0"/>
        <w:autoSpaceDN w:val="0"/>
        <w:spacing w:line="276" w:lineRule="auto"/>
        <w:ind w:left="284" w:hanging="284"/>
        <w:jc w:val="both"/>
        <w:rPr>
          <w:rFonts w:ascii="Calibri" w:hAnsi="Calibri" w:cs="Calibri"/>
          <w:sz w:val="22"/>
          <w:szCs w:val="22"/>
          <w:lang w:eastAsia="x-none"/>
        </w:rPr>
      </w:pPr>
      <w:r w:rsidRPr="00743B14">
        <w:rPr>
          <w:rFonts w:ascii="Calibri" w:hAnsi="Calibri" w:cs="Calibri"/>
          <w:sz w:val="22"/>
          <w:szCs w:val="22"/>
          <w:lang w:eastAsia="x-none"/>
        </w:rPr>
        <w:t xml:space="preserve">Zamawiający przewiduje możliwość dokonania zmiany postanowień umowy w przypadku zmiany: </w:t>
      </w:r>
    </w:p>
    <w:p w14:paraId="471C6EB8" w14:textId="1F2279B0" w:rsidR="00916DCF" w:rsidRPr="00743B14" w:rsidRDefault="00916DCF" w:rsidP="00916DCF">
      <w:pPr>
        <w:numPr>
          <w:ilvl w:val="0"/>
          <w:numId w:val="96"/>
        </w:numPr>
        <w:autoSpaceDE w:val="0"/>
        <w:autoSpaceDN w:val="0"/>
        <w:spacing w:line="276" w:lineRule="auto"/>
        <w:ind w:left="567" w:hanging="283"/>
        <w:contextualSpacing/>
        <w:jc w:val="both"/>
        <w:rPr>
          <w:rFonts w:ascii="Calibri" w:hAnsi="Calibri" w:cs="Calibri"/>
          <w:sz w:val="22"/>
          <w:szCs w:val="22"/>
          <w:lang w:eastAsia="x-none"/>
        </w:rPr>
      </w:pPr>
      <w:r w:rsidRPr="00743B14">
        <w:rPr>
          <w:rFonts w:ascii="Calibri" w:hAnsi="Calibri" w:cs="Calibri"/>
          <w:sz w:val="22"/>
          <w:szCs w:val="22"/>
          <w:lang w:eastAsia="x-none"/>
        </w:rPr>
        <w:t>wysokości minimalnego wynagrodzenia za pracę ustalonego na podstawie art. 2 ust. 3 – 5 ustawy z dnia 10 października 2002 r. o minimalnym wynagrodzeniu za pracę w zakresie wynagrodzenia należnego Wykonawcy – jeżeli zmiana ta będzie miała wpływ na koszt wykonania zamówienia przez Wykonawcę;</w:t>
      </w:r>
    </w:p>
    <w:p w14:paraId="28D075B7" w14:textId="77777777" w:rsidR="00916DCF" w:rsidRPr="00743B14" w:rsidRDefault="00916DCF" w:rsidP="00916DCF">
      <w:pPr>
        <w:numPr>
          <w:ilvl w:val="0"/>
          <w:numId w:val="96"/>
        </w:numPr>
        <w:autoSpaceDE w:val="0"/>
        <w:autoSpaceDN w:val="0"/>
        <w:spacing w:line="276" w:lineRule="auto"/>
        <w:ind w:left="567" w:hanging="283"/>
        <w:contextualSpacing/>
        <w:jc w:val="both"/>
        <w:rPr>
          <w:rFonts w:ascii="Calibri" w:hAnsi="Calibri" w:cs="Calibri"/>
          <w:sz w:val="22"/>
          <w:szCs w:val="22"/>
          <w:lang w:eastAsia="x-none"/>
        </w:rPr>
      </w:pPr>
      <w:r w:rsidRPr="00743B14">
        <w:rPr>
          <w:rFonts w:ascii="Calibri" w:hAnsi="Calibri" w:cs="Calibri"/>
          <w:sz w:val="22"/>
          <w:szCs w:val="22"/>
          <w:lang w:eastAsia="x-none"/>
        </w:rPr>
        <w:t>zasad podlegania ubezpieczeniom społecznym lub ubezpieczeniu zdrowotnemu lub wysokości stawki składki na ubezpieczenia społeczne lub zdrowotne – jeżeli zmiana ta będzie miała wpływ na koszt wykonania zamówienia przez Wykonawcę;</w:t>
      </w:r>
    </w:p>
    <w:p w14:paraId="6040C465" w14:textId="32F99B68" w:rsidR="00916DCF" w:rsidRPr="00743B14" w:rsidRDefault="00916DCF" w:rsidP="00916DCF">
      <w:pPr>
        <w:numPr>
          <w:ilvl w:val="0"/>
          <w:numId w:val="96"/>
        </w:numPr>
        <w:autoSpaceDE w:val="0"/>
        <w:autoSpaceDN w:val="0"/>
        <w:spacing w:line="276" w:lineRule="auto"/>
        <w:ind w:left="567" w:hanging="283"/>
        <w:contextualSpacing/>
        <w:jc w:val="both"/>
        <w:rPr>
          <w:rFonts w:ascii="Calibri" w:hAnsi="Calibri" w:cs="Calibri"/>
          <w:sz w:val="22"/>
          <w:szCs w:val="22"/>
          <w:lang w:eastAsia="x-none"/>
        </w:rPr>
      </w:pPr>
      <w:r w:rsidRPr="00743B14">
        <w:rPr>
          <w:rFonts w:ascii="Calibri" w:hAnsi="Calibri" w:cs="Calibri"/>
          <w:sz w:val="22"/>
          <w:szCs w:val="22"/>
          <w:lang w:eastAsia="pl-PL"/>
        </w:rPr>
        <w:t xml:space="preserve">zasad gromadzenia i wysokości wpłat do pracowniczych planów kapitałowych, o których mowa w </w:t>
      </w:r>
      <w:hyperlink r:id="rId18" w:anchor="/document/18781862?cm=DOCUMENT" w:history="1">
        <w:r w:rsidRPr="00743B14">
          <w:rPr>
            <w:rFonts w:ascii="Calibri" w:hAnsi="Calibri" w:cs="Calibri"/>
            <w:sz w:val="22"/>
            <w:szCs w:val="22"/>
            <w:u w:val="single"/>
            <w:lang w:eastAsia="pl-PL"/>
          </w:rPr>
          <w:t>ustawie</w:t>
        </w:r>
      </w:hyperlink>
      <w:r w:rsidRPr="00743B14">
        <w:rPr>
          <w:rFonts w:ascii="Calibri" w:hAnsi="Calibri" w:cs="Calibri"/>
          <w:sz w:val="22"/>
          <w:szCs w:val="22"/>
          <w:lang w:eastAsia="pl-PL"/>
        </w:rPr>
        <w:t xml:space="preserve"> z dnia 4 października 2018 r. o pracowniczych planach </w:t>
      </w:r>
      <w:proofErr w:type="gramStart"/>
      <w:r w:rsidRPr="00743B14">
        <w:rPr>
          <w:rFonts w:ascii="Calibri" w:hAnsi="Calibri" w:cs="Calibri"/>
          <w:sz w:val="22"/>
          <w:szCs w:val="22"/>
          <w:lang w:eastAsia="pl-PL"/>
        </w:rPr>
        <w:t>kapitałowych</w:t>
      </w:r>
      <w:proofErr w:type="gramEnd"/>
      <w:r w:rsidRPr="00743B14">
        <w:rPr>
          <w:rFonts w:ascii="Calibri" w:hAnsi="Calibri" w:cs="Calibri"/>
          <w:sz w:val="22"/>
          <w:szCs w:val="22"/>
          <w:lang w:eastAsia="x-none"/>
        </w:rPr>
        <w:t xml:space="preserve"> jeżeli zmiana ta będzie miała wpływ na koszt wykonania zamówienia przez Wykonawcę.</w:t>
      </w:r>
    </w:p>
    <w:p w14:paraId="2FBB4B82" w14:textId="77777777" w:rsidR="00916DCF" w:rsidRPr="00743B14" w:rsidRDefault="00916DCF" w:rsidP="00916DCF">
      <w:pPr>
        <w:numPr>
          <w:ilvl w:val="0"/>
          <w:numId w:val="95"/>
        </w:numPr>
        <w:tabs>
          <w:tab w:val="num" w:pos="284"/>
        </w:tabs>
        <w:autoSpaceDE w:val="0"/>
        <w:autoSpaceDN w:val="0"/>
        <w:spacing w:line="276" w:lineRule="auto"/>
        <w:ind w:left="284" w:hanging="284"/>
        <w:jc w:val="both"/>
        <w:rPr>
          <w:rFonts w:ascii="Calibri" w:hAnsi="Calibri" w:cs="Calibri"/>
          <w:sz w:val="22"/>
          <w:szCs w:val="22"/>
          <w:lang w:eastAsia="x-none"/>
        </w:rPr>
      </w:pPr>
      <w:r w:rsidRPr="00743B14">
        <w:rPr>
          <w:rFonts w:ascii="Calibri" w:hAnsi="Calibri" w:cs="Calibri"/>
          <w:sz w:val="22"/>
          <w:szCs w:val="22"/>
          <w:lang w:eastAsia="x-none"/>
        </w:rPr>
        <w:t>W przypadku zmian określonych w ust. 2 zastosowanie mają zasady wprowadzania zmian wysokości wynagrodzenia należnego Wykonawcy, określone w postanowieniach ust. 4 – 9.</w:t>
      </w:r>
    </w:p>
    <w:p w14:paraId="3F4C7485" w14:textId="77777777" w:rsidR="00916DCF" w:rsidRPr="00743B14" w:rsidRDefault="00916DCF" w:rsidP="00916DCF">
      <w:pPr>
        <w:numPr>
          <w:ilvl w:val="0"/>
          <w:numId w:val="95"/>
        </w:numPr>
        <w:tabs>
          <w:tab w:val="num" w:pos="284"/>
        </w:tabs>
        <w:autoSpaceDE w:val="0"/>
        <w:autoSpaceDN w:val="0"/>
        <w:spacing w:line="276" w:lineRule="auto"/>
        <w:ind w:left="284" w:hanging="284"/>
        <w:jc w:val="both"/>
        <w:rPr>
          <w:rFonts w:ascii="Calibri" w:hAnsi="Calibri" w:cs="Calibri"/>
          <w:sz w:val="22"/>
          <w:szCs w:val="22"/>
          <w:lang w:eastAsia="x-none"/>
        </w:rPr>
      </w:pPr>
      <w:r w:rsidRPr="00743B14">
        <w:rPr>
          <w:rFonts w:ascii="Calibri" w:hAnsi="Calibri" w:cs="Calibri"/>
          <w:sz w:val="22"/>
          <w:szCs w:val="22"/>
          <w:lang w:eastAsia="x-none"/>
        </w:rPr>
        <w:t>Wykonawca może przekazać Zamawiającemu pisemny wniosek o dokonanie zmiany umowy najwcześniej w dniu wejścia w życie przepisów wprowadzających zmiany, o których mowa w ust. 2. Wniosek powinien zawierać propozycję zmiany umowy w zakresie wysokości wynagrodzenia wraz z jej uzasadnieniem oraz dokumenty niezbędne do oceny przez Zamawiającego, czy zmiany, o których mowa w ust. 2, mają lub będą miały wpływ na koszty wykonania umowy przez Wykonawcę oraz w jakim stopniu zmiany tych kosztów uzasadniają zmianę wysokości wynagrodzenia Wykonawcy określonego w niniejszej umowie, a w szczególności:</w:t>
      </w:r>
    </w:p>
    <w:p w14:paraId="731EF84B" w14:textId="77777777" w:rsidR="00916DCF" w:rsidRPr="00743B14" w:rsidRDefault="00916DCF" w:rsidP="00916DCF">
      <w:pPr>
        <w:autoSpaceDE w:val="0"/>
        <w:autoSpaceDN w:val="0"/>
        <w:spacing w:line="276" w:lineRule="auto"/>
        <w:ind w:left="567" w:hanging="283"/>
        <w:jc w:val="both"/>
        <w:rPr>
          <w:rFonts w:ascii="Calibri" w:hAnsi="Calibri" w:cs="Calibri"/>
          <w:sz w:val="22"/>
          <w:szCs w:val="22"/>
          <w:lang w:eastAsia="x-none"/>
        </w:rPr>
      </w:pPr>
      <w:r w:rsidRPr="00743B14">
        <w:rPr>
          <w:rFonts w:ascii="Calibri" w:hAnsi="Calibri" w:cs="Calibri"/>
          <w:sz w:val="22"/>
          <w:szCs w:val="22"/>
          <w:lang w:eastAsia="x-none"/>
        </w:rPr>
        <w:t>1)</w:t>
      </w:r>
      <w:r w:rsidRPr="00743B14">
        <w:rPr>
          <w:rFonts w:ascii="Calibri" w:hAnsi="Calibri" w:cs="Calibri"/>
          <w:sz w:val="22"/>
          <w:szCs w:val="22"/>
          <w:lang w:eastAsia="x-none"/>
        </w:rPr>
        <w:tab/>
        <w:t>przyjęte przez Wykonawcę zasady kalkulacji wysokości kosztów wykonania umowy oraz założenia co do wysokości dotychczasowych oraz przyszłych kosztów wykonania umowy, wraz z dokumentami potwierdzającymi prawidłowość przyjętych założeń,</w:t>
      </w:r>
    </w:p>
    <w:p w14:paraId="06283742" w14:textId="77777777" w:rsidR="00916DCF" w:rsidRPr="00743B14" w:rsidRDefault="00916DCF" w:rsidP="00916DCF">
      <w:pPr>
        <w:autoSpaceDE w:val="0"/>
        <w:autoSpaceDN w:val="0"/>
        <w:spacing w:line="276" w:lineRule="auto"/>
        <w:ind w:left="567" w:hanging="283"/>
        <w:jc w:val="both"/>
        <w:rPr>
          <w:rFonts w:ascii="Calibri" w:hAnsi="Calibri" w:cs="Calibri"/>
          <w:sz w:val="22"/>
          <w:szCs w:val="22"/>
          <w:lang w:eastAsia="x-none"/>
        </w:rPr>
      </w:pPr>
      <w:r w:rsidRPr="00743B14">
        <w:rPr>
          <w:rFonts w:ascii="Calibri" w:hAnsi="Calibri" w:cs="Calibri"/>
          <w:sz w:val="22"/>
          <w:szCs w:val="22"/>
          <w:lang w:eastAsia="x-none"/>
        </w:rPr>
        <w:t>2)</w:t>
      </w:r>
      <w:r w:rsidRPr="00743B14">
        <w:rPr>
          <w:rFonts w:ascii="Calibri" w:hAnsi="Calibri" w:cs="Calibri"/>
          <w:sz w:val="22"/>
          <w:szCs w:val="22"/>
          <w:lang w:eastAsia="x-none"/>
        </w:rPr>
        <w:tab/>
        <w:t>wykazanie wpływu zmian, o których mowa w ust. 2, na wysokość kosztów wykonania umowy przez Wykonawcę,</w:t>
      </w:r>
    </w:p>
    <w:p w14:paraId="4FDC8291" w14:textId="77777777" w:rsidR="00916DCF" w:rsidRPr="00743B14" w:rsidRDefault="00916DCF" w:rsidP="00916DCF">
      <w:pPr>
        <w:autoSpaceDE w:val="0"/>
        <w:autoSpaceDN w:val="0"/>
        <w:spacing w:line="276" w:lineRule="auto"/>
        <w:ind w:left="567" w:hanging="283"/>
        <w:jc w:val="both"/>
        <w:rPr>
          <w:rFonts w:ascii="Calibri" w:hAnsi="Calibri" w:cs="Calibri"/>
          <w:sz w:val="22"/>
          <w:szCs w:val="22"/>
          <w:lang w:eastAsia="x-none"/>
        </w:rPr>
      </w:pPr>
      <w:r w:rsidRPr="00743B14">
        <w:rPr>
          <w:rFonts w:ascii="Calibri" w:hAnsi="Calibri" w:cs="Calibri"/>
          <w:sz w:val="22"/>
          <w:szCs w:val="22"/>
          <w:lang w:eastAsia="x-none"/>
        </w:rPr>
        <w:t>3) szczegółową kalkulację proponowanej zmienionej wysokości wynagrodzenia Wykonawcy oraz wykazanie adekwatności propozycji do zmiany wysokości kosztów wykonania umowy przez Wykonawcę.</w:t>
      </w:r>
    </w:p>
    <w:p w14:paraId="5989D93A" w14:textId="77777777" w:rsidR="00916DCF" w:rsidRPr="00743B14" w:rsidRDefault="00916DCF" w:rsidP="00916DCF">
      <w:pPr>
        <w:numPr>
          <w:ilvl w:val="0"/>
          <w:numId w:val="95"/>
        </w:numPr>
        <w:tabs>
          <w:tab w:val="num" w:pos="284"/>
        </w:tabs>
        <w:autoSpaceDE w:val="0"/>
        <w:autoSpaceDN w:val="0"/>
        <w:spacing w:line="276" w:lineRule="auto"/>
        <w:ind w:left="284" w:hanging="284"/>
        <w:jc w:val="both"/>
        <w:rPr>
          <w:rFonts w:ascii="Calibri" w:hAnsi="Calibri" w:cs="Calibri"/>
          <w:sz w:val="22"/>
          <w:szCs w:val="22"/>
          <w:lang w:eastAsia="x-none"/>
        </w:rPr>
      </w:pPr>
      <w:r w:rsidRPr="00743B14">
        <w:rPr>
          <w:rFonts w:ascii="Calibri" w:hAnsi="Calibri" w:cs="Calibri"/>
          <w:sz w:val="22"/>
          <w:szCs w:val="22"/>
          <w:lang w:eastAsia="x-none"/>
        </w:rPr>
        <w:t>W terminie 30 dni od otrzymania wniosku, o którym mowa w ust. 4, Zamawiający może zwrócić się do Wykonawcy o jego uzupełnienie, poprzez przekazanie dodatkowych wyjaśnień, informacji lub dokumentów (oryginałów do wglądu lub kopii potwierdzonej za zgodność z oryginałami).</w:t>
      </w:r>
    </w:p>
    <w:p w14:paraId="185F7D22" w14:textId="77777777" w:rsidR="00916DCF" w:rsidRPr="00743B14" w:rsidRDefault="00916DCF" w:rsidP="00916DCF">
      <w:pPr>
        <w:numPr>
          <w:ilvl w:val="0"/>
          <w:numId w:val="95"/>
        </w:numPr>
        <w:tabs>
          <w:tab w:val="num" w:pos="284"/>
        </w:tabs>
        <w:autoSpaceDE w:val="0"/>
        <w:autoSpaceDN w:val="0"/>
        <w:spacing w:line="276" w:lineRule="auto"/>
        <w:ind w:left="284" w:hanging="284"/>
        <w:jc w:val="both"/>
        <w:rPr>
          <w:rFonts w:ascii="Calibri" w:hAnsi="Calibri" w:cs="Calibri"/>
          <w:sz w:val="22"/>
          <w:szCs w:val="22"/>
          <w:lang w:eastAsia="x-none"/>
        </w:rPr>
      </w:pPr>
      <w:r w:rsidRPr="00743B14">
        <w:rPr>
          <w:rFonts w:ascii="Calibri" w:hAnsi="Calibri" w:cs="Calibri"/>
          <w:sz w:val="22"/>
          <w:szCs w:val="22"/>
          <w:lang w:eastAsia="x-none"/>
        </w:rPr>
        <w:t xml:space="preserve">Zamawiający udzieli odpowiedzi Wykonawcy w terminie 30 dni od dnia otrzymania kompletnego wniosku. </w:t>
      </w:r>
    </w:p>
    <w:p w14:paraId="22504CE2" w14:textId="77777777" w:rsidR="00916DCF" w:rsidRPr="00743B14" w:rsidRDefault="00916DCF" w:rsidP="00916DCF">
      <w:pPr>
        <w:numPr>
          <w:ilvl w:val="0"/>
          <w:numId w:val="95"/>
        </w:numPr>
        <w:tabs>
          <w:tab w:val="num" w:pos="284"/>
        </w:tabs>
        <w:autoSpaceDE w:val="0"/>
        <w:autoSpaceDN w:val="0"/>
        <w:spacing w:line="276" w:lineRule="auto"/>
        <w:ind w:left="284" w:hanging="284"/>
        <w:jc w:val="both"/>
        <w:rPr>
          <w:rFonts w:ascii="Calibri" w:hAnsi="Calibri" w:cs="Calibri"/>
          <w:sz w:val="22"/>
          <w:szCs w:val="22"/>
          <w:lang w:eastAsia="x-none"/>
        </w:rPr>
      </w:pPr>
      <w:r w:rsidRPr="00743B14">
        <w:rPr>
          <w:rFonts w:ascii="Calibri" w:hAnsi="Calibri" w:cs="Calibri"/>
          <w:sz w:val="22"/>
          <w:szCs w:val="22"/>
          <w:lang w:eastAsia="x-none"/>
        </w:rPr>
        <w:t xml:space="preserve">W przypadku uwzględnienia wniosku Wykonawcy przez Zamawiającego, Strony podejmą działania w celu uzgodnienia treści aneksu do umowy oraz jego podpisania. Zmiana wysokości </w:t>
      </w:r>
      <w:r w:rsidRPr="00743B14">
        <w:rPr>
          <w:rFonts w:ascii="Calibri" w:hAnsi="Calibri" w:cs="Calibri"/>
          <w:sz w:val="22"/>
          <w:szCs w:val="22"/>
          <w:lang w:eastAsia="x-none"/>
        </w:rPr>
        <w:lastRenderedPageBreak/>
        <w:t>wynagrodzenia Wykonawcy dotyczyć będzie części przedmiotu niniejszej umowy, wykonanego po dniu zawarcia aneksu.</w:t>
      </w:r>
    </w:p>
    <w:p w14:paraId="7DA2312C" w14:textId="77777777" w:rsidR="00916DCF" w:rsidRPr="00743B14" w:rsidRDefault="00916DCF" w:rsidP="00916DCF">
      <w:pPr>
        <w:numPr>
          <w:ilvl w:val="0"/>
          <w:numId w:val="95"/>
        </w:numPr>
        <w:tabs>
          <w:tab w:val="num" w:pos="284"/>
        </w:tabs>
        <w:autoSpaceDE w:val="0"/>
        <w:autoSpaceDN w:val="0"/>
        <w:spacing w:line="276" w:lineRule="auto"/>
        <w:ind w:left="284" w:hanging="284"/>
        <w:jc w:val="both"/>
        <w:rPr>
          <w:rFonts w:ascii="Calibri" w:hAnsi="Calibri" w:cs="Calibri"/>
          <w:sz w:val="22"/>
          <w:szCs w:val="22"/>
          <w:lang w:eastAsia="x-none"/>
        </w:rPr>
      </w:pPr>
      <w:r w:rsidRPr="00743B14">
        <w:rPr>
          <w:rFonts w:ascii="Calibri" w:hAnsi="Calibri" w:cs="Calibri"/>
          <w:sz w:val="22"/>
          <w:szCs w:val="22"/>
          <w:lang w:eastAsia="x-none"/>
        </w:rPr>
        <w:t>Zamawiający może przekazać Wykonawcy wniosek o dokonanie zmiany umowy, w przypadku wydania przepisów wprowadzających zmiany, o których mowa w ust. 2. Wniosek powinien zawierać co najmniej propozycję zmiany umowy w zakresie wysokości wynagrodzenia oraz powołanie zmian przepisów.</w:t>
      </w:r>
    </w:p>
    <w:p w14:paraId="5245523B" w14:textId="77777777" w:rsidR="00916DCF" w:rsidRPr="00743B14" w:rsidRDefault="00916DCF" w:rsidP="00916DCF">
      <w:pPr>
        <w:numPr>
          <w:ilvl w:val="0"/>
          <w:numId w:val="95"/>
        </w:numPr>
        <w:tabs>
          <w:tab w:val="num" w:pos="284"/>
        </w:tabs>
        <w:autoSpaceDE w:val="0"/>
        <w:autoSpaceDN w:val="0"/>
        <w:spacing w:line="276" w:lineRule="auto"/>
        <w:ind w:left="284" w:hanging="284"/>
        <w:jc w:val="both"/>
        <w:rPr>
          <w:rFonts w:ascii="Calibri" w:hAnsi="Calibri" w:cs="Calibri"/>
          <w:sz w:val="22"/>
          <w:szCs w:val="22"/>
          <w:lang w:eastAsia="x-none"/>
        </w:rPr>
      </w:pPr>
      <w:r w:rsidRPr="00743B14">
        <w:rPr>
          <w:rFonts w:ascii="Calibri" w:hAnsi="Calibri" w:cs="Calibri"/>
          <w:sz w:val="22"/>
          <w:szCs w:val="22"/>
          <w:lang w:eastAsia="x-none"/>
        </w:rPr>
        <w:t>Przed przekazaniem wniosku, o którym mowa w ust. 8, Zamawiający może zwrócić się do Wykonawcy o udzielenie informacji lub przekazanie wyjaśnień lub dokumentów (oryginałów do wglądu lub kopii potwierdzonych za zgodność z oryginałem) niezbędnych do oceny przez Zamawiającego, czy zmiany, o których mowa w ust. 2, mają lub będą miały wpływ na koszty wykonania umowy przez Wykonawcę oraz w jakim stopniu zmiany tych kosztów uzasadniają zmianę wysokości wynagrodzenia. Rodzaj i zakres tych informacji określi Zamawiający. Postanowienia ust. 5 – 7 stosuje się odpowiednio, z tym, że Wykonawca jest zobowiązany w każdym przypadku do zajęcia pisemnego stanowiska w terminie 30 dni od dnia otrzymania wniosku od Zamawiającego.</w:t>
      </w:r>
    </w:p>
    <w:p w14:paraId="487074FA" w14:textId="77777777" w:rsidR="00916DCF" w:rsidRPr="00743B14" w:rsidRDefault="00916DCF" w:rsidP="00916DCF">
      <w:pPr>
        <w:spacing w:line="276" w:lineRule="auto"/>
        <w:jc w:val="center"/>
        <w:rPr>
          <w:rFonts w:ascii="Calibri" w:hAnsi="Calibri" w:cs="Calibri"/>
          <w:b/>
          <w:sz w:val="22"/>
          <w:szCs w:val="22"/>
        </w:rPr>
      </w:pPr>
    </w:p>
    <w:p w14:paraId="1D4488F8" w14:textId="77777777" w:rsidR="00916DCF" w:rsidRPr="00743B14" w:rsidRDefault="00916DCF" w:rsidP="00916DCF">
      <w:pPr>
        <w:spacing w:line="276" w:lineRule="auto"/>
        <w:jc w:val="center"/>
        <w:rPr>
          <w:rFonts w:ascii="Calibri" w:hAnsi="Calibri" w:cs="Calibri"/>
          <w:b/>
          <w:sz w:val="22"/>
          <w:szCs w:val="22"/>
        </w:rPr>
      </w:pPr>
      <w:r w:rsidRPr="00743B14">
        <w:rPr>
          <w:rFonts w:ascii="Calibri" w:hAnsi="Calibri" w:cs="Calibri"/>
          <w:b/>
          <w:sz w:val="22"/>
          <w:szCs w:val="22"/>
        </w:rPr>
        <w:t>§ 11</w:t>
      </w:r>
    </w:p>
    <w:p w14:paraId="69474604" w14:textId="77777777" w:rsidR="00916DCF" w:rsidRPr="00743B14" w:rsidRDefault="00916DCF" w:rsidP="00916DCF">
      <w:pPr>
        <w:spacing w:line="276" w:lineRule="auto"/>
        <w:jc w:val="center"/>
        <w:rPr>
          <w:rFonts w:ascii="Calibri" w:hAnsi="Calibri" w:cs="Calibri"/>
          <w:b/>
          <w:sz w:val="22"/>
          <w:szCs w:val="22"/>
        </w:rPr>
      </w:pPr>
      <w:r w:rsidRPr="00743B14">
        <w:rPr>
          <w:rFonts w:ascii="Calibri" w:hAnsi="Calibri" w:cs="Calibri"/>
          <w:b/>
          <w:sz w:val="22"/>
          <w:szCs w:val="22"/>
        </w:rPr>
        <w:t>Termin obowiązywania umowy</w:t>
      </w:r>
    </w:p>
    <w:p w14:paraId="6E5602EF" w14:textId="77777777" w:rsidR="00916DCF" w:rsidRPr="00743B14" w:rsidRDefault="00916DCF" w:rsidP="00916DCF">
      <w:pPr>
        <w:numPr>
          <w:ilvl w:val="2"/>
          <w:numId w:val="77"/>
        </w:numPr>
        <w:tabs>
          <w:tab w:val="clear" w:pos="2340"/>
          <w:tab w:val="num" w:pos="284"/>
        </w:tabs>
        <w:spacing w:line="276" w:lineRule="auto"/>
        <w:ind w:left="284" w:hanging="284"/>
        <w:jc w:val="both"/>
        <w:rPr>
          <w:rFonts w:ascii="Calibri" w:hAnsi="Calibri" w:cs="Calibri"/>
          <w:sz w:val="22"/>
          <w:szCs w:val="22"/>
        </w:rPr>
      </w:pPr>
      <w:r w:rsidRPr="00743B14">
        <w:rPr>
          <w:rFonts w:ascii="Calibri" w:hAnsi="Calibri" w:cs="Calibri"/>
          <w:sz w:val="22"/>
          <w:szCs w:val="22"/>
        </w:rPr>
        <w:t>Umowa zawarta została na czas określony:</w:t>
      </w:r>
    </w:p>
    <w:p w14:paraId="74BB71D9" w14:textId="7E52B8B9" w:rsidR="00916DCF" w:rsidRPr="00743B14" w:rsidRDefault="00551FC3" w:rsidP="00551FC3">
      <w:pPr>
        <w:spacing w:line="276" w:lineRule="auto"/>
        <w:ind w:left="709"/>
        <w:jc w:val="both"/>
        <w:rPr>
          <w:rFonts w:ascii="Calibri" w:hAnsi="Calibri" w:cs="Calibri"/>
          <w:sz w:val="22"/>
          <w:szCs w:val="22"/>
        </w:rPr>
      </w:pPr>
      <w:r w:rsidRPr="00743B14">
        <w:rPr>
          <w:rFonts w:ascii="Calibri" w:hAnsi="Calibri" w:cs="Calibri"/>
          <w:sz w:val="22"/>
          <w:szCs w:val="22"/>
        </w:rPr>
        <w:t xml:space="preserve">1) </w:t>
      </w:r>
      <w:r w:rsidR="00916DCF" w:rsidRPr="00743B14">
        <w:rPr>
          <w:rFonts w:ascii="Calibri" w:hAnsi="Calibri" w:cs="Calibri"/>
          <w:sz w:val="22"/>
          <w:szCs w:val="22"/>
        </w:rPr>
        <w:t xml:space="preserve">w zakresie gwarantowanym od </w:t>
      </w:r>
      <w:r w:rsidR="00916DCF" w:rsidRPr="00743B14">
        <w:rPr>
          <w:rFonts w:ascii="Calibri" w:hAnsi="Calibri" w:cs="Calibri"/>
          <w:b/>
          <w:sz w:val="22"/>
          <w:szCs w:val="22"/>
        </w:rPr>
        <w:t>30 grudnia 202</w:t>
      </w:r>
      <w:r w:rsidR="009E7B91" w:rsidRPr="00743B14">
        <w:rPr>
          <w:rFonts w:ascii="Calibri" w:hAnsi="Calibri" w:cs="Calibri"/>
          <w:b/>
          <w:sz w:val="22"/>
          <w:szCs w:val="22"/>
        </w:rPr>
        <w:t>5</w:t>
      </w:r>
      <w:r w:rsidR="00916DCF" w:rsidRPr="00743B14">
        <w:rPr>
          <w:rFonts w:ascii="Calibri" w:hAnsi="Calibri" w:cs="Calibri"/>
          <w:b/>
          <w:sz w:val="22"/>
          <w:szCs w:val="22"/>
        </w:rPr>
        <w:t xml:space="preserve"> od godz. 12:00</w:t>
      </w:r>
      <w:r w:rsidR="00916DCF" w:rsidRPr="00743B14">
        <w:rPr>
          <w:rFonts w:ascii="Calibri" w:hAnsi="Calibri" w:cs="Calibri"/>
          <w:sz w:val="22"/>
          <w:szCs w:val="22"/>
        </w:rPr>
        <w:t xml:space="preserve"> do </w:t>
      </w:r>
      <w:r w:rsidR="00916DCF" w:rsidRPr="00743B14">
        <w:rPr>
          <w:rFonts w:ascii="Calibri" w:hAnsi="Calibri" w:cs="Calibri"/>
          <w:b/>
          <w:sz w:val="22"/>
          <w:szCs w:val="22"/>
        </w:rPr>
        <w:t>30 grudnia 202</w:t>
      </w:r>
      <w:r w:rsidR="009E7B91" w:rsidRPr="00743B14">
        <w:rPr>
          <w:rFonts w:ascii="Calibri" w:hAnsi="Calibri" w:cs="Calibri"/>
          <w:b/>
          <w:sz w:val="22"/>
          <w:szCs w:val="22"/>
        </w:rPr>
        <w:t>6</w:t>
      </w:r>
      <w:r w:rsidR="00916DCF" w:rsidRPr="00743B14">
        <w:rPr>
          <w:rFonts w:ascii="Calibri" w:hAnsi="Calibri" w:cs="Calibri"/>
          <w:b/>
          <w:sz w:val="22"/>
          <w:szCs w:val="22"/>
        </w:rPr>
        <w:t xml:space="preserve"> r. do godz. 12:00;</w:t>
      </w:r>
    </w:p>
    <w:p w14:paraId="560B88BE" w14:textId="60F78167" w:rsidR="00916DCF" w:rsidRPr="00743B14" w:rsidRDefault="00551FC3" w:rsidP="00551FC3">
      <w:pPr>
        <w:spacing w:line="276" w:lineRule="auto"/>
        <w:ind w:left="709"/>
        <w:jc w:val="both"/>
        <w:rPr>
          <w:rFonts w:ascii="Calibri" w:hAnsi="Calibri" w:cs="Calibri"/>
          <w:sz w:val="22"/>
          <w:szCs w:val="22"/>
        </w:rPr>
      </w:pPr>
      <w:r w:rsidRPr="00743B14">
        <w:rPr>
          <w:rFonts w:ascii="Calibri" w:hAnsi="Calibri" w:cs="Calibri"/>
          <w:sz w:val="22"/>
          <w:szCs w:val="22"/>
        </w:rPr>
        <w:t xml:space="preserve">2) </w:t>
      </w:r>
      <w:r w:rsidR="00916DCF" w:rsidRPr="00743B14">
        <w:rPr>
          <w:rFonts w:ascii="Calibri" w:hAnsi="Calibri" w:cs="Calibri"/>
          <w:sz w:val="22"/>
          <w:szCs w:val="22"/>
        </w:rPr>
        <w:t xml:space="preserve">w zakresie opcjonalnym od </w:t>
      </w:r>
      <w:r w:rsidR="00916DCF" w:rsidRPr="00743B14">
        <w:rPr>
          <w:rFonts w:ascii="Calibri" w:hAnsi="Calibri" w:cs="Calibri"/>
          <w:b/>
          <w:sz w:val="22"/>
          <w:szCs w:val="22"/>
        </w:rPr>
        <w:t>30 grudnia 202</w:t>
      </w:r>
      <w:r w:rsidR="009E7B91" w:rsidRPr="00743B14">
        <w:rPr>
          <w:rFonts w:ascii="Calibri" w:hAnsi="Calibri" w:cs="Calibri"/>
          <w:b/>
          <w:sz w:val="22"/>
          <w:szCs w:val="22"/>
        </w:rPr>
        <w:t>6</w:t>
      </w:r>
      <w:r w:rsidR="00916DCF" w:rsidRPr="00743B14">
        <w:rPr>
          <w:rFonts w:ascii="Calibri" w:hAnsi="Calibri" w:cs="Calibri"/>
          <w:b/>
          <w:sz w:val="22"/>
          <w:szCs w:val="22"/>
        </w:rPr>
        <w:t xml:space="preserve"> od godz. 12:00</w:t>
      </w:r>
      <w:r w:rsidR="00916DCF" w:rsidRPr="00743B14">
        <w:rPr>
          <w:rFonts w:ascii="Calibri" w:hAnsi="Calibri" w:cs="Calibri"/>
          <w:sz w:val="22"/>
          <w:szCs w:val="22"/>
        </w:rPr>
        <w:t xml:space="preserve"> do </w:t>
      </w:r>
      <w:r w:rsidR="00916DCF" w:rsidRPr="00743B14">
        <w:rPr>
          <w:rFonts w:ascii="Calibri" w:hAnsi="Calibri" w:cs="Calibri"/>
          <w:b/>
          <w:sz w:val="22"/>
          <w:szCs w:val="22"/>
        </w:rPr>
        <w:t>30 grudnia 202</w:t>
      </w:r>
      <w:r w:rsidR="009E7B91" w:rsidRPr="00743B14">
        <w:rPr>
          <w:rFonts w:ascii="Calibri" w:hAnsi="Calibri" w:cs="Calibri"/>
          <w:b/>
          <w:sz w:val="22"/>
          <w:szCs w:val="22"/>
        </w:rPr>
        <w:t>7</w:t>
      </w:r>
      <w:r w:rsidR="00916DCF" w:rsidRPr="00743B14">
        <w:rPr>
          <w:rFonts w:ascii="Calibri" w:hAnsi="Calibri" w:cs="Calibri"/>
          <w:b/>
          <w:sz w:val="22"/>
          <w:szCs w:val="22"/>
        </w:rPr>
        <w:t xml:space="preserve"> r. do godz. 12:00.</w:t>
      </w:r>
    </w:p>
    <w:p w14:paraId="22044D0F" w14:textId="35FBE74A" w:rsidR="00551FC3" w:rsidRPr="00743B14" w:rsidRDefault="00551FC3" w:rsidP="00551FC3">
      <w:pPr>
        <w:spacing w:line="276" w:lineRule="auto"/>
        <w:jc w:val="both"/>
        <w:rPr>
          <w:rFonts w:ascii="Calibri" w:hAnsi="Calibri" w:cs="Calibri"/>
          <w:sz w:val="22"/>
          <w:szCs w:val="22"/>
        </w:rPr>
      </w:pPr>
      <w:r w:rsidRPr="00743B14">
        <w:rPr>
          <w:rFonts w:ascii="Calibri" w:hAnsi="Calibri" w:cs="Calibri"/>
          <w:sz w:val="22"/>
          <w:szCs w:val="22"/>
        </w:rPr>
        <w:t xml:space="preserve">2. </w:t>
      </w:r>
      <w:r w:rsidR="00916DCF" w:rsidRPr="00743B14">
        <w:rPr>
          <w:rFonts w:ascii="Calibri" w:hAnsi="Calibri" w:cs="Calibri"/>
          <w:sz w:val="22"/>
          <w:szCs w:val="22"/>
        </w:rPr>
        <w:t>W przypadku nieskorzystania przez Zamawiającego z prawa opcji do 15 grudnia 202</w:t>
      </w:r>
      <w:r w:rsidR="009E7B91" w:rsidRPr="00743B14">
        <w:rPr>
          <w:rFonts w:ascii="Calibri" w:hAnsi="Calibri" w:cs="Calibri"/>
          <w:sz w:val="22"/>
          <w:szCs w:val="22"/>
        </w:rPr>
        <w:t>6</w:t>
      </w:r>
      <w:r w:rsidR="00916DCF" w:rsidRPr="00743B14">
        <w:rPr>
          <w:rFonts w:ascii="Calibri" w:hAnsi="Calibri" w:cs="Calibri"/>
          <w:sz w:val="22"/>
          <w:szCs w:val="22"/>
        </w:rPr>
        <w:t xml:space="preserve"> r. niniejsza umowa wygasa</w:t>
      </w:r>
      <w:r w:rsidRPr="00743B14">
        <w:rPr>
          <w:rFonts w:ascii="Calibri" w:hAnsi="Calibri" w:cs="Calibri"/>
          <w:sz w:val="22"/>
          <w:szCs w:val="22"/>
        </w:rPr>
        <w:t xml:space="preserve"> </w:t>
      </w:r>
      <w:r w:rsidRPr="00743B14">
        <w:rPr>
          <w:rFonts w:ascii="Calibri" w:hAnsi="Calibri" w:cs="Calibri"/>
          <w:b/>
          <w:sz w:val="22"/>
          <w:szCs w:val="22"/>
        </w:rPr>
        <w:t>30 grudnia 2026 r. do godz. 12:00.</w:t>
      </w:r>
    </w:p>
    <w:p w14:paraId="2759705F" w14:textId="77777777" w:rsidR="00916DCF" w:rsidRPr="00743B14" w:rsidRDefault="00916DCF" w:rsidP="00916DCF">
      <w:pPr>
        <w:spacing w:line="276" w:lineRule="auto"/>
        <w:jc w:val="both"/>
        <w:rPr>
          <w:rFonts w:ascii="Calibri" w:hAnsi="Calibri" w:cs="Calibri"/>
          <w:sz w:val="22"/>
          <w:szCs w:val="22"/>
        </w:rPr>
      </w:pPr>
    </w:p>
    <w:p w14:paraId="2D38AE86" w14:textId="77777777" w:rsidR="00916DCF" w:rsidRPr="00743B14" w:rsidRDefault="00916DCF" w:rsidP="00916DCF">
      <w:pPr>
        <w:spacing w:line="276" w:lineRule="auto"/>
        <w:jc w:val="center"/>
        <w:rPr>
          <w:rFonts w:ascii="Calibri" w:hAnsi="Calibri" w:cs="Calibri"/>
          <w:b/>
          <w:sz w:val="22"/>
          <w:szCs w:val="22"/>
        </w:rPr>
      </w:pPr>
      <w:r w:rsidRPr="00743B14">
        <w:rPr>
          <w:rFonts w:ascii="Calibri" w:hAnsi="Calibri" w:cs="Calibri"/>
          <w:b/>
          <w:sz w:val="22"/>
          <w:szCs w:val="22"/>
        </w:rPr>
        <w:t>§ 12</w:t>
      </w:r>
    </w:p>
    <w:p w14:paraId="728C257D" w14:textId="77777777" w:rsidR="00916DCF" w:rsidRPr="00743B14" w:rsidRDefault="00916DCF" w:rsidP="00916DCF">
      <w:pPr>
        <w:spacing w:line="276" w:lineRule="auto"/>
        <w:jc w:val="center"/>
        <w:rPr>
          <w:rFonts w:ascii="Calibri" w:hAnsi="Calibri" w:cs="Calibri"/>
          <w:b/>
          <w:sz w:val="22"/>
          <w:szCs w:val="22"/>
        </w:rPr>
      </w:pPr>
      <w:r w:rsidRPr="00743B14">
        <w:rPr>
          <w:rFonts w:ascii="Calibri" w:hAnsi="Calibri" w:cs="Calibri"/>
          <w:b/>
          <w:sz w:val="22"/>
          <w:szCs w:val="22"/>
        </w:rPr>
        <w:t>Podwykonawcy</w:t>
      </w:r>
    </w:p>
    <w:p w14:paraId="05873250" w14:textId="77777777" w:rsidR="00916DCF" w:rsidRPr="00743B14" w:rsidRDefault="00916DCF" w:rsidP="00916DCF">
      <w:pPr>
        <w:spacing w:line="276" w:lineRule="auto"/>
        <w:jc w:val="both"/>
        <w:rPr>
          <w:rFonts w:ascii="Calibri" w:hAnsi="Calibri" w:cs="Calibri"/>
          <w:sz w:val="22"/>
          <w:szCs w:val="22"/>
        </w:rPr>
      </w:pPr>
      <w:r w:rsidRPr="00743B14">
        <w:rPr>
          <w:rFonts w:ascii="Calibri" w:hAnsi="Calibri" w:cs="Calibri"/>
          <w:sz w:val="22"/>
          <w:szCs w:val="22"/>
        </w:rPr>
        <w:t>Wykonawca może powierzyć wykonanie części Umowy wybranym przez siebie i zaakceptowanym przez Zamawiającego podwykonawcom posiadającym odpowiednie koncesje. W takim wypadku Wykonawca ponosi odpowiedzialność za działania i zaniechania podwykonawców jak za działania i zaniechania własne i jest zobowiązany do koordynowania świadczenia usług przez podwykonawców. Wykonawca ma obowiązek poinformować Zamawiającego na piśmie o konieczności powierzenia wykonania części Umowy podwykonawcom, na co najmniej 7 dni przez powierzeniem wykonania części Umowy podwykonawcy. W przypadku braku akceptacji ze strony Zamawiającego, Wykonawca zobowiązany jest do wyboru innego podwykonawcy.</w:t>
      </w:r>
    </w:p>
    <w:p w14:paraId="2EA1CAF4" w14:textId="77777777" w:rsidR="00916DCF" w:rsidRPr="00743B14" w:rsidRDefault="00916DCF" w:rsidP="00916DCF">
      <w:pPr>
        <w:spacing w:line="276" w:lineRule="auto"/>
        <w:rPr>
          <w:rFonts w:ascii="Calibri" w:hAnsi="Calibri" w:cs="Calibri"/>
          <w:sz w:val="22"/>
          <w:szCs w:val="22"/>
        </w:rPr>
      </w:pPr>
    </w:p>
    <w:p w14:paraId="0FF3CCB5" w14:textId="77777777" w:rsidR="00916DCF" w:rsidRPr="00743B14" w:rsidRDefault="00916DCF" w:rsidP="00916DCF">
      <w:pPr>
        <w:spacing w:line="276" w:lineRule="auto"/>
        <w:jc w:val="center"/>
        <w:rPr>
          <w:rFonts w:ascii="Calibri" w:hAnsi="Calibri" w:cs="Calibri"/>
          <w:b/>
          <w:sz w:val="22"/>
          <w:szCs w:val="22"/>
        </w:rPr>
      </w:pPr>
      <w:r w:rsidRPr="00743B14">
        <w:rPr>
          <w:rFonts w:ascii="Calibri" w:hAnsi="Calibri" w:cs="Calibri"/>
          <w:b/>
          <w:sz w:val="22"/>
          <w:szCs w:val="22"/>
        </w:rPr>
        <w:t>§ 13</w:t>
      </w:r>
    </w:p>
    <w:p w14:paraId="1700FBF8" w14:textId="77777777" w:rsidR="00916DCF" w:rsidRPr="00743B14" w:rsidRDefault="00916DCF" w:rsidP="00916DCF">
      <w:pPr>
        <w:spacing w:line="276" w:lineRule="auto"/>
        <w:jc w:val="center"/>
        <w:rPr>
          <w:rFonts w:ascii="Calibri" w:hAnsi="Calibri" w:cs="Calibri"/>
          <w:b/>
          <w:sz w:val="22"/>
          <w:szCs w:val="22"/>
        </w:rPr>
      </w:pPr>
      <w:r w:rsidRPr="00743B14">
        <w:rPr>
          <w:rFonts w:ascii="Calibri" w:hAnsi="Calibri" w:cs="Calibri"/>
          <w:b/>
          <w:sz w:val="22"/>
          <w:szCs w:val="22"/>
        </w:rPr>
        <w:t>Odpowiedzialność Wykonawcy</w:t>
      </w:r>
    </w:p>
    <w:p w14:paraId="1BCF261F" w14:textId="77777777" w:rsidR="00916DCF" w:rsidRPr="00743B14" w:rsidRDefault="00916DCF" w:rsidP="00916DCF">
      <w:pPr>
        <w:numPr>
          <w:ilvl w:val="2"/>
          <w:numId w:val="97"/>
        </w:numPr>
        <w:tabs>
          <w:tab w:val="clear" w:pos="2160"/>
          <w:tab w:val="num" w:pos="284"/>
        </w:tabs>
        <w:spacing w:line="276" w:lineRule="auto"/>
        <w:ind w:left="284" w:hanging="284"/>
        <w:jc w:val="both"/>
        <w:rPr>
          <w:rFonts w:ascii="Calibri" w:hAnsi="Calibri" w:cs="Calibri"/>
          <w:sz w:val="22"/>
          <w:szCs w:val="22"/>
        </w:rPr>
      </w:pPr>
      <w:r w:rsidRPr="00743B14">
        <w:rPr>
          <w:rFonts w:ascii="Calibri" w:hAnsi="Calibri" w:cs="Calibri"/>
          <w:sz w:val="22"/>
          <w:szCs w:val="22"/>
        </w:rPr>
        <w:t xml:space="preserve">Wykonawca ponosi pełną odpowiedzialność za wszelkie szkody powstałe na skutek niewykonania lub nienależytego wykonania niniejszej umowy do pełnej wysokości szkody, przy czym Wykonawca ponosi odpowiedzialność tylko za normalne następstwa działań lub zaniechań, z których szkoda wynikła, nie obejmuje zaś utraconych korzyści, które można było </w:t>
      </w:r>
      <w:proofErr w:type="gramStart"/>
      <w:r w:rsidRPr="00743B14">
        <w:rPr>
          <w:rFonts w:ascii="Calibri" w:hAnsi="Calibri" w:cs="Calibri"/>
          <w:sz w:val="22"/>
          <w:szCs w:val="22"/>
        </w:rPr>
        <w:t>osiągnąć</w:t>
      </w:r>
      <w:proofErr w:type="gramEnd"/>
      <w:r w:rsidRPr="00743B14">
        <w:rPr>
          <w:rFonts w:ascii="Calibri" w:hAnsi="Calibri" w:cs="Calibri"/>
          <w:sz w:val="22"/>
          <w:szCs w:val="22"/>
        </w:rPr>
        <w:t xml:space="preserve"> gdyby szkody nie wyrządzono.</w:t>
      </w:r>
    </w:p>
    <w:p w14:paraId="74F6429C" w14:textId="77777777" w:rsidR="00916DCF" w:rsidRPr="00743B14" w:rsidRDefault="00916DCF" w:rsidP="00916DCF">
      <w:pPr>
        <w:numPr>
          <w:ilvl w:val="2"/>
          <w:numId w:val="97"/>
        </w:numPr>
        <w:tabs>
          <w:tab w:val="clear" w:pos="2160"/>
          <w:tab w:val="num" w:pos="284"/>
        </w:tabs>
        <w:spacing w:line="276" w:lineRule="auto"/>
        <w:ind w:left="284" w:hanging="284"/>
        <w:jc w:val="both"/>
        <w:rPr>
          <w:rFonts w:ascii="Calibri" w:hAnsi="Calibri" w:cs="Calibri"/>
          <w:sz w:val="22"/>
          <w:szCs w:val="22"/>
        </w:rPr>
      </w:pPr>
      <w:r w:rsidRPr="00743B14">
        <w:rPr>
          <w:rFonts w:ascii="Calibri" w:hAnsi="Calibri" w:cs="Calibri"/>
          <w:sz w:val="22"/>
          <w:szCs w:val="22"/>
        </w:rPr>
        <w:lastRenderedPageBreak/>
        <w:t>W przypadku ujawnienia szkody Zamawiający lub Wykonawca, zobowiązują się wzajemnie oraz bezzwłocznie powiadomić się pisemnie o tym fakcie, a także wspólnie dokonać oględzin i sporządzić stosowną notatkę.</w:t>
      </w:r>
    </w:p>
    <w:p w14:paraId="2666423A" w14:textId="77777777" w:rsidR="00916DCF" w:rsidRPr="00743B14" w:rsidRDefault="00916DCF" w:rsidP="00916DCF">
      <w:pPr>
        <w:numPr>
          <w:ilvl w:val="2"/>
          <w:numId w:val="97"/>
        </w:numPr>
        <w:tabs>
          <w:tab w:val="clear" w:pos="2160"/>
          <w:tab w:val="num" w:pos="284"/>
        </w:tabs>
        <w:spacing w:line="276" w:lineRule="auto"/>
        <w:ind w:left="284" w:hanging="284"/>
        <w:jc w:val="both"/>
        <w:rPr>
          <w:rFonts w:ascii="Calibri" w:hAnsi="Calibri" w:cs="Calibri"/>
          <w:sz w:val="22"/>
          <w:szCs w:val="22"/>
        </w:rPr>
      </w:pPr>
      <w:r w:rsidRPr="00743B14">
        <w:rPr>
          <w:rFonts w:ascii="Calibri" w:hAnsi="Calibri" w:cs="Calibri"/>
          <w:sz w:val="22"/>
          <w:szCs w:val="22"/>
        </w:rPr>
        <w:t>Wstępne dochodzenie, w przypadku ujawnienia szkody musi się odbywać przy udziale przedstawicieli obu stron. Z czynności tych sporządza się notatkę, w której określa się rodzaj szkody, okoliczności jej towarzyszące oraz istnienie określonych powyżej przesłanek odpowiedzialności materialnej Wykonawcy. Notatkę podpisują przedstawiciele obu stron.</w:t>
      </w:r>
    </w:p>
    <w:p w14:paraId="3C075FBF" w14:textId="77777777" w:rsidR="00916DCF" w:rsidRPr="00743B14" w:rsidRDefault="00916DCF" w:rsidP="00916DCF">
      <w:pPr>
        <w:numPr>
          <w:ilvl w:val="2"/>
          <w:numId w:val="97"/>
        </w:numPr>
        <w:tabs>
          <w:tab w:val="clear" w:pos="2160"/>
          <w:tab w:val="num" w:pos="284"/>
        </w:tabs>
        <w:spacing w:line="276" w:lineRule="auto"/>
        <w:ind w:left="284" w:hanging="284"/>
        <w:jc w:val="both"/>
        <w:rPr>
          <w:rFonts w:ascii="Calibri" w:hAnsi="Calibri" w:cs="Calibri"/>
          <w:sz w:val="22"/>
          <w:szCs w:val="22"/>
        </w:rPr>
      </w:pPr>
      <w:r w:rsidRPr="00743B14">
        <w:rPr>
          <w:rFonts w:ascii="Calibri" w:hAnsi="Calibri" w:cs="Calibri"/>
          <w:sz w:val="22"/>
          <w:szCs w:val="22"/>
        </w:rPr>
        <w:t>W przypadku wystąpienia zdarzenia, mającego znamiona przestępstwa Wykonawca powiadamia o tym fakcie organy ścigania.</w:t>
      </w:r>
    </w:p>
    <w:p w14:paraId="01F0F077" w14:textId="77777777" w:rsidR="00916DCF" w:rsidRPr="00743B14" w:rsidRDefault="00916DCF" w:rsidP="00916DCF">
      <w:pPr>
        <w:numPr>
          <w:ilvl w:val="2"/>
          <w:numId w:val="97"/>
        </w:numPr>
        <w:tabs>
          <w:tab w:val="clear" w:pos="2160"/>
          <w:tab w:val="num" w:pos="284"/>
        </w:tabs>
        <w:spacing w:line="276" w:lineRule="auto"/>
        <w:ind w:left="284" w:hanging="284"/>
        <w:jc w:val="both"/>
        <w:rPr>
          <w:rFonts w:ascii="Calibri" w:hAnsi="Calibri" w:cs="Calibri"/>
          <w:sz w:val="22"/>
          <w:szCs w:val="22"/>
        </w:rPr>
      </w:pPr>
      <w:r w:rsidRPr="00743B14">
        <w:rPr>
          <w:rFonts w:ascii="Calibri" w:hAnsi="Calibri" w:cs="Calibri"/>
          <w:sz w:val="22"/>
          <w:szCs w:val="22"/>
        </w:rPr>
        <w:t xml:space="preserve">Dla ustalenia rozmiaru szkody i jej wartości, Zamawiający zobowiązany jest do powiadomienia Wykonawcy o planowanych czynnościach jej przedstawiciela. </w:t>
      </w:r>
    </w:p>
    <w:p w14:paraId="1345C30D" w14:textId="77777777" w:rsidR="00916DCF" w:rsidRPr="00743B14" w:rsidRDefault="00916DCF" w:rsidP="00916DCF">
      <w:pPr>
        <w:spacing w:line="276" w:lineRule="auto"/>
        <w:jc w:val="both"/>
        <w:rPr>
          <w:rFonts w:ascii="Calibri" w:hAnsi="Calibri" w:cs="Calibri"/>
          <w:sz w:val="22"/>
          <w:szCs w:val="22"/>
        </w:rPr>
      </w:pPr>
    </w:p>
    <w:p w14:paraId="76587794" w14:textId="77777777" w:rsidR="00916DCF" w:rsidRPr="00743B14" w:rsidRDefault="00916DCF" w:rsidP="00916DCF">
      <w:pPr>
        <w:spacing w:line="276" w:lineRule="auto"/>
        <w:jc w:val="center"/>
        <w:rPr>
          <w:rFonts w:ascii="Calibri" w:hAnsi="Calibri" w:cs="Calibri"/>
          <w:b/>
          <w:sz w:val="22"/>
          <w:szCs w:val="22"/>
        </w:rPr>
      </w:pPr>
      <w:r w:rsidRPr="00743B14">
        <w:rPr>
          <w:rFonts w:ascii="Calibri" w:hAnsi="Calibri" w:cs="Calibri"/>
          <w:b/>
          <w:sz w:val="22"/>
          <w:szCs w:val="22"/>
        </w:rPr>
        <w:t>§14</w:t>
      </w:r>
    </w:p>
    <w:p w14:paraId="3AF05FE7" w14:textId="77777777" w:rsidR="00916DCF" w:rsidRPr="00743B14" w:rsidRDefault="00916DCF" w:rsidP="00916DCF">
      <w:pPr>
        <w:tabs>
          <w:tab w:val="left" w:pos="360"/>
        </w:tabs>
        <w:suppressAutoHyphens/>
        <w:autoSpaceDE w:val="0"/>
        <w:spacing w:line="276" w:lineRule="auto"/>
        <w:jc w:val="center"/>
        <w:rPr>
          <w:rFonts w:ascii="Calibri" w:eastAsia="Calibri" w:hAnsi="Calibri" w:cs="Calibri"/>
          <w:b/>
          <w:sz w:val="22"/>
          <w:szCs w:val="22"/>
        </w:rPr>
      </w:pPr>
      <w:r w:rsidRPr="00743B14">
        <w:rPr>
          <w:rFonts w:ascii="Calibri" w:eastAsia="Calibri" w:hAnsi="Calibri" w:cs="Calibri"/>
          <w:b/>
          <w:sz w:val="22"/>
          <w:szCs w:val="22"/>
        </w:rPr>
        <w:t>Ubezpieczenie</w:t>
      </w:r>
    </w:p>
    <w:p w14:paraId="329BF391" w14:textId="77777777" w:rsidR="00916DCF" w:rsidRPr="00743B14" w:rsidRDefault="00916DCF" w:rsidP="00916DCF">
      <w:pPr>
        <w:numPr>
          <w:ilvl w:val="0"/>
          <w:numId w:val="72"/>
        </w:numPr>
        <w:tabs>
          <w:tab w:val="left" w:pos="1440"/>
        </w:tabs>
        <w:suppressAutoHyphens/>
        <w:spacing w:line="276" w:lineRule="auto"/>
        <w:ind w:left="426"/>
        <w:jc w:val="both"/>
        <w:rPr>
          <w:rFonts w:ascii="Calibri" w:hAnsi="Calibri" w:cs="Calibri"/>
          <w:sz w:val="22"/>
          <w:szCs w:val="22"/>
          <w:lang w:eastAsia="ar-SA"/>
        </w:rPr>
      </w:pPr>
      <w:r w:rsidRPr="00743B14">
        <w:rPr>
          <w:rFonts w:ascii="Calibri" w:hAnsi="Calibri" w:cs="Calibri"/>
          <w:sz w:val="22"/>
          <w:szCs w:val="22"/>
          <w:lang w:eastAsia="ar-SA"/>
        </w:rPr>
        <w:t xml:space="preserve">Zamawiający nie ponosi odpowiedzialności za wypadki i zajścia powstałe przy wykonywaniu usługi (pobicia pracownika Wykonawcy w czasie wykonywania obowiązków na terenie Muzeum albo </w:t>
      </w:r>
      <w:proofErr w:type="gramStart"/>
      <w:r w:rsidRPr="00743B14">
        <w:rPr>
          <w:rFonts w:ascii="Calibri" w:hAnsi="Calibri" w:cs="Calibri"/>
          <w:sz w:val="22"/>
          <w:szCs w:val="22"/>
          <w:lang w:eastAsia="ar-SA"/>
        </w:rPr>
        <w:t>sytuacji</w:t>
      </w:r>
      <w:proofErr w:type="gramEnd"/>
      <w:r w:rsidRPr="00743B14">
        <w:rPr>
          <w:rFonts w:ascii="Calibri" w:hAnsi="Calibri" w:cs="Calibri"/>
          <w:sz w:val="22"/>
          <w:szCs w:val="22"/>
          <w:lang w:eastAsia="ar-SA"/>
        </w:rPr>
        <w:t xml:space="preserve"> kiedy ulegnie on wypadkowi w trakcie wykonywania obowiązków) przez Wykonawcę.</w:t>
      </w:r>
    </w:p>
    <w:p w14:paraId="23DBC291" w14:textId="77777777" w:rsidR="00916DCF" w:rsidRPr="00743B14" w:rsidRDefault="00916DCF" w:rsidP="00916DCF">
      <w:pPr>
        <w:numPr>
          <w:ilvl w:val="0"/>
          <w:numId w:val="72"/>
        </w:numPr>
        <w:tabs>
          <w:tab w:val="num" w:pos="360"/>
          <w:tab w:val="left" w:pos="1440"/>
        </w:tabs>
        <w:suppressAutoHyphens/>
        <w:spacing w:line="276" w:lineRule="auto"/>
        <w:ind w:left="360"/>
        <w:jc w:val="both"/>
        <w:rPr>
          <w:rFonts w:ascii="Calibri" w:hAnsi="Calibri" w:cs="Calibri"/>
          <w:sz w:val="22"/>
          <w:szCs w:val="22"/>
          <w:lang w:eastAsia="ar-SA"/>
        </w:rPr>
      </w:pPr>
      <w:r w:rsidRPr="00743B14">
        <w:rPr>
          <w:rFonts w:ascii="Calibri" w:hAnsi="Calibri" w:cs="Calibri"/>
          <w:sz w:val="22"/>
          <w:szCs w:val="22"/>
          <w:lang w:eastAsia="ar-SA"/>
        </w:rPr>
        <w:t>Przez cały okres realizacji Umowy Wykonawca zobowiązany jest posiadać ważne ubezpieczenie od odpowiedzialności cywilnej w zakresie prowadzonej działalności gospodarczej związanej z przedmiotem Umowy za szkody wyrządzone na osobie i mieniu na kwotę nie mniejszą niż 1 000 000,00 zł, na jedno i wszystkie zdarzenia. Ubezpieczenie posiadane przez Wykonawcę musi obejmować ochroną ubezpieczeniową również podwykonawców, którzy realizują przedmiot Umowy.</w:t>
      </w:r>
    </w:p>
    <w:p w14:paraId="40C3F3B1" w14:textId="77777777" w:rsidR="00916DCF" w:rsidRPr="00743B14" w:rsidRDefault="00916DCF" w:rsidP="00916DCF">
      <w:pPr>
        <w:numPr>
          <w:ilvl w:val="0"/>
          <w:numId w:val="72"/>
        </w:numPr>
        <w:tabs>
          <w:tab w:val="num" w:pos="360"/>
          <w:tab w:val="left" w:pos="1440"/>
        </w:tabs>
        <w:suppressAutoHyphens/>
        <w:spacing w:line="276" w:lineRule="auto"/>
        <w:ind w:left="360"/>
        <w:jc w:val="both"/>
        <w:rPr>
          <w:rFonts w:ascii="Calibri" w:hAnsi="Calibri" w:cs="Calibri"/>
          <w:sz w:val="22"/>
          <w:szCs w:val="22"/>
          <w:lang w:eastAsia="ar-SA"/>
        </w:rPr>
      </w:pPr>
      <w:r w:rsidRPr="00743B14">
        <w:rPr>
          <w:rFonts w:ascii="Calibri" w:hAnsi="Calibri" w:cs="Calibri"/>
          <w:sz w:val="22"/>
          <w:szCs w:val="22"/>
          <w:lang w:eastAsia="ar-SA"/>
        </w:rPr>
        <w:t>Jeżeli okres ubezpieczenia wygasa w trakcie obowiązywania Umowy, Wykonawca przedstawi Zamawiającemu nową polisę w terminie nie później niż na 7 dni przed wygaśnięciem dotychczasowego ubezpieczenia.</w:t>
      </w:r>
    </w:p>
    <w:p w14:paraId="38689DED" w14:textId="77777777" w:rsidR="00916DCF" w:rsidRPr="00743B14" w:rsidRDefault="00916DCF" w:rsidP="00916DCF">
      <w:pPr>
        <w:numPr>
          <w:ilvl w:val="0"/>
          <w:numId w:val="72"/>
        </w:numPr>
        <w:tabs>
          <w:tab w:val="num" w:pos="360"/>
          <w:tab w:val="left" w:pos="1440"/>
        </w:tabs>
        <w:suppressAutoHyphens/>
        <w:spacing w:line="276" w:lineRule="auto"/>
        <w:ind w:left="360"/>
        <w:jc w:val="both"/>
        <w:rPr>
          <w:rFonts w:ascii="Calibri" w:hAnsi="Calibri" w:cs="Calibri"/>
          <w:sz w:val="22"/>
          <w:szCs w:val="22"/>
          <w:lang w:eastAsia="ar-SA"/>
        </w:rPr>
      </w:pPr>
      <w:r w:rsidRPr="00743B14">
        <w:rPr>
          <w:rFonts w:ascii="Calibri" w:hAnsi="Calibri" w:cs="Calibri"/>
          <w:sz w:val="22"/>
          <w:szCs w:val="22"/>
          <w:lang w:eastAsia="ar-SA"/>
        </w:rPr>
        <w:t>W przypadku braku wymaganego ubezpieczenia Zamawiający może wypowiedzieć Umowę bez zachowania okresu wypowiedzenia.</w:t>
      </w:r>
    </w:p>
    <w:p w14:paraId="207F51A9" w14:textId="77777777" w:rsidR="00916DCF" w:rsidRPr="00743B14" w:rsidRDefault="00916DCF" w:rsidP="00916DCF">
      <w:pPr>
        <w:numPr>
          <w:ilvl w:val="0"/>
          <w:numId w:val="72"/>
        </w:numPr>
        <w:tabs>
          <w:tab w:val="num" w:pos="360"/>
          <w:tab w:val="left" w:pos="1440"/>
        </w:tabs>
        <w:suppressAutoHyphens/>
        <w:spacing w:line="276" w:lineRule="auto"/>
        <w:ind w:left="360"/>
        <w:jc w:val="both"/>
        <w:rPr>
          <w:rFonts w:ascii="Calibri" w:hAnsi="Calibri" w:cs="Calibri"/>
          <w:sz w:val="22"/>
          <w:szCs w:val="22"/>
          <w:lang w:eastAsia="ar-SA"/>
        </w:rPr>
      </w:pPr>
      <w:r w:rsidRPr="00743B14">
        <w:rPr>
          <w:rFonts w:ascii="Calibri" w:hAnsi="Calibri" w:cs="Calibri"/>
          <w:sz w:val="22"/>
          <w:szCs w:val="22"/>
          <w:lang w:eastAsia="ar-SA"/>
        </w:rPr>
        <w:t>Wykonawca zobowiązuje się do przekazania Zamawiającemu kopii polisy ubezpieczeniowej wraz z potwierdzeniem jej opłacenia.</w:t>
      </w:r>
    </w:p>
    <w:p w14:paraId="4F6C7B96" w14:textId="77777777" w:rsidR="00916DCF" w:rsidRPr="00743B14" w:rsidRDefault="00916DCF" w:rsidP="00916DCF">
      <w:pPr>
        <w:spacing w:line="276" w:lineRule="auto"/>
        <w:jc w:val="both"/>
        <w:rPr>
          <w:rFonts w:ascii="Calibri" w:hAnsi="Calibri" w:cs="Calibri"/>
          <w:sz w:val="22"/>
          <w:szCs w:val="22"/>
        </w:rPr>
      </w:pPr>
    </w:p>
    <w:p w14:paraId="0FCE165E" w14:textId="1024D98E" w:rsidR="00916DCF" w:rsidRPr="00743B14" w:rsidRDefault="00916DCF" w:rsidP="00916DCF">
      <w:pPr>
        <w:spacing w:line="276" w:lineRule="auto"/>
        <w:jc w:val="center"/>
        <w:rPr>
          <w:rFonts w:ascii="Calibri" w:hAnsi="Calibri" w:cs="Calibri"/>
          <w:b/>
          <w:sz w:val="22"/>
          <w:szCs w:val="22"/>
        </w:rPr>
      </w:pPr>
      <w:r w:rsidRPr="00743B14">
        <w:rPr>
          <w:rFonts w:ascii="Calibri" w:hAnsi="Calibri" w:cs="Calibri"/>
          <w:b/>
          <w:sz w:val="22"/>
          <w:szCs w:val="22"/>
        </w:rPr>
        <w:t>§ 15</w:t>
      </w:r>
    </w:p>
    <w:p w14:paraId="703CC4B3" w14:textId="77777777" w:rsidR="00916DCF" w:rsidRPr="00743B14" w:rsidRDefault="00916DCF" w:rsidP="00916DCF">
      <w:pPr>
        <w:spacing w:line="276" w:lineRule="auto"/>
        <w:jc w:val="center"/>
        <w:rPr>
          <w:rFonts w:ascii="Calibri" w:hAnsi="Calibri" w:cs="Calibri"/>
          <w:b/>
          <w:sz w:val="22"/>
          <w:szCs w:val="22"/>
        </w:rPr>
      </w:pPr>
      <w:r w:rsidRPr="00743B14">
        <w:rPr>
          <w:rFonts w:ascii="Calibri" w:hAnsi="Calibri" w:cs="Calibri"/>
          <w:b/>
          <w:sz w:val="22"/>
          <w:szCs w:val="22"/>
        </w:rPr>
        <w:t>Komunikacja stron</w:t>
      </w:r>
    </w:p>
    <w:p w14:paraId="6652FBD7" w14:textId="77777777" w:rsidR="00916DCF" w:rsidRPr="00743B14" w:rsidRDefault="00916DCF" w:rsidP="00916DCF">
      <w:pPr>
        <w:numPr>
          <w:ilvl w:val="0"/>
          <w:numId w:val="67"/>
        </w:numPr>
        <w:tabs>
          <w:tab w:val="clear" w:pos="720"/>
          <w:tab w:val="num" w:pos="360"/>
        </w:tabs>
        <w:spacing w:line="276" w:lineRule="auto"/>
        <w:ind w:left="360"/>
        <w:jc w:val="both"/>
        <w:rPr>
          <w:rFonts w:ascii="Calibri" w:hAnsi="Calibri" w:cs="Calibri"/>
          <w:sz w:val="22"/>
          <w:szCs w:val="22"/>
        </w:rPr>
      </w:pPr>
      <w:r w:rsidRPr="00743B14">
        <w:rPr>
          <w:rFonts w:ascii="Calibri" w:hAnsi="Calibri" w:cs="Calibri"/>
          <w:sz w:val="22"/>
          <w:szCs w:val="22"/>
        </w:rPr>
        <w:t>Wszelkie zawiadomienia, wezwania wysłane będą pocztą, faksem lub pocztą elektroniczną na następujące adresy: dla Zamawiającego:</w:t>
      </w:r>
    </w:p>
    <w:p w14:paraId="189447D7" w14:textId="77777777" w:rsidR="00916DCF" w:rsidRPr="00743B14" w:rsidRDefault="00916DCF" w:rsidP="00916DCF">
      <w:pPr>
        <w:pStyle w:val="Akapitzlist"/>
        <w:numPr>
          <w:ilvl w:val="0"/>
          <w:numId w:val="68"/>
        </w:numPr>
        <w:spacing w:line="276" w:lineRule="auto"/>
        <w:contextualSpacing/>
        <w:jc w:val="both"/>
        <w:rPr>
          <w:rFonts w:ascii="Calibri" w:hAnsi="Calibri" w:cs="Calibri"/>
          <w:sz w:val="22"/>
          <w:szCs w:val="22"/>
        </w:rPr>
      </w:pPr>
      <w:r w:rsidRPr="00743B14">
        <w:rPr>
          <w:rFonts w:ascii="Calibri" w:hAnsi="Calibri" w:cs="Calibri"/>
          <w:sz w:val="22"/>
          <w:szCs w:val="22"/>
        </w:rPr>
        <w:t xml:space="preserve">Narodowe Muzeum Techniki w Warszawie, 00-901 Warszawa, Plac Defilad 1adres e-mail: </w:t>
      </w:r>
      <w:hyperlink r:id="rId19" w:history="1">
        <w:r w:rsidRPr="00743B14">
          <w:rPr>
            <w:rStyle w:val="Hipercze"/>
            <w:rFonts w:ascii="Calibri" w:hAnsi="Calibri" w:cs="Calibri"/>
            <w:color w:val="auto"/>
            <w:sz w:val="22"/>
            <w:szCs w:val="22"/>
            <w:lang w:val="pl-PL"/>
          </w:rPr>
          <w:t>sekretariat@nmt.waw.pl</w:t>
        </w:r>
      </w:hyperlink>
      <w:r w:rsidRPr="00743B14">
        <w:rPr>
          <w:rFonts w:ascii="Calibri" w:hAnsi="Calibri" w:cs="Calibri"/>
          <w:sz w:val="22"/>
          <w:szCs w:val="22"/>
        </w:rPr>
        <w:t xml:space="preserve">, </w:t>
      </w:r>
    </w:p>
    <w:p w14:paraId="0B94C9B1" w14:textId="77777777" w:rsidR="00916DCF" w:rsidRPr="00743B14" w:rsidRDefault="00916DCF" w:rsidP="00916DCF">
      <w:pPr>
        <w:pStyle w:val="Akapitzlist"/>
        <w:numPr>
          <w:ilvl w:val="0"/>
          <w:numId w:val="68"/>
        </w:numPr>
        <w:spacing w:line="276" w:lineRule="auto"/>
        <w:contextualSpacing/>
        <w:jc w:val="both"/>
        <w:rPr>
          <w:rFonts w:ascii="Calibri" w:hAnsi="Calibri" w:cs="Calibri"/>
          <w:sz w:val="22"/>
          <w:szCs w:val="22"/>
        </w:rPr>
      </w:pPr>
      <w:r w:rsidRPr="00743B14">
        <w:rPr>
          <w:rFonts w:ascii="Calibri" w:hAnsi="Calibri" w:cs="Calibri"/>
          <w:sz w:val="22"/>
          <w:szCs w:val="22"/>
        </w:rPr>
        <w:t>dla Wykonawcy - …………………………….</w:t>
      </w:r>
    </w:p>
    <w:p w14:paraId="660A42D2" w14:textId="77777777" w:rsidR="00916DCF" w:rsidRPr="00743B14" w:rsidRDefault="00916DCF" w:rsidP="00916DCF">
      <w:pPr>
        <w:pStyle w:val="Akapitzlist"/>
        <w:numPr>
          <w:ilvl w:val="0"/>
          <w:numId w:val="67"/>
        </w:numPr>
        <w:tabs>
          <w:tab w:val="clear" w:pos="720"/>
          <w:tab w:val="num" w:pos="284"/>
        </w:tabs>
        <w:spacing w:line="276" w:lineRule="auto"/>
        <w:ind w:left="284" w:hanging="284"/>
        <w:contextualSpacing/>
        <w:jc w:val="both"/>
        <w:rPr>
          <w:rFonts w:ascii="Calibri" w:hAnsi="Calibri" w:cs="Calibri"/>
          <w:sz w:val="22"/>
          <w:szCs w:val="22"/>
        </w:rPr>
      </w:pPr>
      <w:r w:rsidRPr="00743B14">
        <w:rPr>
          <w:rFonts w:ascii="Calibri" w:hAnsi="Calibri" w:cs="Calibri"/>
          <w:sz w:val="22"/>
          <w:szCs w:val="22"/>
        </w:rPr>
        <w:t>Doręczenie jest skuteczne, jeżeli zostało dokonane na adres lub numery wskazane w ust. 1.</w:t>
      </w:r>
    </w:p>
    <w:p w14:paraId="32B262FB" w14:textId="77777777" w:rsidR="00916DCF" w:rsidRPr="00743B14" w:rsidRDefault="00916DCF" w:rsidP="00916DCF">
      <w:pPr>
        <w:numPr>
          <w:ilvl w:val="0"/>
          <w:numId w:val="67"/>
        </w:numPr>
        <w:tabs>
          <w:tab w:val="clear" w:pos="720"/>
          <w:tab w:val="num" w:pos="360"/>
        </w:tabs>
        <w:spacing w:line="276" w:lineRule="auto"/>
        <w:ind w:left="360"/>
        <w:jc w:val="both"/>
        <w:rPr>
          <w:rFonts w:ascii="Calibri" w:hAnsi="Calibri" w:cs="Calibri"/>
          <w:sz w:val="22"/>
          <w:szCs w:val="22"/>
        </w:rPr>
      </w:pPr>
      <w:r w:rsidRPr="00743B14">
        <w:rPr>
          <w:rFonts w:ascii="Calibri" w:hAnsi="Calibri" w:cs="Calibri"/>
          <w:sz w:val="22"/>
          <w:szCs w:val="22"/>
        </w:rPr>
        <w:t>Strony postanawiają, że za doręczone uznaje się pismo:</w:t>
      </w:r>
    </w:p>
    <w:p w14:paraId="008C1838" w14:textId="77777777" w:rsidR="00916DCF" w:rsidRPr="00743B14" w:rsidRDefault="00916DCF" w:rsidP="00916DCF">
      <w:pPr>
        <w:numPr>
          <w:ilvl w:val="1"/>
          <w:numId w:val="67"/>
        </w:numPr>
        <w:tabs>
          <w:tab w:val="clear" w:pos="1440"/>
          <w:tab w:val="num" w:pos="720"/>
        </w:tabs>
        <w:spacing w:line="276" w:lineRule="auto"/>
        <w:ind w:left="720"/>
        <w:jc w:val="both"/>
        <w:rPr>
          <w:rFonts w:ascii="Calibri" w:hAnsi="Calibri" w:cs="Calibri"/>
          <w:sz w:val="22"/>
          <w:szCs w:val="22"/>
        </w:rPr>
      </w:pPr>
      <w:r w:rsidRPr="00743B14">
        <w:rPr>
          <w:rFonts w:ascii="Calibri" w:hAnsi="Calibri" w:cs="Calibri"/>
          <w:sz w:val="22"/>
          <w:szCs w:val="22"/>
        </w:rPr>
        <w:t>przyjęte bezpośrednio - z dniem odbioru,</w:t>
      </w:r>
    </w:p>
    <w:p w14:paraId="1989D870" w14:textId="77777777" w:rsidR="00916DCF" w:rsidRPr="00743B14" w:rsidRDefault="00916DCF" w:rsidP="00916DCF">
      <w:pPr>
        <w:numPr>
          <w:ilvl w:val="1"/>
          <w:numId w:val="67"/>
        </w:numPr>
        <w:tabs>
          <w:tab w:val="clear" w:pos="1440"/>
          <w:tab w:val="num" w:pos="720"/>
        </w:tabs>
        <w:spacing w:line="276" w:lineRule="auto"/>
        <w:ind w:left="720"/>
        <w:jc w:val="both"/>
        <w:rPr>
          <w:rFonts w:ascii="Calibri" w:hAnsi="Calibri" w:cs="Calibri"/>
          <w:sz w:val="22"/>
          <w:szCs w:val="22"/>
        </w:rPr>
      </w:pPr>
      <w:r w:rsidRPr="00743B14">
        <w:rPr>
          <w:rFonts w:ascii="Calibri" w:hAnsi="Calibri" w:cs="Calibri"/>
          <w:sz w:val="22"/>
          <w:szCs w:val="22"/>
        </w:rPr>
        <w:t>przesyłane pocztą - z dniem doręczenia lub w przypadku zwrócenia po jednokrotnej awizacji listu poleconego na powyższe adresy – z dniem upływu terminu odbioru drugiego awiza,</w:t>
      </w:r>
    </w:p>
    <w:p w14:paraId="58410E17" w14:textId="77777777" w:rsidR="00916DCF" w:rsidRPr="00743B14" w:rsidRDefault="00916DCF" w:rsidP="00916DCF">
      <w:pPr>
        <w:numPr>
          <w:ilvl w:val="1"/>
          <w:numId w:val="67"/>
        </w:numPr>
        <w:tabs>
          <w:tab w:val="clear" w:pos="1440"/>
          <w:tab w:val="num" w:pos="720"/>
        </w:tabs>
        <w:spacing w:line="276" w:lineRule="auto"/>
        <w:ind w:left="720"/>
        <w:jc w:val="both"/>
        <w:rPr>
          <w:rFonts w:ascii="Calibri" w:hAnsi="Calibri" w:cs="Calibri"/>
          <w:sz w:val="22"/>
          <w:szCs w:val="22"/>
        </w:rPr>
      </w:pPr>
      <w:r w:rsidRPr="00743B14">
        <w:rPr>
          <w:rFonts w:ascii="Calibri" w:hAnsi="Calibri" w:cs="Calibri"/>
          <w:sz w:val="22"/>
          <w:szCs w:val="22"/>
        </w:rPr>
        <w:t>wiadomość e-mail- w wiadomość dniu wysłania.</w:t>
      </w:r>
    </w:p>
    <w:p w14:paraId="52C65FAF" w14:textId="77777777" w:rsidR="00916DCF" w:rsidRPr="00743B14" w:rsidRDefault="00916DCF" w:rsidP="00916DCF">
      <w:pPr>
        <w:numPr>
          <w:ilvl w:val="0"/>
          <w:numId w:val="67"/>
        </w:numPr>
        <w:tabs>
          <w:tab w:val="clear" w:pos="720"/>
          <w:tab w:val="num" w:pos="360"/>
        </w:tabs>
        <w:spacing w:line="276" w:lineRule="auto"/>
        <w:ind w:left="360"/>
        <w:jc w:val="both"/>
        <w:rPr>
          <w:rFonts w:ascii="Calibri" w:hAnsi="Calibri" w:cs="Calibri"/>
          <w:sz w:val="22"/>
          <w:szCs w:val="22"/>
        </w:rPr>
      </w:pPr>
      <w:r w:rsidRPr="00743B14">
        <w:rPr>
          <w:rFonts w:ascii="Calibri" w:hAnsi="Calibri" w:cs="Calibri"/>
          <w:sz w:val="22"/>
          <w:szCs w:val="22"/>
        </w:rPr>
        <w:lastRenderedPageBreak/>
        <w:t>Strony zobowiązane są do powiadomienia się o zmianach adresu i numerów, o których mowa w ust. 1, a nie wykonanie tego obowiązku powoduje, że doręczenia dokonane na adresy i numery podane w ust.1, będą skuteczne.</w:t>
      </w:r>
    </w:p>
    <w:p w14:paraId="1F519E22" w14:textId="77777777" w:rsidR="00916DCF" w:rsidRPr="00743B14" w:rsidRDefault="00916DCF" w:rsidP="00916DCF">
      <w:pPr>
        <w:spacing w:line="276" w:lineRule="auto"/>
        <w:jc w:val="both"/>
        <w:rPr>
          <w:rFonts w:ascii="Calibri" w:hAnsi="Calibri" w:cs="Calibri"/>
          <w:sz w:val="22"/>
          <w:szCs w:val="22"/>
        </w:rPr>
      </w:pPr>
    </w:p>
    <w:p w14:paraId="192C44DD" w14:textId="77777777" w:rsidR="00916DCF" w:rsidRPr="00743B14" w:rsidRDefault="00916DCF" w:rsidP="00916DCF">
      <w:pPr>
        <w:spacing w:line="276" w:lineRule="auto"/>
        <w:jc w:val="center"/>
        <w:rPr>
          <w:rFonts w:ascii="Calibri" w:hAnsi="Calibri" w:cs="Calibri"/>
          <w:b/>
          <w:sz w:val="22"/>
          <w:szCs w:val="22"/>
        </w:rPr>
      </w:pPr>
      <w:r w:rsidRPr="00743B14">
        <w:rPr>
          <w:rFonts w:ascii="Calibri" w:hAnsi="Calibri" w:cs="Calibri"/>
          <w:b/>
          <w:sz w:val="22"/>
          <w:szCs w:val="22"/>
        </w:rPr>
        <w:t>§ 16</w:t>
      </w:r>
    </w:p>
    <w:p w14:paraId="525A82D7" w14:textId="77777777" w:rsidR="00916DCF" w:rsidRPr="00743B14" w:rsidRDefault="00916DCF" w:rsidP="00916DCF">
      <w:pPr>
        <w:spacing w:line="276" w:lineRule="auto"/>
        <w:jc w:val="center"/>
        <w:rPr>
          <w:rFonts w:ascii="Calibri" w:hAnsi="Calibri" w:cs="Calibri"/>
          <w:b/>
          <w:sz w:val="22"/>
          <w:szCs w:val="22"/>
        </w:rPr>
      </w:pPr>
      <w:r w:rsidRPr="00743B14">
        <w:rPr>
          <w:rFonts w:ascii="Calibri" w:hAnsi="Calibri" w:cs="Calibri"/>
          <w:b/>
          <w:sz w:val="22"/>
          <w:szCs w:val="22"/>
        </w:rPr>
        <w:t>Dokumentacja realizacji umowy</w:t>
      </w:r>
    </w:p>
    <w:p w14:paraId="755A408D" w14:textId="77777777" w:rsidR="00916DCF" w:rsidRPr="00743B14" w:rsidRDefault="00916DCF" w:rsidP="00916DCF">
      <w:pPr>
        <w:spacing w:line="276" w:lineRule="auto"/>
        <w:jc w:val="both"/>
        <w:rPr>
          <w:rFonts w:ascii="Calibri" w:hAnsi="Calibri" w:cs="Calibri"/>
          <w:sz w:val="22"/>
          <w:szCs w:val="22"/>
        </w:rPr>
      </w:pPr>
      <w:r w:rsidRPr="00743B14">
        <w:rPr>
          <w:rFonts w:ascii="Calibri" w:hAnsi="Calibri" w:cs="Calibri"/>
          <w:sz w:val="22"/>
          <w:szCs w:val="22"/>
        </w:rPr>
        <w:t>Dokumentację należytej realizacji umowy stanowią:</w:t>
      </w:r>
    </w:p>
    <w:p w14:paraId="226B683F" w14:textId="77777777" w:rsidR="00916DCF" w:rsidRPr="00743B14" w:rsidRDefault="00916DCF" w:rsidP="00916DCF">
      <w:pPr>
        <w:numPr>
          <w:ilvl w:val="0"/>
          <w:numId w:val="76"/>
        </w:numPr>
        <w:spacing w:line="276" w:lineRule="auto"/>
        <w:jc w:val="both"/>
        <w:rPr>
          <w:rFonts w:ascii="Calibri" w:hAnsi="Calibri" w:cs="Calibri"/>
          <w:sz w:val="22"/>
          <w:szCs w:val="22"/>
        </w:rPr>
      </w:pPr>
      <w:r w:rsidRPr="00743B14">
        <w:rPr>
          <w:rFonts w:ascii="Calibri" w:hAnsi="Calibri" w:cs="Calibri"/>
          <w:sz w:val="22"/>
          <w:szCs w:val="22"/>
        </w:rPr>
        <w:t>Instrukcja Ochrony Obiektu, zawierająca szczegółowy zakres czynności pracowników ochrony, która została przedłożona przez Wykonawcę i zaakceptowana przez Zamawiającego,</w:t>
      </w:r>
    </w:p>
    <w:p w14:paraId="0D8AF8A7" w14:textId="77777777" w:rsidR="00916DCF" w:rsidRPr="00743B14" w:rsidRDefault="00916DCF" w:rsidP="00916DCF">
      <w:pPr>
        <w:numPr>
          <w:ilvl w:val="0"/>
          <w:numId w:val="76"/>
        </w:numPr>
        <w:spacing w:line="276" w:lineRule="auto"/>
        <w:jc w:val="both"/>
        <w:rPr>
          <w:rFonts w:ascii="Calibri" w:hAnsi="Calibri" w:cs="Calibri"/>
          <w:sz w:val="22"/>
          <w:szCs w:val="22"/>
        </w:rPr>
      </w:pPr>
      <w:r w:rsidRPr="00743B14">
        <w:rPr>
          <w:rFonts w:ascii="Calibri" w:hAnsi="Calibri" w:cs="Calibri"/>
          <w:sz w:val="22"/>
          <w:szCs w:val="22"/>
        </w:rPr>
        <w:t>Dziennik zmiany prowadzony przez pracowników ochrony zawierający wpisy o wszelkich wydarzeniach zaistniałych podczas wykonywania ochrony na terenie chronionym mające wpływ lub mogące mieć wpływ na jego bezpieczeństwo i zabezpieczenie. Zamawiający uprawniony jest do codziennego zapoznawania się z wpisami. Do książki tej wpisuje się stan chronionego Obiektu na początku zmiany pracowników ochrony i na jej koniec.</w:t>
      </w:r>
    </w:p>
    <w:p w14:paraId="2771E840" w14:textId="77777777" w:rsidR="00916DCF" w:rsidRPr="00743B14" w:rsidRDefault="00916DCF" w:rsidP="00916DCF">
      <w:pPr>
        <w:numPr>
          <w:ilvl w:val="0"/>
          <w:numId w:val="76"/>
        </w:numPr>
        <w:spacing w:line="276" w:lineRule="auto"/>
        <w:jc w:val="both"/>
        <w:rPr>
          <w:rFonts w:ascii="Calibri" w:hAnsi="Calibri" w:cs="Calibri"/>
          <w:sz w:val="22"/>
          <w:szCs w:val="22"/>
        </w:rPr>
      </w:pPr>
      <w:r w:rsidRPr="00743B14">
        <w:rPr>
          <w:rFonts w:ascii="Calibri" w:hAnsi="Calibri" w:cs="Calibri"/>
          <w:sz w:val="22"/>
          <w:szCs w:val="22"/>
        </w:rPr>
        <w:t>Książka ewidencji wydawania i zdania kluczy,</w:t>
      </w:r>
    </w:p>
    <w:p w14:paraId="57E7A0F6" w14:textId="77777777" w:rsidR="00916DCF" w:rsidRPr="00743B14" w:rsidRDefault="00916DCF" w:rsidP="00916DCF">
      <w:pPr>
        <w:numPr>
          <w:ilvl w:val="0"/>
          <w:numId w:val="76"/>
        </w:numPr>
        <w:spacing w:line="276" w:lineRule="auto"/>
        <w:jc w:val="both"/>
        <w:rPr>
          <w:rFonts w:ascii="Calibri" w:hAnsi="Calibri" w:cs="Calibri"/>
          <w:sz w:val="22"/>
          <w:szCs w:val="22"/>
        </w:rPr>
      </w:pPr>
      <w:r w:rsidRPr="00743B14">
        <w:rPr>
          <w:rFonts w:ascii="Calibri" w:hAnsi="Calibri" w:cs="Calibri"/>
          <w:sz w:val="22"/>
          <w:szCs w:val="22"/>
        </w:rPr>
        <w:t>Książka ruchu osobowego,</w:t>
      </w:r>
    </w:p>
    <w:p w14:paraId="6C16E2AB" w14:textId="1BB39599" w:rsidR="00916DCF" w:rsidRPr="00743B14" w:rsidRDefault="00916DCF" w:rsidP="00916DCF">
      <w:pPr>
        <w:numPr>
          <w:ilvl w:val="0"/>
          <w:numId w:val="76"/>
        </w:numPr>
        <w:spacing w:line="276" w:lineRule="auto"/>
        <w:jc w:val="both"/>
        <w:rPr>
          <w:rFonts w:ascii="Calibri" w:hAnsi="Calibri" w:cs="Calibri"/>
          <w:sz w:val="22"/>
          <w:szCs w:val="22"/>
        </w:rPr>
      </w:pPr>
      <w:r w:rsidRPr="00743B14">
        <w:rPr>
          <w:rFonts w:ascii="Calibri" w:hAnsi="Calibri" w:cs="Calibri"/>
          <w:sz w:val="22"/>
          <w:szCs w:val="22"/>
        </w:rPr>
        <w:t>Książka ruchu materiałowego lub inna forma dokumentowania przemieszczania przedmiotów (ich zwrotu) poza/do Muzeum</w:t>
      </w:r>
      <w:r w:rsidR="00C91306" w:rsidRPr="00743B14">
        <w:rPr>
          <w:rFonts w:ascii="Calibri" w:hAnsi="Calibri" w:cs="Calibri"/>
          <w:sz w:val="22"/>
          <w:szCs w:val="22"/>
        </w:rPr>
        <w:t>,</w:t>
      </w:r>
    </w:p>
    <w:p w14:paraId="4502AA24" w14:textId="537EC25B" w:rsidR="00916DCF" w:rsidRPr="00743B14" w:rsidRDefault="00916DCF" w:rsidP="00916DCF">
      <w:pPr>
        <w:numPr>
          <w:ilvl w:val="0"/>
          <w:numId w:val="76"/>
        </w:numPr>
        <w:spacing w:line="276" w:lineRule="auto"/>
        <w:jc w:val="both"/>
        <w:rPr>
          <w:rFonts w:ascii="Calibri" w:hAnsi="Calibri" w:cs="Calibri"/>
          <w:sz w:val="22"/>
          <w:szCs w:val="22"/>
        </w:rPr>
      </w:pPr>
      <w:r w:rsidRPr="00743B14">
        <w:rPr>
          <w:rFonts w:ascii="Calibri" w:hAnsi="Calibri" w:cs="Calibri"/>
          <w:sz w:val="22"/>
          <w:szCs w:val="22"/>
        </w:rPr>
        <w:t>Pozostałe wewnętrzne ewidencje wskazane przez Zamawiającego</w:t>
      </w:r>
      <w:r w:rsidR="00C91306" w:rsidRPr="00743B14">
        <w:rPr>
          <w:rFonts w:ascii="Calibri" w:hAnsi="Calibri" w:cs="Calibri"/>
          <w:sz w:val="22"/>
          <w:szCs w:val="22"/>
        </w:rPr>
        <w:t xml:space="preserve">. </w:t>
      </w:r>
    </w:p>
    <w:p w14:paraId="1245EFD6" w14:textId="77777777" w:rsidR="00916DCF" w:rsidRPr="00743B14" w:rsidRDefault="00916DCF" w:rsidP="00916DCF">
      <w:pPr>
        <w:spacing w:line="276" w:lineRule="auto"/>
        <w:ind w:left="720"/>
        <w:jc w:val="both"/>
        <w:rPr>
          <w:rFonts w:ascii="Calibri" w:hAnsi="Calibri" w:cs="Calibri"/>
          <w:sz w:val="22"/>
          <w:szCs w:val="22"/>
        </w:rPr>
      </w:pPr>
    </w:p>
    <w:p w14:paraId="200EA688" w14:textId="77777777" w:rsidR="00916DCF" w:rsidRPr="00743B14" w:rsidRDefault="00916DCF" w:rsidP="00916DCF">
      <w:pPr>
        <w:spacing w:line="276" w:lineRule="auto"/>
        <w:jc w:val="center"/>
        <w:rPr>
          <w:rFonts w:ascii="Calibri" w:hAnsi="Calibri" w:cs="Calibri"/>
          <w:b/>
          <w:sz w:val="22"/>
          <w:szCs w:val="22"/>
        </w:rPr>
      </w:pPr>
      <w:r w:rsidRPr="00743B14">
        <w:rPr>
          <w:rFonts w:ascii="Calibri" w:hAnsi="Calibri" w:cs="Calibri"/>
          <w:b/>
          <w:sz w:val="22"/>
          <w:szCs w:val="22"/>
        </w:rPr>
        <w:t>§ 17</w:t>
      </w:r>
    </w:p>
    <w:p w14:paraId="1DE8918F" w14:textId="77777777" w:rsidR="00207D69" w:rsidRPr="00743B14" w:rsidRDefault="00207D69" w:rsidP="00207D69">
      <w:pPr>
        <w:spacing w:line="276" w:lineRule="auto"/>
        <w:jc w:val="center"/>
        <w:rPr>
          <w:rFonts w:asciiTheme="minorHAnsi" w:hAnsiTheme="minorHAnsi" w:cstheme="minorHAnsi"/>
          <w:b/>
          <w:bCs/>
          <w:sz w:val="22"/>
          <w:szCs w:val="22"/>
        </w:rPr>
      </w:pPr>
      <w:r w:rsidRPr="00743B14">
        <w:rPr>
          <w:rFonts w:asciiTheme="minorHAnsi" w:hAnsiTheme="minorHAnsi" w:cstheme="minorHAnsi"/>
          <w:b/>
          <w:bCs/>
          <w:sz w:val="22"/>
          <w:szCs w:val="22"/>
        </w:rPr>
        <w:t>Zmiany umowy</w:t>
      </w:r>
    </w:p>
    <w:p w14:paraId="5DE1E6A5" w14:textId="77777777" w:rsidR="00207D69" w:rsidRPr="00743B14" w:rsidRDefault="00207D69" w:rsidP="00207D69">
      <w:pPr>
        <w:spacing w:line="276" w:lineRule="auto"/>
        <w:jc w:val="center"/>
        <w:rPr>
          <w:rFonts w:asciiTheme="minorHAnsi" w:hAnsiTheme="minorHAnsi" w:cstheme="minorHAnsi"/>
          <w:b/>
          <w:bCs/>
          <w:sz w:val="22"/>
          <w:szCs w:val="22"/>
        </w:rPr>
      </w:pPr>
    </w:p>
    <w:p w14:paraId="7E24D2C4" w14:textId="77777777" w:rsidR="00207D69" w:rsidRPr="00743B14" w:rsidRDefault="00207D69" w:rsidP="00207D69">
      <w:pPr>
        <w:pStyle w:val="Akapitzlist"/>
        <w:numPr>
          <w:ilvl w:val="0"/>
          <w:numId w:val="98"/>
        </w:numPr>
        <w:spacing w:after="120" w:line="276" w:lineRule="auto"/>
        <w:contextualSpacing/>
        <w:rPr>
          <w:rFonts w:asciiTheme="minorHAnsi" w:hAnsiTheme="minorHAnsi" w:cstheme="minorHAnsi"/>
          <w:sz w:val="22"/>
          <w:szCs w:val="22"/>
        </w:rPr>
      </w:pPr>
      <w:r w:rsidRPr="00743B14">
        <w:rPr>
          <w:rFonts w:asciiTheme="minorHAnsi" w:hAnsiTheme="minorHAnsi" w:cstheme="minorHAnsi"/>
          <w:sz w:val="22"/>
          <w:szCs w:val="22"/>
        </w:rPr>
        <w:t>Zmiany i uzupełnienia treści niniejszej umowy wymagają pod rygorem nieważności formy pisemnej, w postaci aneksu do umowy i muszą być zgodne z przepisami ustawy Prawo zamówień publicznych.</w:t>
      </w:r>
    </w:p>
    <w:p w14:paraId="65B6B5C4" w14:textId="596C73D7" w:rsidR="00207D69" w:rsidRPr="00743B14" w:rsidRDefault="00207D69" w:rsidP="00207D69">
      <w:pPr>
        <w:pStyle w:val="Akapitzlist"/>
        <w:numPr>
          <w:ilvl w:val="0"/>
          <w:numId w:val="98"/>
        </w:numPr>
        <w:spacing w:after="120" w:line="276" w:lineRule="auto"/>
        <w:contextualSpacing/>
        <w:jc w:val="both"/>
        <w:rPr>
          <w:rFonts w:asciiTheme="minorHAnsi" w:hAnsiTheme="minorHAnsi" w:cstheme="minorHAnsi"/>
          <w:sz w:val="22"/>
          <w:szCs w:val="22"/>
        </w:rPr>
      </w:pPr>
      <w:r w:rsidRPr="00743B14">
        <w:rPr>
          <w:rFonts w:asciiTheme="minorHAnsi" w:hAnsiTheme="minorHAnsi" w:cstheme="minorHAnsi"/>
          <w:sz w:val="22"/>
          <w:szCs w:val="22"/>
        </w:rPr>
        <w:t xml:space="preserve">Zamawiający dopuszcza możliwość zmiany umowy w zakresie </w:t>
      </w:r>
      <w:r w:rsidR="00121930" w:rsidRPr="00743B14">
        <w:rPr>
          <w:rFonts w:asciiTheme="minorHAnsi" w:hAnsiTheme="minorHAnsi" w:cstheme="minorHAnsi"/>
          <w:sz w:val="22"/>
          <w:szCs w:val="22"/>
        </w:rPr>
        <w:t>c</w:t>
      </w:r>
      <w:r w:rsidRPr="00743B14">
        <w:rPr>
          <w:rFonts w:asciiTheme="minorHAnsi" w:hAnsiTheme="minorHAnsi" w:cstheme="minorHAnsi"/>
          <w:sz w:val="22"/>
          <w:szCs w:val="22"/>
        </w:rPr>
        <w:t xml:space="preserve">ałkowitego wynagrodzenia, spowodowanej rozpoczęciem wykonywania umowy po dniu </w:t>
      </w:r>
      <w:r w:rsidR="00121930" w:rsidRPr="00743B14">
        <w:rPr>
          <w:rFonts w:asciiTheme="minorHAnsi" w:hAnsiTheme="minorHAnsi" w:cstheme="minorHAnsi"/>
          <w:sz w:val="22"/>
          <w:szCs w:val="22"/>
        </w:rPr>
        <w:t>30 grudnia</w:t>
      </w:r>
      <w:r w:rsidRPr="00743B14">
        <w:rPr>
          <w:rFonts w:asciiTheme="minorHAnsi" w:hAnsiTheme="minorHAnsi" w:cstheme="minorHAnsi"/>
          <w:sz w:val="22"/>
          <w:szCs w:val="22"/>
        </w:rPr>
        <w:t xml:space="preserve"> 202</w:t>
      </w:r>
      <w:r w:rsidR="00121930" w:rsidRPr="00743B14">
        <w:rPr>
          <w:rFonts w:asciiTheme="minorHAnsi" w:hAnsiTheme="minorHAnsi" w:cstheme="minorHAnsi"/>
          <w:sz w:val="22"/>
          <w:szCs w:val="22"/>
        </w:rPr>
        <w:t>5</w:t>
      </w:r>
      <w:r w:rsidRPr="00743B14">
        <w:rPr>
          <w:rFonts w:asciiTheme="minorHAnsi" w:hAnsiTheme="minorHAnsi" w:cstheme="minorHAnsi"/>
          <w:sz w:val="22"/>
          <w:szCs w:val="22"/>
        </w:rPr>
        <w:t xml:space="preserve"> r. W sytuacji, gdy zawarcie umowy nastąpi po dniu </w:t>
      </w:r>
      <w:r w:rsidR="00121930" w:rsidRPr="00743B14">
        <w:rPr>
          <w:rFonts w:asciiTheme="minorHAnsi" w:hAnsiTheme="minorHAnsi" w:cstheme="minorHAnsi"/>
          <w:sz w:val="22"/>
          <w:szCs w:val="22"/>
        </w:rPr>
        <w:t>30 grudnia</w:t>
      </w:r>
      <w:r w:rsidRPr="00743B14">
        <w:rPr>
          <w:rFonts w:asciiTheme="minorHAnsi" w:hAnsiTheme="minorHAnsi" w:cstheme="minorHAnsi"/>
          <w:sz w:val="22"/>
          <w:szCs w:val="22"/>
        </w:rPr>
        <w:t xml:space="preserve"> 202</w:t>
      </w:r>
      <w:r w:rsidR="00121930" w:rsidRPr="00743B14">
        <w:rPr>
          <w:rFonts w:asciiTheme="minorHAnsi" w:hAnsiTheme="minorHAnsi" w:cstheme="minorHAnsi"/>
          <w:sz w:val="22"/>
          <w:szCs w:val="22"/>
        </w:rPr>
        <w:t>5</w:t>
      </w:r>
      <w:r w:rsidRPr="00743B14">
        <w:rPr>
          <w:rFonts w:asciiTheme="minorHAnsi" w:hAnsiTheme="minorHAnsi" w:cstheme="minorHAnsi"/>
          <w:sz w:val="22"/>
          <w:szCs w:val="22"/>
        </w:rPr>
        <w:t xml:space="preserve"> r., wynagrodzenie Wykonawcy, określone przez niego w ofercie za okres podstawowy, zostanie proporcjonalnie pomniejszone i przeliczone na faktyczną liczbę dni pozostałych do wykonania umowy i taka wartość zostanie wpisana do umowy. </w:t>
      </w:r>
    </w:p>
    <w:p w14:paraId="2D68171E" w14:textId="77777777" w:rsidR="00207D69" w:rsidRPr="00743B14" w:rsidRDefault="00207D69" w:rsidP="00207D69">
      <w:pPr>
        <w:pStyle w:val="Akapitzlist"/>
        <w:numPr>
          <w:ilvl w:val="0"/>
          <w:numId w:val="98"/>
        </w:numPr>
        <w:spacing w:after="120" w:line="276" w:lineRule="auto"/>
        <w:contextualSpacing/>
        <w:jc w:val="both"/>
        <w:rPr>
          <w:rFonts w:asciiTheme="minorHAnsi" w:hAnsiTheme="minorHAnsi" w:cstheme="minorHAnsi"/>
          <w:sz w:val="22"/>
          <w:szCs w:val="22"/>
        </w:rPr>
      </w:pPr>
      <w:r w:rsidRPr="00743B14">
        <w:rPr>
          <w:rFonts w:asciiTheme="minorHAnsi" w:hAnsiTheme="minorHAnsi" w:cstheme="minorHAnsi"/>
          <w:sz w:val="22"/>
          <w:szCs w:val="22"/>
        </w:rPr>
        <w:t>Strony przewidują możliwość zmiany podmiotu uczestniczącego w wykonaniu umowy, na którego zasoby Wykonawca powołał się na zasadach określonych w art. 118 ust. 1 ustawy Prawo zamówień publicznych, w celu wykazania spełnienia warunków udziału w postępowaniu, pod warunkiem, że Wykonawca wykaże, że proponowany inny podmiot lub Wykonawca samodzielnie spełnia je w stopniu nie mniejszym, niż podmiot  na którego zasoby Wykonawca powołał się w trakcie postępowania o udzielenie zamówienia oraz że brak jest podstaw wykluczenia tego podmiotu. W tym celu Wykonawca przedstawi oświadczenie, o którym mowa w art. 125 ust. 1 ustawy Prawo zamówień publicznych.</w:t>
      </w:r>
    </w:p>
    <w:p w14:paraId="0D4B977E" w14:textId="77777777" w:rsidR="00207D69" w:rsidRPr="00743B14" w:rsidRDefault="00207D69" w:rsidP="00207D69">
      <w:pPr>
        <w:pStyle w:val="Akapitzlist"/>
        <w:numPr>
          <w:ilvl w:val="0"/>
          <w:numId w:val="98"/>
        </w:numPr>
        <w:spacing w:after="120" w:line="276" w:lineRule="auto"/>
        <w:contextualSpacing/>
        <w:jc w:val="both"/>
        <w:rPr>
          <w:rFonts w:asciiTheme="minorHAnsi" w:hAnsiTheme="minorHAnsi" w:cstheme="minorHAnsi"/>
          <w:sz w:val="22"/>
          <w:szCs w:val="22"/>
        </w:rPr>
      </w:pPr>
      <w:r w:rsidRPr="00743B14">
        <w:rPr>
          <w:rFonts w:asciiTheme="minorHAnsi" w:hAnsiTheme="minorHAnsi" w:cstheme="minorHAnsi"/>
          <w:sz w:val="22"/>
          <w:szCs w:val="22"/>
        </w:rPr>
        <w:t>Zamawiający przewiduje możliwość zmiany wynagrodzenia określonego w § 6 ust. 1 i 2 w przypadku zmiany powszechnie obowiązujących przepisów prawa dotyczących stawki podatku od towarów i usług VAT.</w:t>
      </w:r>
    </w:p>
    <w:p w14:paraId="27FF7C17" w14:textId="417B81E2" w:rsidR="00207D69" w:rsidRPr="00743B14" w:rsidRDefault="00207D69" w:rsidP="00207D69">
      <w:pPr>
        <w:pStyle w:val="Akapitzlist"/>
        <w:numPr>
          <w:ilvl w:val="0"/>
          <w:numId w:val="98"/>
        </w:numPr>
        <w:spacing w:after="120" w:line="276" w:lineRule="auto"/>
        <w:contextualSpacing/>
        <w:jc w:val="both"/>
        <w:rPr>
          <w:rFonts w:asciiTheme="minorHAnsi" w:hAnsiTheme="minorHAnsi" w:cstheme="minorHAnsi"/>
          <w:sz w:val="22"/>
          <w:szCs w:val="22"/>
        </w:rPr>
      </w:pPr>
      <w:r w:rsidRPr="00743B14">
        <w:rPr>
          <w:rFonts w:asciiTheme="minorHAnsi" w:hAnsiTheme="minorHAnsi" w:cstheme="minorHAnsi"/>
          <w:sz w:val="22"/>
          <w:szCs w:val="22"/>
        </w:rPr>
        <w:t>Zamawiający przewiduje możliwość zmniejszenia zakresu świadczonych Usług</w:t>
      </w:r>
      <w:r w:rsidR="002720DC" w:rsidRPr="00743B14">
        <w:rPr>
          <w:rFonts w:asciiTheme="minorHAnsi" w:hAnsiTheme="minorHAnsi" w:cstheme="minorHAnsi"/>
          <w:sz w:val="22"/>
          <w:szCs w:val="22"/>
        </w:rPr>
        <w:t xml:space="preserve"> i zmniejszenie łącznego wynagrodzenia </w:t>
      </w:r>
      <w:r w:rsidRPr="00743B14">
        <w:rPr>
          <w:rFonts w:asciiTheme="minorHAnsi" w:hAnsiTheme="minorHAnsi" w:cstheme="minorHAnsi"/>
          <w:sz w:val="22"/>
          <w:szCs w:val="22"/>
        </w:rPr>
        <w:t xml:space="preserve">, w przypadku: </w:t>
      </w:r>
    </w:p>
    <w:p w14:paraId="0F48447E" w14:textId="77777777" w:rsidR="00207D69" w:rsidRPr="00743B14" w:rsidRDefault="00207D69" w:rsidP="00207D69">
      <w:pPr>
        <w:pStyle w:val="Akapitzlist"/>
        <w:spacing w:line="276" w:lineRule="auto"/>
        <w:jc w:val="both"/>
        <w:rPr>
          <w:rFonts w:asciiTheme="minorHAnsi" w:hAnsiTheme="minorHAnsi" w:cstheme="minorHAnsi"/>
          <w:sz w:val="22"/>
          <w:szCs w:val="22"/>
        </w:rPr>
      </w:pPr>
      <w:r w:rsidRPr="00743B14">
        <w:rPr>
          <w:rFonts w:asciiTheme="minorHAnsi" w:hAnsiTheme="minorHAnsi" w:cstheme="minorHAnsi"/>
          <w:sz w:val="22"/>
          <w:szCs w:val="22"/>
        </w:rPr>
        <w:lastRenderedPageBreak/>
        <w:t xml:space="preserve">1) wystąpienia prac remontowych, inwestycyjnych; </w:t>
      </w:r>
    </w:p>
    <w:p w14:paraId="627849D9" w14:textId="77777777" w:rsidR="00207D69" w:rsidRPr="00743B14" w:rsidRDefault="00207D69" w:rsidP="00207D69">
      <w:pPr>
        <w:pStyle w:val="Akapitzlist"/>
        <w:spacing w:line="276" w:lineRule="auto"/>
        <w:jc w:val="both"/>
        <w:rPr>
          <w:rFonts w:asciiTheme="minorHAnsi" w:hAnsiTheme="minorHAnsi" w:cstheme="minorHAnsi"/>
          <w:sz w:val="22"/>
          <w:szCs w:val="22"/>
        </w:rPr>
      </w:pPr>
      <w:r w:rsidRPr="00743B14">
        <w:rPr>
          <w:rFonts w:asciiTheme="minorHAnsi" w:hAnsiTheme="minorHAnsi" w:cstheme="minorHAnsi"/>
          <w:sz w:val="22"/>
          <w:szCs w:val="22"/>
        </w:rPr>
        <w:t>2) zmian organizacyjnych u Zamawiającego;</w:t>
      </w:r>
    </w:p>
    <w:p w14:paraId="3BB5ECE3" w14:textId="77777777" w:rsidR="00207D69" w:rsidRPr="00743B14" w:rsidRDefault="00207D69" w:rsidP="00207D69">
      <w:pPr>
        <w:pStyle w:val="Akapitzlist"/>
        <w:spacing w:line="276" w:lineRule="auto"/>
        <w:jc w:val="both"/>
        <w:rPr>
          <w:rFonts w:asciiTheme="minorHAnsi" w:hAnsiTheme="minorHAnsi" w:cstheme="minorHAnsi"/>
          <w:sz w:val="22"/>
          <w:szCs w:val="22"/>
        </w:rPr>
      </w:pPr>
      <w:r w:rsidRPr="00743B14">
        <w:rPr>
          <w:rFonts w:asciiTheme="minorHAnsi" w:hAnsiTheme="minorHAnsi" w:cstheme="minorHAnsi"/>
          <w:sz w:val="22"/>
          <w:szCs w:val="22"/>
        </w:rPr>
        <w:t>3) wyłączenia któregokolwiek z obiektów Zamawiającego lub ich części z eksploatacji lub zaprzestania ich użytkowania, z przyczyn niezależnych od Zamawiającego.</w:t>
      </w:r>
    </w:p>
    <w:p w14:paraId="4D4D9F40" w14:textId="5DD59AD3" w:rsidR="00207D69" w:rsidRPr="00743B14" w:rsidRDefault="00207D69" w:rsidP="00207D69">
      <w:pPr>
        <w:pStyle w:val="Akapitzlist"/>
        <w:numPr>
          <w:ilvl w:val="0"/>
          <w:numId w:val="98"/>
        </w:numPr>
        <w:spacing w:after="120" w:line="276" w:lineRule="auto"/>
        <w:contextualSpacing/>
        <w:jc w:val="both"/>
        <w:rPr>
          <w:rFonts w:asciiTheme="minorHAnsi" w:hAnsiTheme="minorHAnsi" w:cstheme="minorHAnsi"/>
          <w:sz w:val="22"/>
          <w:szCs w:val="22"/>
        </w:rPr>
      </w:pPr>
      <w:r w:rsidRPr="00743B14">
        <w:rPr>
          <w:rFonts w:asciiTheme="minorHAnsi" w:hAnsiTheme="minorHAnsi" w:cstheme="minorHAnsi"/>
          <w:sz w:val="22"/>
          <w:szCs w:val="22"/>
        </w:rPr>
        <w:t xml:space="preserve">Zmniejszenie </w:t>
      </w:r>
      <w:r w:rsidR="002720DC" w:rsidRPr="00743B14">
        <w:rPr>
          <w:rFonts w:asciiTheme="minorHAnsi" w:hAnsiTheme="minorHAnsi" w:cstheme="minorHAnsi"/>
          <w:sz w:val="22"/>
          <w:szCs w:val="22"/>
        </w:rPr>
        <w:t>łącznego</w:t>
      </w:r>
      <w:r w:rsidRPr="00743B14">
        <w:rPr>
          <w:rFonts w:asciiTheme="minorHAnsi" w:hAnsiTheme="minorHAnsi" w:cstheme="minorHAnsi"/>
          <w:sz w:val="22"/>
          <w:szCs w:val="22"/>
        </w:rPr>
        <w:t xml:space="preserve">, w przypadku zaistnienia okoliczności, o których mowa w ust. 6, nastąpi proporcjonalnie, w oparciu o ceny podane w ofercie, lecz w wysokości nie większej niż </w:t>
      </w:r>
      <w:r w:rsidR="002720DC" w:rsidRPr="00743B14">
        <w:rPr>
          <w:rFonts w:asciiTheme="minorHAnsi" w:hAnsiTheme="minorHAnsi" w:cstheme="minorHAnsi"/>
          <w:sz w:val="22"/>
          <w:szCs w:val="22"/>
        </w:rPr>
        <w:t>2</w:t>
      </w:r>
      <w:r w:rsidRPr="00743B14">
        <w:rPr>
          <w:rFonts w:asciiTheme="minorHAnsi" w:hAnsiTheme="minorHAnsi" w:cstheme="minorHAnsi"/>
          <w:sz w:val="22"/>
          <w:szCs w:val="22"/>
        </w:rPr>
        <w:t>0% Całkowitego wynagrodzenia netto.</w:t>
      </w:r>
    </w:p>
    <w:p w14:paraId="35E32B79" w14:textId="77777777" w:rsidR="00207D69" w:rsidRPr="00743B14" w:rsidRDefault="00207D69" w:rsidP="00207D69">
      <w:pPr>
        <w:pStyle w:val="Akapitzlist"/>
        <w:numPr>
          <w:ilvl w:val="0"/>
          <w:numId w:val="98"/>
        </w:numPr>
        <w:spacing w:after="120" w:line="276" w:lineRule="auto"/>
        <w:contextualSpacing/>
        <w:jc w:val="both"/>
        <w:rPr>
          <w:rFonts w:asciiTheme="minorHAnsi" w:hAnsiTheme="minorHAnsi" w:cstheme="minorHAnsi"/>
          <w:sz w:val="22"/>
          <w:szCs w:val="22"/>
        </w:rPr>
      </w:pPr>
      <w:r w:rsidRPr="00743B14">
        <w:rPr>
          <w:rFonts w:asciiTheme="minorHAnsi" w:hAnsiTheme="minorHAnsi" w:cstheme="minorHAnsi"/>
          <w:sz w:val="22"/>
          <w:szCs w:val="22"/>
        </w:rPr>
        <w:t>Zamawiający poinformuje Wykonawcę o wystąpieniu okoliczności, o których mowa w ust. 6, z co najmniej 7 dniowym wyprzedzeniem.</w:t>
      </w:r>
    </w:p>
    <w:p w14:paraId="670796E6" w14:textId="77777777" w:rsidR="00207D69" w:rsidRPr="00743B14" w:rsidRDefault="00207D69" w:rsidP="00207D69">
      <w:pPr>
        <w:pStyle w:val="Akapitzlist"/>
        <w:numPr>
          <w:ilvl w:val="0"/>
          <w:numId w:val="98"/>
        </w:numPr>
        <w:spacing w:after="120" w:line="276" w:lineRule="auto"/>
        <w:contextualSpacing/>
        <w:jc w:val="both"/>
        <w:rPr>
          <w:rFonts w:asciiTheme="minorHAnsi" w:hAnsiTheme="minorHAnsi" w:cstheme="minorHAnsi"/>
          <w:sz w:val="22"/>
          <w:szCs w:val="22"/>
        </w:rPr>
      </w:pPr>
      <w:r w:rsidRPr="00743B14">
        <w:rPr>
          <w:rFonts w:asciiTheme="minorHAnsi" w:hAnsiTheme="minorHAnsi" w:cstheme="minorHAnsi"/>
          <w:sz w:val="22"/>
          <w:szCs w:val="22"/>
        </w:rPr>
        <w:t>Warunkiem dokonania zmian, o których mowa w ust. 3-6, jest złożenie wniosku przez Stronę inicjującą zmianę, zawierającego:</w:t>
      </w:r>
    </w:p>
    <w:p w14:paraId="2934DC82" w14:textId="77777777" w:rsidR="00207D69" w:rsidRPr="00743B14" w:rsidRDefault="00207D69" w:rsidP="00207D69">
      <w:pPr>
        <w:pStyle w:val="Akapitzlist"/>
        <w:numPr>
          <w:ilvl w:val="0"/>
          <w:numId w:val="99"/>
        </w:numPr>
        <w:spacing w:after="120" w:line="276" w:lineRule="auto"/>
        <w:contextualSpacing/>
        <w:jc w:val="both"/>
        <w:rPr>
          <w:rFonts w:asciiTheme="minorHAnsi" w:hAnsiTheme="minorHAnsi" w:cstheme="minorHAnsi"/>
          <w:sz w:val="22"/>
          <w:szCs w:val="22"/>
        </w:rPr>
      </w:pPr>
      <w:r w:rsidRPr="00743B14">
        <w:rPr>
          <w:rFonts w:asciiTheme="minorHAnsi" w:hAnsiTheme="minorHAnsi" w:cstheme="minorHAnsi"/>
          <w:sz w:val="22"/>
          <w:szCs w:val="22"/>
        </w:rPr>
        <w:t xml:space="preserve"> opis propozycji zmiany;</w:t>
      </w:r>
    </w:p>
    <w:p w14:paraId="6BFC30BB" w14:textId="77777777" w:rsidR="00207D69" w:rsidRPr="00743B14" w:rsidRDefault="00207D69" w:rsidP="00207D69">
      <w:pPr>
        <w:pStyle w:val="Akapitzlist"/>
        <w:numPr>
          <w:ilvl w:val="0"/>
          <w:numId w:val="99"/>
        </w:numPr>
        <w:spacing w:after="120" w:line="276" w:lineRule="auto"/>
        <w:contextualSpacing/>
        <w:jc w:val="both"/>
        <w:rPr>
          <w:rFonts w:asciiTheme="minorHAnsi" w:hAnsiTheme="minorHAnsi" w:cstheme="minorHAnsi"/>
          <w:sz w:val="22"/>
          <w:szCs w:val="22"/>
        </w:rPr>
      </w:pPr>
      <w:r w:rsidRPr="00743B14">
        <w:rPr>
          <w:rFonts w:asciiTheme="minorHAnsi" w:hAnsiTheme="minorHAnsi" w:cstheme="minorHAnsi"/>
          <w:sz w:val="22"/>
          <w:szCs w:val="22"/>
        </w:rPr>
        <w:t xml:space="preserve"> uzasadnienie zmiany;</w:t>
      </w:r>
    </w:p>
    <w:p w14:paraId="44E6570A" w14:textId="77777777" w:rsidR="00207D69" w:rsidRPr="00743B14" w:rsidRDefault="00207D69" w:rsidP="00207D69">
      <w:pPr>
        <w:pStyle w:val="Akapitzlist"/>
        <w:numPr>
          <w:ilvl w:val="0"/>
          <w:numId w:val="99"/>
        </w:numPr>
        <w:spacing w:after="120" w:line="276" w:lineRule="auto"/>
        <w:contextualSpacing/>
        <w:jc w:val="both"/>
        <w:rPr>
          <w:rFonts w:asciiTheme="minorHAnsi" w:hAnsiTheme="minorHAnsi" w:cstheme="minorHAnsi"/>
          <w:sz w:val="22"/>
          <w:szCs w:val="22"/>
        </w:rPr>
      </w:pPr>
      <w:r w:rsidRPr="00743B14">
        <w:rPr>
          <w:rFonts w:asciiTheme="minorHAnsi" w:hAnsiTheme="minorHAnsi" w:cstheme="minorHAnsi"/>
          <w:sz w:val="22"/>
          <w:szCs w:val="22"/>
        </w:rPr>
        <w:t xml:space="preserve"> powołanie się na zmianę przepisów prawa, w sytuacji, gdy zmiana wynika ze zmiany przepisów prawa;</w:t>
      </w:r>
    </w:p>
    <w:p w14:paraId="53A6040E" w14:textId="77777777" w:rsidR="00207D69" w:rsidRPr="00743B14" w:rsidRDefault="00207D69" w:rsidP="00207D69">
      <w:pPr>
        <w:pStyle w:val="Akapitzlist"/>
        <w:numPr>
          <w:ilvl w:val="0"/>
          <w:numId w:val="99"/>
        </w:numPr>
        <w:spacing w:after="120" w:line="276" w:lineRule="auto"/>
        <w:contextualSpacing/>
        <w:jc w:val="both"/>
        <w:rPr>
          <w:rFonts w:asciiTheme="minorHAnsi" w:hAnsiTheme="minorHAnsi" w:cstheme="minorHAnsi"/>
          <w:sz w:val="22"/>
          <w:szCs w:val="22"/>
        </w:rPr>
      </w:pPr>
      <w:r w:rsidRPr="00743B14">
        <w:rPr>
          <w:rFonts w:asciiTheme="minorHAnsi" w:hAnsiTheme="minorHAnsi" w:cstheme="minorHAnsi"/>
          <w:sz w:val="22"/>
          <w:szCs w:val="22"/>
        </w:rPr>
        <w:t xml:space="preserve"> obliczenie kosztów zmiany, zgodnie z zasadami zawartymi w umowie, jeżeli zmiana będzie miała wpływ na wynagrodzenie Wykonawcy;</w:t>
      </w:r>
    </w:p>
    <w:p w14:paraId="22F67CBB" w14:textId="77777777" w:rsidR="00207D69" w:rsidRPr="00743B14" w:rsidRDefault="00207D69" w:rsidP="00207D69">
      <w:pPr>
        <w:pStyle w:val="Akapitzlist"/>
        <w:numPr>
          <w:ilvl w:val="0"/>
          <w:numId w:val="99"/>
        </w:numPr>
        <w:spacing w:after="120" w:line="276" w:lineRule="auto"/>
        <w:contextualSpacing/>
        <w:jc w:val="both"/>
        <w:rPr>
          <w:rFonts w:asciiTheme="minorHAnsi" w:hAnsiTheme="minorHAnsi" w:cstheme="minorHAnsi"/>
          <w:sz w:val="22"/>
          <w:szCs w:val="22"/>
        </w:rPr>
      </w:pPr>
      <w:r w:rsidRPr="00743B14">
        <w:rPr>
          <w:rFonts w:asciiTheme="minorHAnsi" w:hAnsiTheme="minorHAnsi" w:cstheme="minorHAnsi"/>
          <w:sz w:val="22"/>
          <w:szCs w:val="22"/>
        </w:rPr>
        <w:t xml:space="preserve"> wykazanie, złożenie dowodów i wyliczeń, obrazujących wpływ zmiany lub zmian na koszty wykonania zamówienia przez Wykonawcę, gdy taki wpływ istnieje.</w:t>
      </w:r>
    </w:p>
    <w:p w14:paraId="651BDE22" w14:textId="77777777" w:rsidR="00207D69" w:rsidRPr="00743B14" w:rsidRDefault="00207D69" w:rsidP="00207D69">
      <w:pPr>
        <w:pStyle w:val="Akapitzlist"/>
        <w:numPr>
          <w:ilvl w:val="0"/>
          <w:numId w:val="98"/>
        </w:numPr>
        <w:spacing w:after="120" w:line="276" w:lineRule="auto"/>
        <w:contextualSpacing/>
        <w:jc w:val="both"/>
        <w:rPr>
          <w:rFonts w:asciiTheme="minorHAnsi" w:hAnsiTheme="minorHAnsi" w:cstheme="minorHAnsi"/>
          <w:sz w:val="22"/>
          <w:szCs w:val="22"/>
        </w:rPr>
      </w:pPr>
      <w:r w:rsidRPr="00743B14">
        <w:rPr>
          <w:rFonts w:asciiTheme="minorHAnsi" w:hAnsiTheme="minorHAnsi" w:cstheme="minorHAnsi"/>
          <w:sz w:val="22"/>
          <w:szCs w:val="22"/>
        </w:rPr>
        <w:t>Wykonawca jest zobowiązany niezwłocznie, nie później niż w terminie 7 dni, do pisemnego zawiadomienia Zamawiającego o:</w:t>
      </w:r>
    </w:p>
    <w:p w14:paraId="7925B423" w14:textId="77777777" w:rsidR="00207D69" w:rsidRPr="00743B14" w:rsidRDefault="00207D69" w:rsidP="00207D69">
      <w:pPr>
        <w:pStyle w:val="Akapitzlist"/>
        <w:numPr>
          <w:ilvl w:val="0"/>
          <w:numId w:val="100"/>
        </w:numPr>
        <w:spacing w:after="120" w:line="276" w:lineRule="auto"/>
        <w:contextualSpacing/>
        <w:jc w:val="both"/>
        <w:rPr>
          <w:rFonts w:asciiTheme="minorHAnsi" w:hAnsiTheme="minorHAnsi" w:cstheme="minorHAnsi"/>
          <w:sz w:val="22"/>
          <w:szCs w:val="22"/>
        </w:rPr>
      </w:pPr>
      <w:r w:rsidRPr="00743B14">
        <w:rPr>
          <w:rFonts w:asciiTheme="minorHAnsi" w:hAnsiTheme="minorHAnsi" w:cstheme="minorHAnsi"/>
          <w:sz w:val="22"/>
          <w:szCs w:val="22"/>
        </w:rPr>
        <w:t xml:space="preserve"> zmianie siedziby lub nazwy Wykonawcy;</w:t>
      </w:r>
    </w:p>
    <w:p w14:paraId="367C913C" w14:textId="77777777" w:rsidR="00207D69" w:rsidRPr="00743B14" w:rsidRDefault="00207D69" w:rsidP="00207D69">
      <w:pPr>
        <w:pStyle w:val="Akapitzlist"/>
        <w:numPr>
          <w:ilvl w:val="0"/>
          <w:numId w:val="100"/>
        </w:numPr>
        <w:spacing w:after="120" w:line="276" w:lineRule="auto"/>
        <w:contextualSpacing/>
        <w:jc w:val="both"/>
        <w:rPr>
          <w:rFonts w:asciiTheme="minorHAnsi" w:hAnsiTheme="minorHAnsi" w:cstheme="minorHAnsi"/>
          <w:sz w:val="22"/>
          <w:szCs w:val="22"/>
        </w:rPr>
      </w:pPr>
      <w:r w:rsidRPr="00743B14">
        <w:rPr>
          <w:rFonts w:asciiTheme="minorHAnsi" w:hAnsiTheme="minorHAnsi" w:cstheme="minorHAnsi"/>
          <w:sz w:val="22"/>
          <w:szCs w:val="22"/>
        </w:rPr>
        <w:t xml:space="preserve"> zmianie osób reprezentujących Wykonawcę;</w:t>
      </w:r>
    </w:p>
    <w:p w14:paraId="63DC81A3" w14:textId="77777777" w:rsidR="00207D69" w:rsidRPr="00743B14" w:rsidRDefault="00207D69" w:rsidP="00207D69">
      <w:pPr>
        <w:pStyle w:val="Akapitzlist"/>
        <w:numPr>
          <w:ilvl w:val="0"/>
          <w:numId w:val="100"/>
        </w:numPr>
        <w:spacing w:after="120" w:line="276" w:lineRule="auto"/>
        <w:contextualSpacing/>
        <w:jc w:val="both"/>
        <w:rPr>
          <w:rFonts w:asciiTheme="minorHAnsi" w:hAnsiTheme="minorHAnsi" w:cstheme="minorHAnsi"/>
          <w:sz w:val="22"/>
          <w:szCs w:val="22"/>
        </w:rPr>
      </w:pPr>
      <w:r w:rsidRPr="00743B14">
        <w:rPr>
          <w:rFonts w:asciiTheme="minorHAnsi" w:hAnsiTheme="minorHAnsi" w:cstheme="minorHAnsi"/>
          <w:sz w:val="22"/>
          <w:szCs w:val="22"/>
        </w:rPr>
        <w:t xml:space="preserve"> ogłoszeniu upadłości Wykonawcy;</w:t>
      </w:r>
    </w:p>
    <w:p w14:paraId="1D663810" w14:textId="77777777" w:rsidR="00207D69" w:rsidRPr="00743B14" w:rsidRDefault="00207D69" w:rsidP="00207D69">
      <w:pPr>
        <w:pStyle w:val="Akapitzlist"/>
        <w:numPr>
          <w:ilvl w:val="0"/>
          <w:numId w:val="100"/>
        </w:numPr>
        <w:spacing w:after="120" w:line="276" w:lineRule="auto"/>
        <w:contextualSpacing/>
        <w:jc w:val="both"/>
        <w:rPr>
          <w:rFonts w:asciiTheme="minorHAnsi" w:hAnsiTheme="minorHAnsi" w:cstheme="minorHAnsi"/>
          <w:sz w:val="22"/>
          <w:szCs w:val="22"/>
        </w:rPr>
      </w:pPr>
      <w:r w:rsidRPr="00743B14">
        <w:rPr>
          <w:rFonts w:asciiTheme="minorHAnsi" w:hAnsiTheme="minorHAnsi" w:cstheme="minorHAnsi"/>
          <w:sz w:val="22"/>
          <w:szCs w:val="22"/>
        </w:rPr>
        <w:t xml:space="preserve"> rozpoczęciu likwidacji Wykonawcy.</w:t>
      </w:r>
    </w:p>
    <w:p w14:paraId="75817C3A" w14:textId="77777777" w:rsidR="00207D69" w:rsidRPr="00743B14" w:rsidRDefault="00207D69" w:rsidP="00207D69">
      <w:pPr>
        <w:pStyle w:val="Akapitzlist"/>
        <w:numPr>
          <w:ilvl w:val="0"/>
          <w:numId w:val="98"/>
        </w:numPr>
        <w:spacing w:after="120" w:line="276" w:lineRule="auto"/>
        <w:contextualSpacing/>
        <w:jc w:val="both"/>
        <w:rPr>
          <w:rFonts w:asciiTheme="minorHAnsi" w:hAnsiTheme="minorHAnsi" w:cstheme="minorHAnsi"/>
          <w:sz w:val="22"/>
          <w:szCs w:val="22"/>
        </w:rPr>
      </w:pPr>
      <w:r w:rsidRPr="00743B14">
        <w:rPr>
          <w:rFonts w:asciiTheme="minorHAnsi" w:hAnsiTheme="minorHAnsi" w:cstheme="minorHAnsi"/>
          <w:sz w:val="22"/>
          <w:szCs w:val="22"/>
        </w:rPr>
        <w:t xml:space="preserve">W przypadku niepowiadomienia Zamawiającego przez Wykonawcę o zmianie danych zawartych w umowie wszelką korespondencję wysłaną przez Zamawiającego zgodnie z posiadanymi przez niego danymi, uznaje się za doręczoną. </w:t>
      </w:r>
    </w:p>
    <w:p w14:paraId="0387A2AD" w14:textId="77777777" w:rsidR="00207D69" w:rsidRPr="00743B14" w:rsidRDefault="00207D69" w:rsidP="00207D69">
      <w:pPr>
        <w:pStyle w:val="Akapitzlist"/>
        <w:numPr>
          <w:ilvl w:val="0"/>
          <w:numId w:val="98"/>
        </w:numPr>
        <w:spacing w:after="120" w:line="276" w:lineRule="auto"/>
        <w:contextualSpacing/>
        <w:jc w:val="both"/>
        <w:rPr>
          <w:rFonts w:asciiTheme="minorHAnsi" w:hAnsiTheme="minorHAnsi" w:cstheme="minorHAnsi"/>
          <w:sz w:val="22"/>
          <w:szCs w:val="22"/>
        </w:rPr>
      </w:pPr>
      <w:r w:rsidRPr="00743B14">
        <w:rPr>
          <w:rFonts w:asciiTheme="minorHAnsi" w:hAnsiTheme="minorHAnsi" w:cstheme="minorHAnsi"/>
          <w:sz w:val="22"/>
          <w:szCs w:val="22"/>
        </w:rPr>
        <w:t>Zamawiający dopuszcza możliwość zmiany umowy w stosunku do treści oferty Wykonawcy, na podstawie, której dokonano wyboru Wykonawcy, między innymi zakresu umowy, określonego w § 1 ust. 1 lub czasu świadczenia usług, określonego w § 2, w przypadku działania siły wyższej, epidemii lub pandemii, stanu zagrożenia epidemicznego oraz związanego z nim zaburzenia obrotu gospodarczego, którego skutkom nie można było zapobiec, uniemożliwiającego wykonanie umowy zgodnie z jej postanowieniami.</w:t>
      </w:r>
    </w:p>
    <w:p w14:paraId="05788604" w14:textId="77777777" w:rsidR="00207D69" w:rsidRPr="00743B14" w:rsidRDefault="00207D69" w:rsidP="00207D69">
      <w:pPr>
        <w:pStyle w:val="Akapitzlist"/>
        <w:numPr>
          <w:ilvl w:val="0"/>
          <w:numId w:val="98"/>
        </w:numPr>
        <w:spacing w:after="120" w:line="276" w:lineRule="auto"/>
        <w:contextualSpacing/>
        <w:jc w:val="both"/>
        <w:rPr>
          <w:rFonts w:asciiTheme="minorHAnsi" w:hAnsiTheme="minorHAnsi" w:cstheme="minorHAnsi"/>
          <w:sz w:val="22"/>
          <w:szCs w:val="22"/>
        </w:rPr>
      </w:pPr>
      <w:r w:rsidRPr="00743B14">
        <w:rPr>
          <w:rFonts w:asciiTheme="minorHAnsi" w:hAnsiTheme="minorHAnsi" w:cstheme="minorHAnsi"/>
          <w:sz w:val="22"/>
          <w:szCs w:val="22"/>
        </w:rPr>
        <w:t>Zdarzenie skutkujące wystąpieniem siły wyższej nie może być zawinione przez żadną ze Stron.</w:t>
      </w:r>
    </w:p>
    <w:p w14:paraId="7BB9FFA5" w14:textId="77777777" w:rsidR="00207D69" w:rsidRPr="00743B14" w:rsidRDefault="00207D69" w:rsidP="00207D69">
      <w:pPr>
        <w:pStyle w:val="Akapitzlist"/>
        <w:numPr>
          <w:ilvl w:val="0"/>
          <w:numId w:val="98"/>
        </w:numPr>
        <w:spacing w:after="120" w:line="276" w:lineRule="auto"/>
        <w:contextualSpacing/>
        <w:jc w:val="both"/>
        <w:rPr>
          <w:rFonts w:asciiTheme="minorHAnsi" w:hAnsiTheme="minorHAnsi" w:cstheme="minorHAnsi"/>
          <w:sz w:val="22"/>
          <w:szCs w:val="22"/>
        </w:rPr>
      </w:pPr>
      <w:r w:rsidRPr="00743B14">
        <w:rPr>
          <w:rFonts w:asciiTheme="minorHAnsi" w:hAnsiTheme="minorHAnsi" w:cstheme="minorHAnsi"/>
          <w:sz w:val="22"/>
          <w:szCs w:val="22"/>
        </w:rPr>
        <w:t xml:space="preserve">Wykonawca dotknięty zdarzeniem, o którym mowa w ust. 12, którego działanie miało wpływ na wykonywanie umowy, jest zobowiązany do pisemnego poinformowania o tym Zamawiającego niezwłocznie, nie później niż w terminie 7 dni od momentu zaistnienia tego zdarzenia. Ciężar dowodu niewykonania zobowiązania z powodu zdarzenia, o którym mowa w ust. 12, obciąża Wykonawcę powołującego się na negatywne skutki tego zdarzenia. W przypadku niespełnienia wymagań określonych w zdaniach poprzedzających, nie będzie możliwe, aby poszkodowany Wykonawca powoływał się na tego typu zdarzenia wnosząc o zmianę umowy. </w:t>
      </w:r>
    </w:p>
    <w:p w14:paraId="1E871B97" w14:textId="77777777" w:rsidR="00207D69" w:rsidRPr="00743B14" w:rsidRDefault="00207D69" w:rsidP="00207D69">
      <w:pPr>
        <w:pStyle w:val="Akapitzlist"/>
        <w:spacing w:line="276" w:lineRule="auto"/>
        <w:ind w:left="720"/>
        <w:rPr>
          <w:rFonts w:ascii="Calibri" w:hAnsi="Calibri" w:cs="Calibri"/>
          <w:b/>
          <w:sz w:val="22"/>
          <w:szCs w:val="22"/>
        </w:rPr>
      </w:pPr>
    </w:p>
    <w:p w14:paraId="3A9A43D2" w14:textId="77777777" w:rsidR="000A43F6" w:rsidRPr="00743B14" w:rsidRDefault="000A43F6">
      <w:pPr>
        <w:rPr>
          <w:rFonts w:ascii="Calibri" w:hAnsi="Calibri" w:cs="Calibri"/>
          <w:b/>
          <w:sz w:val="22"/>
          <w:szCs w:val="22"/>
          <w:lang w:val="x-none"/>
        </w:rPr>
      </w:pPr>
      <w:r w:rsidRPr="00743B14">
        <w:rPr>
          <w:rFonts w:ascii="Calibri" w:hAnsi="Calibri" w:cs="Calibri"/>
          <w:b/>
          <w:sz w:val="22"/>
          <w:szCs w:val="22"/>
        </w:rPr>
        <w:br w:type="page"/>
      </w:r>
    </w:p>
    <w:p w14:paraId="01023C41" w14:textId="3E115943" w:rsidR="00207D69" w:rsidRPr="00743B14" w:rsidRDefault="00207D69" w:rsidP="00207D69">
      <w:pPr>
        <w:pStyle w:val="Akapitzlist"/>
        <w:spacing w:line="276" w:lineRule="auto"/>
        <w:ind w:left="720"/>
        <w:jc w:val="center"/>
        <w:rPr>
          <w:rFonts w:ascii="Calibri" w:hAnsi="Calibri" w:cs="Calibri"/>
          <w:b/>
          <w:sz w:val="22"/>
          <w:szCs w:val="22"/>
        </w:rPr>
      </w:pPr>
      <w:r w:rsidRPr="00743B14">
        <w:rPr>
          <w:rFonts w:ascii="Calibri" w:hAnsi="Calibri" w:cs="Calibri"/>
          <w:b/>
          <w:sz w:val="22"/>
          <w:szCs w:val="22"/>
        </w:rPr>
        <w:lastRenderedPageBreak/>
        <w:t>§ 18</w:t>
      </w:r>
    </w:p>
    <w:p w14:paraId="6D177550" w14:textId="77777777" w:rsidR="00916DCF" w:rsidRPr="00743B14" w:rsidRDefault="00916DCF" w:rsidP="00916DCF">
      <w:pPr>
        <w:spacing w:line="276" w:lineRule="auto"/>
        <w:jc w:val="center"/>
        <w:rPr>
          <w:rFonts w:ascii="Calibri" w:eastAsia="Calibri" w:hAnsi="Calibri" w:cs="Calibri"/>
          <w:b/>
          <w:sz w:val="22"/>
          <w:szCs w:val="22"/>
        </w:rPr>
      </w:pPr>
      <w:r w:rsidRPr="00743B14">
        <w:rPr>
          <w:rFonts w:ascii="Calibri" w:eastAsia="Calibri" w:hAnsi="Calibri" w:cs="Calibri"/>
          <w:b/>
          <w:sz w:val="22"/>
          <w:szCs w:val="22"/>
        </w:rPr>
        <w:t>Rozwiązanie Umowy</w:t>
      </w:r>
    </w:p>
    <w:p w14:paraId="37FC69F6" w14:textId="761E8BD4" w:rsidR="00916DCF" w:rsidRPr="00743B14" w:rsidRDefault="00916DCF" w:rsidP="00916DCF">
      <w:pPr>
        <w:numPr>
          <w:ilvl w:val="0"/>
          <w:numId w:val="70"/>
        </w:numPr>
        <w:spacing w:line="276" w:lineRule="auto"/>
        <w:ind w:left="426" w:hanging="426"/>
        <w:jc w:val="both"/>
        <w:rPr>
          <w:rFonts w:ascii="Calibri" w:eastAsia="Calibri" w:hAnsi="Calibri" w:cs="Calibri"/>
          <w:sz w:val="22"/>
          <w:szCs w:val="22"/>
        </w:rPr>
      </w:pPr>
      <w:r w:rsidRPr="00743B14">
        <w:rPr>
          <w:rFonts w:ascii="Calibri" w:eastAsia="Calibri" w:hAnsi="Calibri" w:cs="Calibri"/>
          <w:sz w:val="22"/>
          <w:szCs w:val="22"/>
        </w:rPr>
        <w:t>Zamawiający może rozwiązać umowę ze skutkiem natychmiastowym w razie utraty przez Wykonawcę uprawnień do prowadzenia działalności gospodarczej w zakresie ochrony osób i mienia.</w:t>
      </w:r>
    </w:p>
    <w:p w14:paraId="6979CB6C" w14:textId="77777777" w:rsidR="00916DCF" w:rsidRPr="00743B14" w:rsidRDefault="00916DCF" w:rsidP="00916DCF">
      <w:pPr>
        <w:numPr>
          <w:ilvl w:val="0"/>
          <w:numId w:val="70"/>
        </w:numPr>
        <w:spacing w:line="276" w:lineRule="auto"/>
        <w:ind w:left="426" w:hanging="426"/>
        <w:jc w:val="both"/>
        <w:rPr>
          <w:rFonts w:ascii="Calibri" w:eastAsia="Calibri" w:hAnsi="Calibri" w:cs="Calibri"/>
          <w:sz w:val="22"/>
          <w:szCs w:val="22"/>
        </w:rPr>
      </w:pPr>
      <w:r w:rsidRPr="00743B14">
        <w:rPr>
          <w:rFonts w:ascii="Calibri" w:eastAsia="Calibri" w:hAnsi="Calibri" w:cs="Calibri"/>
          <w:sz w:val="22"/>
          <w:szCs w:val="22"/>
        </w:rPr>
        <w:t>Niezależnie od postanowień wskazanych w ust. 1 Zamawiający może wypowiedzieć Umowę ze skutkiem na dzień złożenia oświadczenia o wypowiedzeniu w przypadku istotnego naruszenia przez drugą Stronę postanowień Umowy.</w:t>
      </w:r>
    </w:p>
    <w:p w14:paraId="007DCBE6" w14:textId="77777777" w:rsidR="00916DCF" w:rsidRPr="00743B14" w:rsidRDefault="00916DCF" w:rsidP="00916DCF">
      <w:pPr>
        <w:numPr>
          <w:ilvl w:val="0"/>
          <w:numId w:val="70"/>
        </w:numPr>
        <w:spacing w:line="276" w:lineRule="auto"/>
        <w:ind w:left="426" w:hanging="426"/>
        <w:jc w:val="both"/>
        <w:rPr>
          <w:rFonts w:ascii="Calibri" w:eastAsia="Calibri" w:hAnsi="Calibri" w:cs="Calibri"/>
          <w:sz w:val="22"/>
          <w:szCs w:val="22"/>
        </w:rPr>
      </w:pPr>
      <w:r w:rsidRPr="00743B14">
        <w:rPr>
          <w:rFonts w:ascii="Calibri" w:eastAsia="Calibri" w:hAnsi="Calibri" w:cs="Calibri"/>
          <w:sz w:val="22"/>
          <w:szCs w:val="22"/>
        </w:rPr>
        <w:t>Do istotnych naruszeń postanowień Umowy przez Wykonawcę zalicza się w szczególności:</w:t>
      </w:r>
    </w:p>
    <w:p w14:paraId="7503EBFA" w14:textId="77777777" w:rsidR="00916DCF" w:rsidRPr="00743B14" w:rsidRDefault="00916DCF" w:rsidP="00916DCF">
      <w:pPr>
        <w:numPr>
          <w:ilvl w:val="0"/>
          <w:numId w:val="71"/>
        </w:numPr>
        <w:spacing w:line="276" w:lineRule="auto"/>
        <w:ind w:left="851" w:hanging="567"/>
        <w:jc w:val="both"/>
        <w:rPr>
          <w:rFonts w:ascii="Calibri" w:eastAsia="Calibri" w:hAnsi="Calibri" w:cs="Calibri"/>
          <w:sz w:val="22"/>
          <w:szCs w:val="22"/>
        </w:rPr>
      </w:pPr>
      <w:r w:rsidRPr="00743B14">
        <w:rPr>
          <w:rFonts w:ascii="Calibri" w:eastAsia="Calibri" w:hAnsi="Calibri" w:cs="Calibri"/>
          <w:sz w:val="22"/>
          <w:szCs w:val="22"/>
        </w:rPr>
        <w:t>wykonywanie zadań przez osoby niespełniające wymagań kwalifikacyjnych pracowników ochrony zgodnie z obowiązującymi przepisami;</w:t>
      </w:r>
    </w:p>
    <w:p w14:paraId="3280C338" w14:textId="77777777" w:rsidR="00916DCF" w:rsidRPr="00743B14" w:rsidRDefault="00916DCF" w:rsidP="00916DCF">
      <w:pPr>
        <w:numPr>
          <w:ilvl w:val="0"/>
          <w:numId w:val="71"/>
        </w:numPr>
        <w:spacing w:line="276" w:lineRule="auto"/>
        <w:ind w:left="851" w:hanging="567"/>
        <w:jc w:val="both"/>
        <w:rPr>
          <w:rFonts w:ascii="Calibri" w:eastAsia="Calibri" w:hAnsi="Calibri" w:cs="Calibri"/>
          <w:sz w:val="22"/>
          <w:szCs w:val="22"/>
        </w:rPr>
      </w:pPr>
      <w:r w:rsidRPr="00743B14">
        <w:rPr>
          <w:rFonts w:ascii="Calibri" w:eastAsia="Calibri" w:hAnsi="Calibri" w:cs="Calibri"/>
          <w:sz w:val="22"/>
          <w:szCs w:val="22"/>
        </w:rPr>
        <w:t>co najmniej dwukrotne nieobsadzenie lub niezgodna z wymaganiami Zamawiającego obsada posterunku;</w:t>
      </w:r>
    </w:p>
    <w:p w14:paraId="10CE01DB" w14:textId="77777777" w:rsidR="00916DCF" w:rsidRPr="00743B14" w:rsidRDefault="00916DCF" w:rsidP="00916DCF">
      <w:pPr>
        <w:numPr>
          <w:ilvl w:val="0"/>
          <w:numId w:val="71"/>
        </w:numPr>
        <w:spacing w:line="276" w:lineRule="auto"/>
        <w:ind w:left="851" w:hanging="567"/>
        <w:jc w:val="both"/>
        <w:rPr>
          <w:rFonts w:ascii="Calibri" w:eastAsia="Calibri" w:hAnsi="Calibri" w:cs="Calibri"/>
          <w:sz w:val="22"/>
          <w:szCs w:val="22"/>
        </w:rPr>
      </w:pPr>
      <w:r w:rsidRPr="00743B14">
        <w:rPr>
          <w:rFonts w:ascii="Calibri" w:eastAsia="Calibri" w:hAnsi="Calibri" w:cs="Calibri"/>
          <w:sz w:val="22"/>
          <w:szCs w:val="22"/>
        </w:rPr>
        <w:t>wyrządzenie szkody wskutek nienależytego wykonania Umowy.</w:t>
      </w:r>
    </w:p>
    <w:p w14:paraId="4A29DF1D" w14:textId="616A7914" w:rsidR="00916DCF" w:rsidRPr="00743B14" w:rsidRDefault="00916DCF" w:rsidP="00916DCF">
      <w:pPr>
        <w:numPr>
          <w:ilvl w:val="0"/>
          <w:numId w:val="70"/>
        </w:numPr>
        <w:spacing w:line="276" w:lineRule="auto"/>
        <w:ind w:left="426" w:hanging="426"/>
        <w:jc w:val="both"/>
        <w:rPr>
          <w:rFonts w:ascii="Calibri" w:eastAsia="Calibri" w:hAnsi="Calibri" w:cs="Calibri"/>
          <w:sz w:val="22"/>
          <w:szCs w:val="22"/>
        </w:rPr>
      </w:pPr>
      <w:r w:rsidRPr="00743B14">
        <w:rPr>
          <w:rFonts w:ascii="Calibri" w:eastAsia="Calibri" w:hAnsi="Calibri" w:cs="Calibri"/>
          <w:sz w:val="22"/>
          <w:szCs w:val="22"/>
        </w:rPr>
        <w:t>Wypowiedzenie lub rozwiązanie umowy nie wyłącza uprawnień Zamawiającego do dochodzenia odszkodowania na zasadach wynikających z obowiązujących przepisów oraz niniejszej umowy.</w:t>
      </w:r>
    </w:p>
    <w:p w14:paraId="2C2AD785" w14:textId="6042C7B2" w:rsidR="00D17235" w:rsidRPr="00743B14" w:rsidRDefault="00D17235" w:rsidP="00916DCF">
      <w:pPr>
        <w:numPr>
          <w:ilvl w:val="0"/>
          <w:numId w:val="70"/>
        </w:numPr>
        <w:spacing w:line="276" w:lineRule="auto"/>
        <w:ind w:left="426" w:hanging="426"/>
        <w:jc w:val="both"/>
        <w:rPr>
          <w:rFonts w:ascii="Calibri" w:eastAsia="Calibri" w:hAnsi="Calibri" w:cs="Calibri"/>
          <w:sz w:val="22"/>
          <w:szCs w:val="22"/>
        </w:rPr>
      </w:pPr>
      <w:r w:rsidRPr="00743B14">
        <w:rPr>
          <w:rFonts w:ascii="Calibri" w:eastAsia="Calibri" w:hAnsi="Calibri" w:cs="Calibri"/>
          <w:sz w:val="22"/>
          <w:szCs w:val="22"/>
        </w:rPr>
        <w:t>Zamawiający uprawniony jest do odstąpienia od umowy w sytuacjach i na zasadach określonych w obowiązujących przepisach prawa.</w:t>
      </w:r>
    </w:p>
    <w:p w14:paraId="01948935" w14:textId="77777777" w:rsidR="00916DCF" w:rsidRPr="00743B14" w:rsidRDefault="00916DCF" w:rsidP="00121930">
      <w:pPr>
        <w:spacing w:line="276" w:lineRule="auto"/>
        <w:rPr>
          <w:rFonts w:ascii="Calibri" w:eastAsia="Calibri" w:hAnsi="Calibri" w:cs="Calibri"/>
          <w:sz w:val="22"/>
          <w:szCs w:val="22"/>
        </w:rPr>
      </w:pPr>
    </w:p>
    <w:p w14:paraId="3A6075DE" w14:textId="17BCB8C8" w:rsidR="00916DCF" w:rsidRPr="00743B14" w:rsidRDefault="00916DCF" w:rsidP="00916DCF">
      <w:pPr>
        <w:spacing w:line="276" w:lineRule="auto"/>
        <w:jc w:val="center"/>
        <w:rPr>
          <w:rFonts w:ascii="Calibri" w:hAnsi="Calibri" w:cs="Calibri"/>
          <w:b/>
          <w:sz w:val="22"/>
          <w:szCs w:val="22"/>
        </w:rPr>
      </w:pPr>
      <w:r w:rsidRPr="00743B14">
        <w:rPr>
          <w:rFonts w:ascii="Calibri" w:hAnsi="Calibri" w:cs="Calibri"/>
          <w:b/>
          <w:sz w:val="22"/>
          <w:szCs w:val="22"/>
        </w:rPr>
        <w:t>§ 1</w:t>
      </w:r>
      <w:r w:rsidR="00207D69" w:rsidRPr="00743B14">
        <w:rPr>
          <w:rFonts w:ascii="Calibri" w:hAnsi="Calibri" w:cs="Calibri"/>
          <w:b/>
          <w:sz w:val="22"/>
          <w:szCs w:val="22"/>
        </w:rPr>
        <w:t>9</w:t>
      </w:r>
    </w:p>
    <w:p w14:paraId="2196A7A8" w14:textId="77777777" w:rsidR="00916DCF" w:rsidRPr="00743B14" w:rsidRDefault="00916DCF" w:rsidP="00916DCF">
      <w:pPr>
        <w:spacing w:line="276" w:lineRule="auto"/>
        <w:jc w:val="center"/>
        <w:rPr>
          <w:rFonts w:ascii="Calibri" w:eastAsia="Calibri" w:hAnsi="Calibri" w:cs="Calibri"/>
          <w:b/>
          <w:sz w:val="22"/>
          <w:szCs w:val="22"/>
        </w:rPr>
      </w:pPr>
      <w:r w:rsidRPr="00743B14">
        <w:rPr>
          <w:rFonts w:ascii="Calibri" w:eastAsia="Calibri" w:hAnsi="Calibri" w:cs="Calibri"/>
          <w:b/>
          <w:sz w:val="22"/>
          <w:szCs w:val="22"/>
        </w:rPr>
        <w:t>Przetwarzanie danych osobowych</w:t>
      </w:r>
    </w:p>
    <w:p w14:paraId="2BAAAD73" w14:textId="77777777" w:rsidR="00916DCF" w:rsidRPr="00743B14" w:rsidRDefault="00916DCF" w:rsidP="00916DCF">
      <w:pPr>
        <w:spacing w:line="276" w:lineRule="auto"/>
        <w:ind w:left="426" w:hanging="426"/>
        <w:jc w:val="both"/>
        <w:rPr>
          <w:rFonts w:ascii="Calibri" w:eastAsia="Calibri" w:hAnsi="Calibri" w:cs="Calibri"/>
          <w:sz w:val="22"/>
          <w:szCs w:val="22"/>
        </w:rPr>
      </w:pPr>
      <w:r w:rsidRPr="00743B14">
        <w:rPr>
          <w:rFonts w:ascii="Calibri" w:eastAsia="Calibri" w:hAnsi="Calibri" w:cs="Calibri"/>
          <w:sz w:val="22"/>
          <w:szCs w:val="22"/>
        </w:rPr>
        <w:t>1.</w:t>
      </w:r>
      <w:r w:rsidRPr="00743B14">
        <w:rPr>
          <w:rFonts w:ascii="Calibri" w:eastAsia="Calibri" w:hAnsi="Calibri" w:cs="Calibri"/>
          <w:sz w:val="22"/>
          <w:szCs w:val="22"/>
        </w:rPr>
        <w:tab/>
        <w:t>W przypadku udostępnienia lub powierzenia Wykonawcy na mocy niniejszej Umowy przez Zamawiającego do przetwarzania danych osobowych pracowników i współpracowników Zamawiającego w zakresie niezbędnym do realizacji Umowy, Wykonawca zobowiązuje się przetwarzać powierzone do przetwarzania przez Zamawiającego dane osobowe w zakresie: imię, nazwisko, numer telefonu i adres e-mail, wyłącznie w celu należytego wykonania Umowy zgodnie z postanowieniami Rozporządzenia Parlamentu Europejskiego i Rady UE z dnia 27 kwietnia 2016 w sprawie ochrony osób fizycznych w związku z przetwarzaniem danych osobowych i w sprawie swobodnego przepływu takich danych oraz uchylenia dyrektywy 95/46/WE (dalej „Rozporządzenie” lub „RODO”).</w:t>
      </w:r>
    </w:p>
    <w:p w14:paraId="4DCCF150" w14:textId="77777777" w:rsidR="00916DCF" w:rsidRPr="00743B14" w:rsidRDefault="00916DCF" w:rsidP="00916DCF">
      <w:pPr>
        <w:spacing w:line="276" w:lineRule="auto"/>
        <w:ind w:left="426" w:hanging="426"/>
        <w:jc w:val="both"/>
        <w:rPr>
          <w:rFonts w:ascii="Calibri" w:eastAsia="Calibri" w:hAnsi="Calibri" w:cs="Calibri"/>
          <w:sz w:val="22"/>
          <w:szCs w:val="22"/>
        </w:rPr>
      </w:pPr>
      <w:r w:rsidRPr="00743B14">
        <w:rPr>
          <w:rFonts w:ascii="Calibri" w:eastAsia="Calibri" w:hAnsi="Calibri" w:cs="Calibri"/>
          <w:sz w:val="22"/>
          <w:szCs w:val="22"/>
        </w:rPr>
        <w:t>2.</w:t>
      </w:r>
      <w:r w:rsidRPr="00743B14">
        <w:rPr>
          <w:rFonts w:ascii="Calibri" w:eastAsia="Calibri" w:hAnsi="Calibri" w:cs="Calibri"/>
          <w:sz w:val="22"/>
          <w:szCs w:val="22"/>
        </w:rPr>
        <w:tab/>
        <w:t>Wykonawca zobowiązuje się do zabezpieczenia powierzonych danych osobowych przed ujawnieniem lub udostępnieniem ich osobom nieupoważnionym. W celu zapewnienia realizacji Umowy Wykonawca, zobowiązuje się ujawniać powierzone przez Zamawiającego dane osobowe wyłącznie pisemnie upoważnionym osobom będącym pracownikami lub zleceniobiorcami Zamawiającego.</w:t>
      </w:r>
    </w:p>
    <w:p w14:paraId="4A52706A" w14:textId="77777777" w:rsidR="00916DCF" w:rsidRPr="00743B14" w:rsidRDefault="00916DCF" w:rsidP="00916DCF">
      <w:pPr>
        <w:spacing w:line="276" w:lineRule="auto"/>
        <w:ind w:left="426" w:hanging="426"/>
        <w:jc w:val="both"/>
        <w:rPr>
          <w:rFonts w:ascii="Calibri" w:eastAsia="Calibri" w:hAnsi="Calibri" w:cs="Calibri"/>
          <w:sz w:val="22"/>
          <w:szCs w:val="22"/>
        </w:rPr>
      </w:pPr>
      <w:r w:rsidRPr="00743B14">
        <w:rPr>
          <w:rFonts w:ascii="Calibri" w:eastAsia="Calibri" w:hAnsi="Calibri" w:cs="Calibri"/>
          <w:sz w:val="22"/>
          <w:szCs w:val="22"/>
        </w:rPr>
        <w:t>3.</w:t>
      </w:r>
      <w:r w:rsidRPr="00743B14">
        <w:rPr>
          <w:rFonts w:ascii="Calibri" w:eastAsia="Calibri" w:hAnsi="Calibri" w:cs="Calibri"/>
          <w:sz w:val="22"/>
          <w:szCs w:val="22"/>
        </w:rPr>
        <w:tab/>
        <w:t xml:space="preserve">Wykonawca ponosi wszelką odpowiedzialność za szkody wyrządzone Zamawiającemu, jego pracownikom lub zleceniobiorcom oraz osobom trzecim w związku z przetwarzaniem danych osobowych. </w:t>
      </w:r>
    </w:p>
    <w:p w14:paraId="57AF70FE" w14:textId="77777777" w:rsidR="00916DCF" w:rsidRPr="00743B14" w:rsidRDefault="00916DCF" w:rsidP="00916DCF">
      <w:pPr>
        <w:spacing w:line="276" w:lineRule="auto"/>
        <w:ind w:left="426" w:hanging="426"/>
        <w:jc w:val="both"/>
        <w:rPr>
          <w:rFonts w:ascii="Calibri" w:eastAsia="Calibri" w:hAnsi="Calibri" w:cs="Calibri"/>
          <w:sz w:val="22"/>
          <w:szCs w:val="22"/>
        </w:rPr>
      </w:pPr>
      <w:r w:rsidRPr="00743B14">
        <w:rPr>
          <w:rFonts w:ascii="Calibri" w:eastAsia="Calibri" w:hAnsi="Calibri" w:cs="Calibri"/>
          <w:sz w:val="22"/>
          <w:szCs w:val="22"/>
        </w:rPr>
        <w:t>4.</w:t>
      </w:r>
      <w:r w:rsidRPr="00743B14">
        <w:rPr>
          <w:rFonts w:ascii="Calibri" w:eastAsia="Calibri" w:hAnsi="Calibri" w:cs="Calibri"/>
          <w:sz w:val="22"/>
          <w:szCs w:val="22"/>
        </w:rPr>
        <w:tab/>
        <w:t>W przypadku wygaśnięcia Umowy z jakiegokolwiek powodu Wykonawca w ciągu 7 dni od dnia zakończenia obowiązywania Umowy, trwale usunie wszelkie sporządzone w związku lub przy okazji wykonywania Umowy zapisy zawierające powierzone do przetwarzania dane osobowe pracowników lub współpracowników Zamawiającego w sposób przewidziany w przepisach prawa.</w:t>
      </w:r>
    </w:p>
    <w:p w14:paraId="008E9BFD" w14:textId="77777777" w:rsidR="00916DCF" w:rsidRPr="00743B14" w:rsidRDefault="00916DCF" w:rsidP="00916DCF">
      <w:pPr>
        <w:numPr>
          <w:ilvl w:val="0"/>
          <w:numId w:val="73"/>
        </w:numPr>
        <w:spacing w:line="276" w:lineRule="auto"/>
        <w:ind w:left="426" w:hanging="426"/>
        <w:contextualSpacing/>
        <w:jc w:val="both"/>
        <w:rPr>
          <w:rFonts w:ascii="Calibri" w:eastAsia="Calibri" w:hAnsi="Calibri" w:cs="Calibri"/>
          <w:sz w:val="22"/>
          <w:szCs w:val="22"/>
        </w:rPr>
      </w:pPr>
      <w:r w:rsidRPr="00743B14">
        <w:rPr>
          <w:rFonts w:ascii="Calibri" w:eastAsia="Calibri" w:hAnsi="Calibri" w:cs="Calibri"/>
          <w:sz w:val="22"/>
          <w:szCs w:val="22"/>
        </w:rPr>
        <w:t xml:space="preserve">Zamawiający oświadcza, że dane osobowe pracowników Wykonawcy w zakresie obejmującym imię, nazwisko, adres zamieszkania oraz PESEL, będą przetwarzane przez Zamawiającego jako administratora danych osobowych, zgodnie z przepisami Ustawy oraz RODO w celu realizacji </w:t>
      </w:r>
      <w:r w:rsidRPr="00743B14">
        <w:rPr>
          <w:rFonts w:ascii="Calibri" w:eastAsia="Calibri" w:hAnsi="Calibri" w:cs="Calibri"/>
          <w:sz w:val="22"/>
          <w:szCs w:val="22"/>
        </w:rPr>
        <w:lastRenderedPageBreak/>
        <w:t>zobowiązań wynikających z Umowy. Dane osobowe, o których mowa powyżej będą przetwarzane przez Zamawiającego przez okres trwania Umowy oraz przez okres przedawnienia roszczeń wynikających z Umowy.</w:t>
      </w:r>
    </w:p>
    <w:p w14:paraId="7A02F8F8" w14:textId="77777777" w:rsidR="00916DCF" w:rsidRPr="00743B14" w:rsidRDefault="00916DCF" w:rsidP="00916DCF">
      <w:pPr>
        <w:numPr>
          <w:ilvl w:val="0"/>
          <w:numId w:val="73"/>
        </w:numPr>
        <w:spacing w:line="276" w:lineRule="auto"/>
        <w:ind w:left="426" w:hanging="426"/>
        <w:contextualSpacing/>
        <w:jc w:val="both"/>
        <w:rPr>
          <w:rFonts w:ascii="Calibri" w:eastAsia="Calibri" w:hAnsi="Calibri" w:cs="Calibri"/>
          <w:sz w:val="22"/>
          <w:szCs w:val="22"/>
        </w:rPr>
      </w:pPr>
      <w:r w:rsidRPr="00743B14">
        <w:rPr>
          <w:rFonts w:ascii="Calibri" w:eastAsia="Calibri" w:hAnsi="Calibri" w:cs="Calibri"/>
          <w:sz w:val="22"/>
          <w:szCs w:val="22"/>
        </w:rPr>
        <w:t xml:space="preserve">Dane osobowe pracowników Wykonawcy przetwarzane są na podstawie art. 6 ust. 1 lit. b) RODO. </w:t>
      </w:r>
    </w:p>
    <w:p w14:paraId="5F164DE9" w14:textId="77777777" w:rsidR="00916DCF" w:rsidRPr="00743B14" w:rsidRDefault="00916DCF" w:rsidP="00916DCF">
      <w:pPr>
        <w:numPr>
          <w:ilvl w:val="0"/>
          <w:numId w:val="73"/>
        </w:numPr>
        <w:spacing w:line="276" w:lineRule="auto"/>
        <w:ind w:left="426" w:hanging="426"/>
        <w:contextualSpacing/>
        <w:jc w:val="both"/>
        <w:rPr>
          <w:rFonts w:ascii="Calibri" w:eastAsia="Calibri" w:hAnsi="Calibri" w:cs="Calibri"/>
          <w:sz w:val="22"/>
          <w:szCs w:val="22"/>
        </w:rPr>
      </w:pPr>
      <w:r w:rsidRPr="00743B14">
        <w:rPr>
          <w:rFonts w:ascii="Calibri" w:eastAsia="Calibri" w:hAnsi="Calibri" w:cs="Calibri"/>
          <w:sz w:val="22"/>
          <w:szCs w:val="22"/>
        </w:rPr>
        <w:t xml:space="preserve">Podanie danych osobowych jest dobrowolne, niemniej jest warunkiem koniecznym dla zawarcia Umowy. </w:t>
      </w:r>
    </w:p>
    <w:p w14:paraId="75B7C6C6" w14:textId="77777777" w:rsidR="00916DCF" w:rsidRPr="00743B14" w:rsidRDefault="00916DCF" w:rsidP="00916DCF">
      <w:pPr>
        <w:numPr>
          <w:ilvl w:val="0"/>
          <w:numId w:val="73"/>
        </w:numPr>
        <w:spacing w:line="276" w:lineRule="auto"/>
        <w:ind w:left="426" w:hanging="426"/>
        <w:contextualSpacing/>
        <w:jc w:val="both"/>
        <w:rPr>
          <w:rFonts w:ascii="Calibri" w:eastAsia="Calibri" w:hAnsi="Calibri" w:cs="Calibri"/>
          <w:sz w:val="22"/>
          <w:szCs w:val="22"/>
        </w:rPr>
      </w:pPr>
      <w:r w:rsidRPr="00743B14">
        <w:rPr>
          <w:rFonts w:ascii="Calibri" w:eastAsia="Calibri" w:hAnsi="Calibri" w:cs="Calibri"/>
          <w:sz w:val="22"/>
          <w:szCs w:val="22"/>
        </w:rPr>
        <w:t>Wykonawcy przysługuje prawo dostępu do treści danych osobowych oraz ich poprawiania, sprostowania oraz do usunięcia, ograniczenia przetwarzania, wniesienia sprzeciwu wobec ich przetwarzania oraz prawo do przenoszenia danych. Ponadto Wykonawcy przysługuje prawo do wniesienia skargi do organu nadzorczego właściwego dla przetwarzania danych.</w:t>
      </w:r>
    </w:p>
    <w:p w14:paraId="26517FAF" w14:textId="77777777" w:rsidR="00916DCF" w:rsidRPr="00743B14" w:rsidRDefault="00916DCF" w:rsidP="00916DCF">
      <w:pPr>
        <w:numPr>
          <w:ilvl w:val="0"/>
          <w:numId w:val="73"/>
        </w:numPr>
        <w:spacing w:line="276" w:lineRule="auto"/>
        <w:ind w:left="426" w:hanging="426"/>
        <w:contextualSpacing/>
        <w:jc w:val="both"/>
        <w:rPr>
          <w:rFonts w:ascii="Calibri" w:eastAsia="Calibri" w:hAnsi="Calibri" w:cs="Calibri"/>
          <w:sz w:val="22"/>
          <w:szCs w:val="22"/>
        </w:rPr>
      </w:pPr>
      <w:r w:rsidRPr="00743B14">
        <w:rPr>
          <w:rFonts w:ascii="Calibri" w:eastAsia="Calibri" w:hAnsi="Calibri" w:cs="Calibri"/>
          <w:sz w:val="22"/>
          <w:szCs w:val="22"/>
        </w:rPr>
        <w:t xml:space="preserve">Dane osobowe przekazane przez Wykonawcę nie będą przekazywane do państwa trzeciego. </w:t>
      </w:r>
    </w:p>
    <w:p w14:paraId="1F9C29D4" w14:textId="77777777" w:rsidR="00916DCF" w:rsidRPr="00743B14" w:rsidRDefault="00916DCF" w:rsidP="00916DCF">
      <w:pPr>
        <w:numPr>
          <w:ilvl w:val="0"/>
          <w:numId w:val="73"/>
        </w:numPr>
        <w:spacing w:line="276" w:lineRule="auto"/>
        <w:ind w:left="426" w:hanging="426"/>
        <w:contextualSpacing/>
        <w:jc w:val="both"/>
        <w:rPr>
          <w:rFonts w:ascii="Calibri" w:eastAsia="Calibri" w:hAnsi="Calibri" w:cs="Calibri"/>
          <w:sz w:val="22"/>
          <w:szCs w:val="22"/>
        </w:rPr>
      </w:pPr>
      <w:r w:rsidRPr="00743B14">
        <w:rPr>
          <w:rFonts w:ascii="Calibri" w:eastAsia="Calibri" w:hAnsi="Calibri" w:cs="Calibri"/>
          <w:sz w:val="22"/>
          <w:szCs w:val="22"/>
        </w:rPr>
        <w:t>Odbiorcami danych osobowych przekazanych przez Wykonawcę mogą być:</w:t>
      </w:r>
    </w:p>
    <w:p w14:paraId="44FD67E8" w14:textId="77777777" w:rsidR="00916DCF" w:rsidRPr="00743B14" w:rsidRDefault="00916DCF" w:rsidP="00916DCF">
      <w:pPr>
        <w:pStyle w:val="Akapitzlist"/>
        <w:numPr>
          <w:ilvl w:val="1"/>
          <w:numId w:val="80"/>
        </w:numPr>
        <w:spacing w:line="276" w:lineRule="auto"/>
        <w:contextualSpacing/>
        <w:jc w:val="both"/>
        <w:rPr>
          <w:rFonts w:ascii="Calibri" w:eastAsia="Calibri" w:hAnsi="Calibri" w:cs="Calibri"/>
          <w:sz w:val="22"/>
          <w:szCs w:val="22"/>
        </w:rPr>
      </w:pPr>
      <w:r w:rsidRPr="00743B14">
        <w:rPr>
          <w:rFonts w:ascii="Calibri" w:eastAsia="Calibri" w:hAnsi="Calibri" w:cs="Calibri"/>
          <w:sz w:val="22"/>
          <w:szCs w:val="22"/>
        </w:rPr>
        <w:t>dostawcy systemów informatycznych oraz usług IT;</w:t>
      </w:r>
    </w:p>
    <w:p w14:paraId="48880A78" w14:textId="77777777" w:rsidR="00916DCF" w:rsidRPr="00743B14" w:rsidRDefault="00916DCF" w:rsidP="00916DCF">
      <w:pPr>
        <w:pStyle w:val="Akapitzlist"/>
        <w:numPr>
          <w:ilvl w:val="1"/>
          <w:numId w:val="80"/>
        </w:numPr>
        <w:spacing w:line="276" w:lineRule="auto"/>
        <w:contextualSpacing/>
        <w:jc w:val="both"/>
        <w:rPr>
          <w:rFonts w:ascii="Calibri" w:eastAsia="Calibri" w:hAnsi="Calibri" w:cs="Calibri"/>
          <w:sz w:val="22"/>
          <w:szCs w:val="22"/>
        </w:rPr>
      </w:pPr>
      <w:r w:rsidRPr="00743B14">
        <w:rPr>
          <w:rFonts w:ascii="Calibri" w:eastAsia="Calibri" w:hAnsi="Calibri" w:cs="Calibri"/>
          <w:sz w:val="22"/>
          <w:szCs w:val="22"/>
        </w:rPr>
        <w:t>podmioty świadczące na rzecz Muzeum usługi księgowe, badania jakości obsługi, dochodzenia należności, usługi prawne, analityczne;</w:t>
      </w:r>
    </w:p>
    <w:p w14:paraId="2606799C" w14:textId="77777777" w:rsidR="00916DCF" w:rsidRPr="00743B14" w:rsidRDefault="00916DCF" w:rsidP="00916DCF">
      <w:pPr>
        <w:pStyle w:val="Akapitzlist"/>
        <w:numPr>
          <w:ilvl w:val="1"/>
          <w:numId w:val="80"/>
        </w:numPr>
        <w:spacing w:line="276" w:lineRule="auto"/>
        <w:contextualSpacing/>
        <w:jc w:val="both"/>
        <w:rPr>
          <w:rFonts w:ascii="Calibri" w:eastAsia="Calibri" w:hAnsi="Calibri" w:cs="Calibri"/>
          <w:sz w:val="22"/>
          <w:szCs w:val="22"/>
        </w:rPr>
      </w:pPr>
      <w:r w:rsidRPr="00743B14">
        <w:rPr>
          <w:rFonts w:ascii="Calibri" w:eastAsia="Calibri" w:hAnsi="Calibri" w:cs="Calibri"/>
          <w:sz w:val="22"/>
          <w:szCs w:val="22"/>
        </w:rPr>
        <w:t>operatorzy pocztowi i kurierzy;</w:t>
      </w:r>
    </w:p>
    <w:p w14:paraId="61740B3E" w14:textId="77777777" w:rsidR="00916DCF" w:rsidRPr="00743B14" w:rsidRDefault="00916DCF" w:rsidP="00916DCF">
      <w:pPr>
        <w:pStyle w:val="Akapitzlist"/>
        <w:numPr>
          <w:ilvl w:val="1"/>
          <w:numId w:val="80"/>
        </w:numPr>
        <w:spacing w:line="276" w:lineRule="auto"/>
        <w:contextualSpacing/>
        <w:jc w:val="both"/>
        <w:rPr>
          <w:rFonts w:ascii="Calibri" w:eastAsia="Calibri" w:hAnsi="Calibri" w:cs="Calibri"/>
          <w:sz w:val="22"/>
          <w:szCs w:val="22"/>
        </w:rPr>
      </w:pPr>
      <w:r w:rsidRPr="00743B14">
        <w:rPr>
          <w:rFonts w:ascii="Calibri" w:eastAsia="Calibri" w:hAnsi="Calibri" w:cs="Calibri"/>
          <w:sz w:val="22"/>
          <w:szCs w:val="22"/>
        </w:rPr>
        <w:t>organy uprawnione do otrzymania danych osobowych na podstawie przepisów prawa.</w:t>
      </w:r>
    </w:p>
    <w:p w14:paraId="3BE044DB" w14:textId="278C280F" w:rsidR="00207D69" w:rsidRPr="00743B14" w:rsidRDefault="00916DCF" w:rsidP="00916DCF">
      <w:pPr>
        <w:numPr>
          <w:ilvl w:val="0"/>
          <w:numId w:val="73"/>
        </w:numPr>
        <w:spacing w:line="276" w:lineRule="auto"/>
        <w:ind w:left="567" w:hanging="567"/>
        <w:contextualSpacing/>
        <w:jc w:val="both"/>
        <w:rPr>
          <w:rFonts w:ascii="Calibri" w:eastAsia="Calibri" w:hAnsi="Calibri" w:cs="Calibri"/>
          <w:sz w:val="22"/>
          <w:szCs w:val="22"/>
        </w:rPr>
      </w:pPr>
      <w:r w:rsidRPr="00743B14">
        <w:rPr>
          <w:rFonts w:ascii="Calibri" w:eastAsia="Calibri" w:hAnsi="Calibri" w:cs="Calibri"/>
          <w:sz w:val="22"/>
          <w:szCs w:val="22"/>
        </w:rPr>
        <w:t>Dane osobowe przekazane przez Wykonawcę nie będą przetwarzane w sposób zautomatyzowany, w tym również nie będą profilowane.</w:t>
      </w:r>
    </w:p>
    <w:p w14:paraId="25BE5EA6" w14:textId="77777777" w:rsidR="00916DCF" w:rsidRPr="00743B14" w:rsidRDefault="00916DCF" w:rsidP="007902A6">
      <w:pPr>
        <w:spacing w:line="276" w:lineRule="auto"/>
        <w:rPr>
          <w:rFonts w:ascii="Calibri" w:eastAsia="Calibri" w:hAnsi="Calibri" w:cs="Calibri"/>
          <w:b/>
          <w:sz w:val="22"/>
          <w:szCs w:val="22"/>
        </w:rPr>
      </w:pPr>
    </w:p>
    <w:p w14:paraId="6032115A" w14:textId="21EE444B" w:rsidR="00207D69" w:rsidRPr="00743B14" w:rsidRDefault="00916DCF" w:rsidP="007902A6">
      <w:pPr>
        <w:spacing w:line="276" w:lineRule="auto"/>
        <w:jc w:val="center"/>
        <w:rPr>
          <w:rFonts w:ascii="Calibri" w:hAnsi="Calibri" w:cs="Calibri"/>
          <w:b/>
          <w:sz w:val="22"/>
          <w:szCs w:val="22"/>
          <w:lang w:val="x-none"/>
        </w:rPr>
      </w:pPr>
      <w:r w:rsidRPr="00743B14">
        <w:rPr>
          <w:rFonts w:ascii="Calibri" w:hAnsi="Calibri" w:cs="Calibri"/>
          <w:b/>
          <w:sz w:val="22"/>
          <w:szCs w:val="22"/>
        </w:rPr>
        <w:t xml:space="preserve">§ </w:t>
      </w:r>
      <w:r w:rsidR="00207D69" w:rsidRPr="00743B14">
        <w:rPr>
          <w:rFonts w:ascii="Calibri" w:hAnsi="Calibri" w:cs="Calibri"/>
          <w:b/>
          <w:sz w:val="22"/>
          <w:szCs w:val="22"/>
        </w:rPr>
        <w:t>20</w:t>
      </w:r>
    </w:p>
    <w:p w14:paraId="61159F0D" w14:textId="0F7D8E40" w:rsidR="00916DCF" w:rsidRPr="00743B14" w:rsidRDefault="00207D69" w:rsidP="00207D69">
      <w:pPr>
        <w:spacing w:line="276" w:lineRule="auto"/>
        <w:jc w:val="center"/>
        <w:rPr>
          <w:rFonts w:ascii="Calibri" w:eastAsia="Calibri" w:hAnsi="Calibri" w:cs="Calibri"/>
          <w:b/>
          <w:sz w:val="22"/>
          <w:szCs w:val="22"/>
        </w:rPr>
      </w:pPr>
      <w:r w:rsidRPr="00743B14">
        <w:rPr>
          <w:rFonts w:ascii="Calibri" w:eastAsia="Calibri" w:hAnsi="Calibri" w:cs="Calibri"/>
          <w:b/>
          <w:sz w:val="22"/>
          <w:szCs w:val="22"/>
        </w:rPr>
        <w:t>P</w:t>
      </w:r>
      <w:r w:rsidR="00916DCF" w:rsidRPr="00743B14">
        <w:rPr>
          <w:rFonts w:ascii="Calibri" w:eastAsia="Calibri" w:hAnsi="Calibri" w:cs="Calibri"/>
          <w:b/>
          <w:sz w:val="22"/>
          <w:szCs w:val="22"/>
        </w:rPr>
        <w:t>ostanowienia końcowe</w:t>
      </w:r>
    </w:p>
    <w:p w14:paraId="1583A691" w14:textId="5EE8E79C" w:rsidR="00916DCF" w:rsidRPr="00743B14" w:rsidRDefault="00916DCF" w:rsidP="00916DCF">
      <w:pPr>
        <w:numPr>
          <w:ilvl w:val="0"/>
          <w:numId w:val="74"/>
        </w:numPr>
        <w:autoSpaceDE w:val="0"/>
        <w:autoSpaceDN w:val="0"/>
        <w:adjustRightInd w:val="0"/>
        <w:spacing w:line="276" w:lineRule="auto"/>
        <w:ind w:left="426"/>
        <w:jc w:val="both"/>
        <w:rPr>
          <w:rFonts w:ascii="Calibri" w:eastAsia="Calibri" w:hAnsi="Calibri" w:cs="Calibri"/>
          <w:sz w:val="22"/>
          <w:szCs w:val="22"/>
        </w:rPr>
      </w:pPr>
      <w:r w:rsidRPr="00743B14">
        <w:rPr>
          <w:rFonts w:ascii="Calibri" w:eastAsia="Calibri" w:hAnsi="Calibri" w:cs="Calibri"/>
          <w:sz w:val="22"/>
          <w:szCs w:val="22"/>
        </w:rPr>
        <w:t xml:space="preserve">W kwestiach nieuregulowanych niniejszą Umową zastosowanie znajdują odpowiednie przepisy </w:t>
      </w:r>
      <w:r w:rsidR="00C91306" w:rsidRPr="00743B14">
        <w:rPr>
          <w:rFonts w:ascii="Calibri" w:eastAsia="Calibri" w:hAnsi="Calibri" w:cs="Calibri"/>
          <w:sz w:val="22"/>
          <w:szCs w:val="22"/>
        </w:rPr>
        <w:t>ustawy Prawo zamówień publicznych.</w:t>
      </w:r>
    </w:p>
    <w:p w14:paraId="7699D147" w14:textId="77777777" w:rsidR="00916DCF" w:rsidRPr="00743B14" w:rsidRDefault="00916DCF" w:rsidP="00916DCF">
      <w:pPr>
        <w:numPr>
          <w:ilvl w:val="0"/>
          <w:numId w:val="74"/>
        </w:numPr>
        <w:autoSpaceDE w:val="0"/>
        <w:autoSpaceDN w:val="0"/>
        <w:adjustRightInd w:val="0"/>
        <w:spacing w:line="276" w:lineRule="auto"/>
        <w:ind w:left="426"/>
        <w:jc w:val="both"/>
        <w:rPr>
          <w:rFonts w:ascii="Calibri" w:eastAsia="Calibri" w:hAnsi="Calibri" w:cs="Calibri"/>
          <w:sz w:val="22"/>
          <w:szCs w:val="22"/>
        </w:rPr>
      </w:pPr>
      <w:r w:rsidRPr="00743B14">
        <w:rPr>
          <w:rFonts w:ascii="Calibri" w:eastAsia="Calibri" w:hAnsi="Calibri" w:cs="Calibri"/>
          <w:sz w:val="22"/>
          <w:szCs w:val="22"/>
        </w:rPr>
        <w:t>Wszelkie zmiany Umowy wymagają zachowania formy pisemnego aneksu pod rygorem nieważności.</w:t>
      </w:r>
    </w:p>
    <w:p w14:paraId="05FE9160" w14:textId="77777777" w:rsidR="00916DCF" w:rsidRPr="00743B14" w:rsidRDefault="00916DCF" w:rsidP="00916DCF">
      <w:pPr>
        <w:numPr>
          <w:ilvl w:val="0"/>
          <w:numId w:val="74"/>
        </w:numPr>
        <w:autoSpaceDE w:val="0"/>
        <w:autoSpaceDN w:val="0"/>
        <w:adjustRightInd w:val="0"/>
        <w:spacing w:line="276" w:lineRule="auto"/>
        <w:ind w:left="426"/>
        <w:jc w:val="both"/>
        <w:rPr>
          <w:rFonts w:ascii="Calibri" w:eastAsia="Calibri" w:hAnsi="Calibri" w:cs="Calibri"/>
          <w:sz w:val="22"/>
          <w:szCs w:val="22"/>
        </w:rPr>
      </w:pPr>
      <w:r w:rsidRPr="00743B14">
        <w:rPr>
          <w:rFonts w:ascii="Calibri" w:eastAsia="Calibri" w:hAnsi="Calibri" w:cs="Calibri"/>
          <w:sz w:val="22"/>
          <w:szCs w:val="22"/>
        </w:rPr>
        <w:t>Wykonawca nie może dokonać cesji wierzytelności z tytułu Umowy na rzecz osoby trzeciej bez uprzedniej pisemnej zgody Zamawiającego.</w:t>
      </w:r>
    </w:p>
    <w:p w14:paraId="121BB7AA" w14:textId="280A36E5" w:rsidR="00916DCF" w:rsidRPr="00743B14" w:rsidRDefault="00916DCF" w:rsidP="00916DCF">
      <w:pPr>
        <w:numPr>
          <w:ilvl w:val="0"/>
          <w:numId w:val="74"/>
        </w:numPr>
        <w:autoSpaceDE w:val="0"/>
        <w:autoSpaceDN w:val="0"/>
        <w:adjustRightInd w:val="0"/>
        <w:spacing w:line="276" w:lineRule="auto"/>
        <w:ind w:left="426"/>
        <w:jc w:val="both"/>
        <w:rPr>
          <w:rFonts w:ascii="Calibri" w:eastAsia="Calibri" w:hAnsi="Calibri" w:cs="Calibri"/>
          <w:sz w:val="22"/>
          <w:szCs w:val="22"/>
        </w:rPr>
      </w:pPr>
      <w:r w:rsidRPr="00743B14">
        <w:rPr>
          <w:rFonts w:ascii="Calibri" w:eastAsia="Calibri" w:hAnsi="Calibri" w:cs="Calibri"/>
          <w:sz w:val="22"/>
          <w:szCs w:val="22"/>
        </w:rPr>
        <w:t>Wykonawca oświadcza, że znany jest mu fakt, iż treść niniejszej umowy, a w szczególności dotyczące go dane identyfikujące, przedmiot umowy i wysokość wynagrodzenia stanowią informację publiczną w rozumieniu art. 1 ust.1 ustawy z dnia 6 września 2001 r. o dostępie do informacji publicznej, która podlega udostępnieniu w trybie przedmiotowej umowy.</w:t>
      </w:r>
    </w:p>
    <w:p w14:paraId="5C17D998" w14:textId="77777777" w:rsidR="00916DCF" w:rsidRPr="00743B14" w:rsidRDefault="00916DCF" w:rsidP="00916DCF">
      <w:pPr>
        <w:numPr>
          <w:ilvl w:val="0"/>
          <w:numId w:val="74"/>
        </w:numPr>
        <w:autoSpaceDE w:val="0"/>
        <w:autoSpaceDN w:val="0"/>
        <w:adjustRightInd w:val="0"/>
        <w:spacing w:line="276" w:lineRule="auto"/>
        <w:ind w:left="426"/>
        <w:jc w:val="both"/>
        <w:rPr>
          <w:rFonts w:ascii="Calibri" w:eastAsia="Calibri" w:hAnsi="Calibri" w:cs="Calibri"/>
          <w:sz w:val="22"/>
          <w:szCs w:val="22"/>
        </w:rPr>
      </w:pPr>
      <w:r w:rsidRPr="00743B14">
        <w:rPr>
          <w:rFonts w:ascii="Calibri" w:eastAsia="Calibri" w:hAnsi="Calibri" w:cs="Calibri"/>
          <w:sz w:val="22"/>
          <w:szCs w:val="22"/>
        </w:rPr>
        <w:t xml:space="preserve">Ewentualne spory powstałe w związku z wykonaniem Umowy będą rozstrzygane polubownie, a w razie braku porozumienia – przez sąd właściwy miejscowo dla siedziby Zamawiającego. </w:t>
      </w:r>
    </w:p>
    <w:p w14:paraId="1A037CBB" w14:textId="77777777" w:rsidR="00916DCF" w:rsidRPr="00743B14" w:rsidRDefault="00916DCF" w:rsidP="00916DCF">
      <w:pPr>
        <w:numPr>
          <w:ilvl w:val="0"/>
          <w:numId w:val="74"/>
        </w:numPr>
        <w:autoSpaceDE w:val="0"/>
        <w:autoSpaceDN w:val="0"/>
        <w:adjustRightInd w:val="0"/>
        <w:spacing w:line="276" w:lineRule="auto"/>
        <w:ind w:left="426"/>
        <w:jc w:val="both"/>
        <w:rPr>
          <w:rFonts w:ascii="Calibri" w:eastAsia="Calibri" w:hAnsi="Calibri" w:cs="Calibri"/>
          <w:sz w:val="22"/>
          <w:szCs w:val="22"/>
        </w:rPr>
      </w:pPr>
      <w:r w:rsidRPr="00743B14">
        <w:rPr>
          <w:rFonts w:ascii="Calibri" w:eastAsia="Calibri" w:hAnsi="Calibri" w:cs="Calibri"/>
          <w:sz w:val="22"/>
          <w:szCs w:val="22"/>
        </w:rPr>
        <w:t>Umowę sporządzono w dwóch jednobrzmiących egzemplarzach, po jednym dla każdej ze Stron.</w:t>
      </w:r>
    </w:p>
    <w:p w14:paraId="12D4C39D" w14:textId="77777777" w:rsidR="00916DCF" w:rsidRPr="00743B14" w:rsidRDefault="00916DCF" w:rsidP="00916DCF">
      <w:pPr>
        <w:pStyle w:val="Tekstpodstawowy"/>
        <w:spacing w:line="276" w:lineRule="auto"/>
        <w:jc w:val="center"/>
        <w:rPr>
          <w:rFonts w:ascii="Calibri" w:eastAsia="Calibri" w:hAnsi="Calibri" w:cs="Calibri"/>
          <w:sz w:val="22"/>
          <w:szCs w:val="22"/>
          <w:lang w:eastAsia="pl-PL"/>
        </w:rPr>
      </w:pPr>
    </w:p>
    <w:p w14:paraId="076121ED" w14:textId="77777777" w:rsidR="00916DCF" w:rsidRPr="00743B14" w:rsidRDefault="00916DCF" w:rsidP="00916DCF">
      <w:pPr>
        <w:pStyle w:val="Tekstpodstawowy"/>
        <w:spacing w:line="276" w:lineRule="auto"/>
        <w:jc w:val="center"/>
        <w:rPr>
          <w:rFonts w:ascii="Calibri" w:eastAsia="Calibri" w:hAnsi="Calibri" w:cs="Calibri"/>
          <w:sz w:val="22"/>
          <w:szCs w:val="22"/>
          <w:lang w:eastAsia="pl-PL"/>
        </w:rPr>
      </w:pPr>
    </w:p>
    <w:p w14:paraId="345F23F1" w14:textId="77777777" w:rsidR="00916DCF" w:rsidRPr="00743B14" w:rsidRDefault="00916DCF" w:rsidP="00916DCF">
      <w:pPr>
        <w:pStyle w:val="Tekstpodstawowy"/>
        <w:spacing w:line="276" w:lineRule="auto"/>
        <w:jc w:val="center"/>
        <w:rPr>
          <w:rFonts w:ascii="Calibri" w:eastAsia="Calibri" w:hAnsi="Calibri" w:cs="Calibri"/>
          <w:sz w:val="22"/>
          <w:szCs w:val="22"/>
          <w:lang w:eastAsia="pl-PL"/>
        </w:rPr>
      </w:pPr>
    </w:p>
    <w:p w14:paraId="40F299C9" w14:textId="77777777" w:rsidR="00916DCF" w:rsidRPr="00743B14" w:rsidRDefault="00916DCF" w:rsidP="00916DCF">
      <w:pPr>
        <w:pStyle w:val="Tekstpodstawowy"/>
        <w:spacing w:line="276" w:lineRule="auto"/>
        <w:jc w:val="center"/>
        <w:rPr>
          <w:rFonts w:ascii="Calibri" w:eastAsia="Calibri" w:hAnsi="Calibri" w:cs="Calibri"/>
          <w:sz w:val="22"/>
          <w:szCs w:val="22"/>
          <w:lang w:eastAsia="pl-PL"/>
        </w:rPr>
      </w:pPr>
    </w:p>
    <w:p w14:paraId="36028791" w14:textId="77777777" w:rsidR="00916DCF" w:rsidRPr="00743B14" w:rsidRDefault="00916DCF" w:rsidP="00916DCF">
      <w:pPr>
        <w:pStyle w:val="Tekstpodstawowy"/>
        <w:spacing w:line="276" w:lineRule="auto"/>
        <w:jc w:val="center"/>
        <w:rPr>
          <w:rFonts w:ascii="Calibri" w:eastAsia="Calibri" w:hAnsi="Calibri" w:cs="Calibri"/>
          <w:sz w:val="22"/>
          <w:szCs w:val="22"/>
          <w:lang w:eastAsia="pl-PL"/>
        </w:rPr>
      </w:pPr>
    </w:p>
    <w:p w14:paraId="5E869BAA" w14:textId="77777777" w:rsidR="000A43F6" w:rsidRPr="00743B14" w:rsidRDefault="000A43F6">
      <w:pPr>
        <w:rPr>
          <w:rFonts w:ascii="Calibri" w:hAnsi="Calibri" w:cs="Calibri"/>
          <w:sz w:val="22"/>
          <w:szCs w:val="22"/>
        </w:rPr>
      </w:pPr>
      <w:r w:rsidRPr="00743B14">
        <w:rPr>
          <w:rFonts w:ascii="Calibri" w:hAnsi="Calibri" w:cs="Calibri"/>
          <w:sz w:val="22"/>
          <w:szCs w:val="22"/>
        </w:rPr>
        <w:br w:type="page"/>
      </w:r>
    </w:p>
    <w:p w14:paraId="5C36F84F" w14:textId="324D6774" w:rsidR="00916DCF" w:rsidRPr="00743B14" w:rsidRDefault="00916DCF" w:rsidP="00916DCF">
      <w:pPr>
        <w:pStyle w:val="Tekstpodstawowywcity"/>
        <w:spacing w:after="0" w:line="276" w:lineRule="auto"/>
        <w:ind w:left="0"/>
        <w:jc w:val="right"/>
        <w:rPr>
          <w:rFonts w:ascii="Calibri" w:hAnsi="Calibri" w:cs="Calibri"/>
          <w:sz w:val="22"/>
          <w:szCs w:val="22"/>
        </w:rPr>
      </w:pPr>
      <w:r w:rsidRPr="00743B14">
        <w:rPr>
          <w:rFonts w:ascii="Calibri" w:hAnsi="Calibri" w:cs="Calibri"/>
          <w:sz w:val="22"/>
          <w:szCs w:val="22"/>
        </w:rPr>
        <w:lastRenderedPageBreak/>
        <w:t>Załącznik nr 6 do SWZ</w:t>
      </w:r>
    </w:p>
    <w:p w14:paraId="43E0E589" w14:textId="77777777" w:rsidR="00916DCF" w:rsidRPr="00743B14" w:rsidRDefault="00916DCF" w:rsidP="00916DCF">
      <w:pPr>
        <w:pStyle w:val="Tekstpodstawowywcity"/>
        <w:spacing w:after="0" w:line="276" w:lineRule="auto"/>
        <w:ind w:left="0"/>
        <w:jc w:val="right"/>
        <w:rPr>
          <w:rFonts w:ascii="Calibri" w:hAnsi="Calibri" w:cs="Calibri"/>
          <w:b/>
          <w:sz w:val="22"/>
          <w:szCs w:val="22"/>
        </w:rPr>
      </w:pPr>
    </w:p>
    <w:p w14:paraId="25D295C2" w14:textId="77777777" w:rsidR="00916DCF" w:rsidRPr="00743B14" w:rsidRDefault="00916DCF" w:rsidP="00916DCF">
      <w:pPr>
        <w:pStyle w:val="Tekstpodstawowywcity"/>
        <w:spacing w:after="0" w:line="276" w:lineRule="auto"/>
        <w:ind w:left="0"/>
        <w:jc w:val="center"/>
        <w:rPr>
          <w:rFonts w:ascii="Calibri" w:hAnsi="Calibri" w:cs="Calibri"/>
          <w:b/>
          <w:sz w:val="22"/>
          <w:szCs w:val="22"/>
        </w:rPr>
      </w:pPr>
      <w:r w:rsidRPr="00743B14">
        <w:rPr>
          <w:rFonts w:ascii="Calibri" w:hAnsi="Calibri" w:cs="Calibri"/>
          <w:b/>
          <w:sz w:val="22"/>
          <w:szCs w:val="22"/>
        </w:rPr>
        <w:t>OPIS PRZEDMIOTU ZAMÓWIENIA</w:t>
      </w:r>
    </w:p>
    <w:p w14:paraId="1AC7F6EA" w14:textId="77777777" w:rsidR="00916DCF" w:rsidRPr="00743B14" w:rsidRDefault="00916DCF" w:rsidP="00916DCF">
      <w:pPr>
        <w:pStyle w:val="Tekstpodstawowywcity"/>
        <w:spacing w:after="0" w:line="276" w:lineRule="auto"/>
        <w:ind w:left="0"/>
        <w:jc w:val="both"/>
        <w:rPr>
          <w:rFonts w:ascii="Calibri" w:hAnsi="Calibri" w:cs="Calibri"/>
          <w:b/>
          <w:sz w:val="22"/>
          <w:szCs w:val="22"/>
        </w:rPr>
      </w:pPr>
    </w:p>
    <w:p w14:paraId="045834C5" w14:textId="77777777" w:rsidR="00916DCF" w:rsidRPr="00743B14" w:rsidRDefault="00916DCF" w:rsidP="00916DCF">
      <w:pPr>
        <w:pStyle w:val="Tekstpodstawowywcity"/>
        <w:spacing w:after="0" w:line="276" w:lineRule="auto"/>
        <w:ind w:left="0"/>
        <w:jc w:val="center"/>
        <w:rPr>
          <w:rFonts w:ascii="Calibri" w:hAnsi="Calibri" w:cs="Calibri"/>
          <w:b/>
          <w:sz w:val="22"/>
          <w:szCs w:val="22"/>
        </w:rPr>
      </w:pPr>
      <w:r w:rsidRPr="00743B14">
        <w:rPr>
          <w:rFonts w:ascii="Calibri" w:hAnsi="Calibri" w:cs="Calibri"/>
          <w:b/>
          <w:sz w:val="22"/>
          <w:szCs w:val="22"/>
        </w:rPr>
        <w:t>CZĘŚĆ NR 1</w:t>
      </w:r>
    </w:p>
    <w:p w14:paraId="46ED212A" w14:textId="77777777" w:rsidR="00916DCF" w:rsidRPr="00743B14" w:rsidRDefault="00916DCF" w:rsidP="00916DCF">
      <w:pPr>
        <w:pStyle w:val="Tekstpodstawowywcity"/>
        <w:spacing w:after="0" w:line="276" w:lineRule="auto"/>
        <w:ind w:left="0"/>
        <w:jc w:val="center"/>
        <w:rPr>
          <w:rFonts w:ascii="Calibri" w:hAnsi="Calibri" w:cs="Calibri"/>
          <w:b/>
          <w:sz w:val="22"/>
          <w:szCs w:val="22"/>
        </w:rPr>
      </w:pPr>
      <w:r w:rsidRPr="00743B14">
        <w:rPr>
          <w:rFonts w:ascii="Calibri" w:hAnsi="Calibri" w:cs="Calibri"/>
          <w:b/>
          <w:bCs/>
          <w:sz w:val="22"/>
          <w:szCs w:val="22"/>
        </w:rPr>
        <w:t>USŁUGI OCHRONY FIZYCZNEJ OBIEKTÓW, OSÓB I MIENIA W ODDZIALE NARODOWEGO MUZEUM TECHNIKI W CHLEWISKACH</w:t>
      </w:r>
    </w:p>
    <w:p w14:paraId="121E198F" w14:textId="77777777" w:rsidR="00916DCF" w:rsidRPr="00743B14" w:rsidRDefault="00916DCF" w:rsidP="00916DCF">
      <w:pPr>
        <w:pStyle w:val="Akapitzlist"/>
        <w:autoSpaceDE w:val="0"/>
        <w:autoSpaceDN w:val="0"/>
        <w:adjustRightInd w:val="0"/>
        <w:spacing w:before="120" w:after="120" w:line="276" w:lineRule="auto"/>
        <w:ind w:left="360"/>
        <w:contextualSpacing/>
        <w:jc w:val="both"/>
        <w:rPr>
          <w:rFonts w:ascii="Calibri" w:hAnsi="Calibri" w:cs="Calibri"/>
          <w:sz w:val="22"/>
          <w:szCs w:val="22"/>
        </w:rPr>
      </w:pPr>
    </w:p>
    <w:p w14:paraId="27C73980" w14:textId="77777777" w:rsidR="00916DCF" w:rsidRPr="00743B14" w:rsidRDefault="00916DCF" w:rsidP="00916DCF">
      <w:pPr>
        <w:pStyle w:val="Akapitzlist"/>
        <w:numPr>
          <w:ilvl w:val="1"/>
          <w:numId w:val="61"/>
        </w:numPr>
        <w:autoSpaceDE w:val="0"/>
        <w:autoSpaceDN w:val="0"/>
        <w:adjustRightInd w:val="0"/>
        <w:spacing w:before="120" w:after="120" w:line="276" w:lineRule="auto"/>
        <w:ind w:left="360" w:hanging="360"/>
        <w:contextualSpacing/>
        <w:jc w:val="both"/>
        <w:rPr>
          <w:rFonts w:ascii="Calibri" w:hAnsi="Calibri" w:cs="Calibri"/>
          <w:sz w:val="22"/>
          <w:szCs w:val="22"/>
        </w:rPr>
      </w:pPr>
      <w:r w:rsidRPr="00743B14">
        <w:rPr>
          <w:rFonts w:ascii="Calibri" w:hAnsi="Calibri" w:cs="Calibri"/>
          <w:sz w:val="22"/>
          <w:szCs w:val="22"/>
        </w:rPr>
        <w:t xml:space="preserve">Przedmiot </w:t>
      </w:r>
      <w:r w:rsidRPr="00743B14">
        <w:rPr>
          <w:rFonts w:ascii="Calibri" w:hAnsi="Calibri" w:cs="Calibri"/>
          <w:sz w:val="22"/>
          <w:szCs w:val="22"/>
          <w:lang w:val="pl-PL"/>
        </w:rPr>
        <w:t>zamówienia</w:t>
      </w:r>
      <w:r w:rsidRPr="00743B14">
        <w:rPr>
          <w:rFonts w:ascii="Calibri" w:hAnsi="Calibri" w:cs="Calibri"/>
          <w:sz w:val="22"/>
          <w:szCs w:val="22"/>
        </w:rPr>
        <w:t xml:space="preserve"> obejmuje świadczenie usług ochrony fizycznej osób i mienia na obszarze oraz w budynkach znajdujących się</w:t>
      </w:r>
      <w:r w:rsidRPr="00743B14">
        <w:rPr>
          <w:rFonts w:ascii="Calibri" w:hAnsi="Calibri" w:cs="Calibri"/>
          <w:sz w:val="22"/>
          <w:szCs w:val="22"/>
          <w:lang w:val="pl-PL"/>
        </w:rPr>
        <w:t xml:space="preserve"> w oddziale Narodowego Muzeum Techniki w Chlewiskach</w:t>
      </w:r>
      <w:r w:rsidRPr="00743B14">
        <w:rPr>
          <w:rFonts w:ascii="Calibri" w:hAnsi="Calibri" w:cs="Calibri"/>
          <w:sz w:val="22"/>
          <w:szCs w:val="22"/>
        </w:rPr>
        <w:t xml:space="preserve"> przy ul. Szkolnej 34 w Chlewiskach, doraźnych patrolach grupy interwencyjnej oraz nadzorem nad monitoringiem wizyjnym Zamawiającego.</w:t>
      </w:r>
    </w:p>
    <w:p w14:paraId="20F59FF8" w14:textId="77777777" w:rsidR="00916DCF" w:rsidRPr="00743B14" w:rsidRDefault="00916DCF" w:rsidP="00916DCF">
      <w:pPr>
        <w:pStyle w:val="Akapitzlist"/>
        <w:numPr>
          <w:ilvl w:val="1"/>
          <w:numId w:val="61"/>
        </w:numPr>
        <w:autoSpaceDE w:val="0"/>
        <w:autoSpaceDN w:val="0"/>
        <w:adjustRightInd w:val="0"/>
        <w:spacing w:before="120" w:after="120" w:line="276" w:lineRule="auto"/>
        <w:ind w:left="426" w:hanging="426"/>
        <w:contextualSpacing/>
        <w:jc w:val="both"/>
        <w:rPr>
          <w:rFonts w:ascii="Calibri" w:hAnsi="Calibri" w:cs="Calibri"/>
          <w:sz w:val="22"/>
          <w:szCs w:val="22"/>
        </w:rPr>
      </w:pPr>
      <w:r w:rsidRPr="00743B14">
        <w:rPr>
          <w:rFonts w:ascii="Calibri" w:hAnsi="Calibri" w:cs="Calibri"/>
          <w:sz w:val="22"/>
          <w:szCs w:val="22"/>
        </w:rPr>
        <w:t>Przedmiotem zamówienia jest usługa polegająca na:</w:t>
      </w:r>
    </w:p>
    <w:p w14:paraId="0A06B6FA" w14:textId="77777777" w:rsidR="00916DCF" w:rsidRPr="00743B14" w:rsidRDefault="00916DCF" w:rsidP="00916DCF">
      <w:pPr>
        <w:pStyle w:val="Akapitzlist"/>
        <w:numPr>
          <w:ilvl w:val="2"/>
          <w:numId w:val="83"/>
        </w:numPr>
        <w:autoSpaceDE w:val="0"/>
        <w:autoSpaceDN w:val="0"/>
        <w:adjustRightInd w:val="0"/>
        <w:spacing w:before="120" w:after="120" w:line="276" w:lineRule="auto"/>
        <w:ind w:left="567" w:hanging="283"/>
        <w:contextualSpacing/>
        <w:jc w:val="both"/>
        <w:rPr>
          <w:rFonts w:ascii="Calibri" w:hAnsi="Calibri" w:cs="Calibri"/>
          <w:sz w:val="22"/>
          <w:szCs w:val="22"/>
        </w:rPr>
      </w:pPr>
      <w:r w:rsidRPr="00743B14">
        <w:rPr>
          <w:rFonts w:ascii="Calibri" w:hAnsi="Calibri" w:cs="Calibri"/>
          <w:sz w:val="22"/>
          <w:szCs w:val="22"/>
        </w:rPr>
        <w:t>świadczeniu całodobowej usługi ochrony fizycznej obiektu, osób i mienia realizowana na obszarze, budynkach znajdujących się przy ul. Szkolnej 34 w Chlewiskach, które użytkuje Narodowe Muzeum Techniki w Warszawie.</w:t>
      </w:r>
    </w:p>
    <w:p w14:paraId="3EA64C0B" w14:textId="77777777" w:rsidR="00916DCF" w:rsidRPr="00743B14" w:rsidRDefault="00916DCF" w:rsidP="00916DCF">
      <w:pPr>
        <w:pStyle w:val="Akapitzlist"/>
        <w:numPr>
          <w:ilvl w:val="2"/>
          <w:numId w:val="83"/>
        </w:numPr>
        <w:autoSpaceDE w:val="0"/>
        <w:autoSpaceDN w:val="0"/>
        <w:adjustRightInd w:val="0"/>
        <w:spacing w:before="120" w:after="120" w:line="276" w:lineRule="auto"/>
        <w:ind w:left="567" w:hanging="283"/>
        <w:contextualSpacing/>
        <w:jc w:val="both"/>
        <w:rPr>
          <w:rFonts w:ascii="Calibri" w:hAnsi="Calibri" w:cs="Calibri"/>
          <w:sz w:val="22"/>
          <w:szCs w:val="22"/>
        </w:rPr>
      </w:pPr>
      <w:r w:rsidRPr="00743B14">
        <w:rPr>
          <w:rFonts w:ascii="Calibri" w:hAnsi="Calibri" w:cs="Calibri"/>
          <w:sz w:val="22"/>
          <w:szCs w:val="22"/>
        </w:rPr>
        <w:t>całodobowej ochronie osób i mienia;</w:t>
      </w:r>
    </w:p>
    <w:p w14:paraId="0CC016D2" w14:textId="77777777" w:rsidR="00916DCF" w:rsidRPr="00743B14" w:rsidRDefault="00916DCF" w:rsidP="00916DCF">
      <w:pPr>
        <w:pStyle w:val="Akapitzlist"/>
        <w:numPr>
          <w:ilvl w:val="2"/>
          <w:numId w:val="83"/>
        </w:numPr>
        <w:autoSpaceDE w:val="0"/>
        <w:autoSpaceDN w:val="0"/>
        <w:adjustRightInd w:val="0"/>
        <w:spacing w:before="120" w:after="120" w:line="276" w:lineRule="auto"/>
        <w:ind w:left="567" w:hanging="283"/>
        <w:contextualSpacing/>
        <w:jc w:val="both"/>
        <w:rPr>
          <w:rFonts w:ascii="Calibri" w:hAnsi="Calibri" w:cs="Calibri"/>
          <w:sz w:val="22"/>
          <w:szCs w:val="22"/>
        </w:rPr>
      </w:pPr>
      <w:r w:rsidRPr="00743B14">
        <w:rPr>
          <w:rFonts w:ascii="Calibri" w:hAnsi="Calibri" w:cs="Calibri"/>
          <w:sz w:val="22"/>
          <w:szCs w:val="22"/>
        </w:rPr>
        <w:t>kontroli obszaru oraz sposobu zabezpieczenia budynków;</w:t>
      </w:r>
    </w:p>
    <w:p w14:paraId="40381B14" w14:textId="77777777" w:rsidR="00916DCF" w:rsidRPr="00743B14" w:rsidRDefault="00916DCF" w:rsidP="00916DCF">
      <w:pPr>
        <w:pStyle w:val="Akapitzlist"/>
        <w:numPr>
          <w:ilvl w:val="2"/>
          <w:numId w:val="83"/>
        </w:numPr>
        <w:autoSpaceDE w:val="0"/>
        <w:autoSpaceDN w:val="0"/>
        <w:adjustRightInd w:val="0"/>
        <w:spacing w:before="120" w:after="120" w:line="276" w:lineRule="auto"/>
        <w:ind w:left="567" w:hanging="283"/>
        <w:contextualSpacing/>
        <w:jc w:val="both"/>
        <w:rPr>
          <w:rFonts w:ascii="Calibri" w:hAnsi="Calibri" w:cs="Calibri"/>
          <w:sz w:val="22"/>
          <w:szCs w:val="22"/>
        </w:rPr>
      </w:pPr>
      <w:r w:rsidRPr="00743B14">
        <w:rPr>
          <w:rFonts w:ascii="Calibri" w:hAnsi="Calibri" w:cs="Calibri"/>
          <w:sz w:val="22"/>
          <w:szCs w:val="22"/>
        </w:rPr>
        <w:t>nadzorze nad zamontowanymi systemami bezpieczeństwa, monitoringiem wizyjnym, systemami przeciwpożarowymi;</w:t>
      </w:r>
    </w:p>
    <w:p w14:paraId="4373AF39" w14:textId="77777777" w:rsidR="00916DCF" w:rsidRPr="00743B14" w:rsidRDefault="00916DCF" w:rsidP="00916DCF">
      <w:pPr>
        <w:pStyle w:val="Akapitzlist"/>
        <w:numPr>
          <w:ilvl w:val="2"/>
          <w:numId w:val="83"/>
        </w:numPr>
        <w:autoSpaceDE w:val="0"/>
        <w:autoSpaceDN w:val="0"/>
        <w:adjustRightInd w:val="0"/>
        <w:spacing w:before="120" w:after="120" w:line="276" w:lineRule="auto"/>
        <w:ind w:left="567" w:hanging="283"/>
        <w:contextualSpacing/>
        <w:jc w:val="both"/>
        <w:rPr>
          <w:rFonts w:ascii="Calibri" w:hAnsi="Calibri" w:cs="Calibri"/>
          <w:sz w:val="22"/>
          <w:szCs w:val="22"/>
        </w:rPr>
      </w:pPr>
      <w:r w:rsidRPr="00743B14">
        <w:rPr>
          <w:rFonts w:ascii="Calibri" w:hAnsi="Calibri" w:cs="Calibri"/>
          <w:sz w:val="22"/>
          <w:szCs w:val="22"/>
        </w:rPr>
        <w:t xml:space="preserve">włączaniu (uzbrajaniu) zainstalowanych systemów sygnalizacji alarmowej </w:t>
      </w:r>
      <w:r w:rsidRPr="00743B14">
        <w:rPr>
          <w:rFonts w:ascii="Calibri" w:hAnsi="Calibri" w:cs="Calibri"/>
          <w:sz w:val="22"/>
          <w:szCs w:val="22"/>
        </w:rPr>
        <w:br/>
        <w:t>w ochranianych obiektach;</w:t>
      </w:r>
    </w:p>
    <w:p w14:paraId="4815F932" w14:textId="77777777" w:rsidR="00916DCF" w:rsidRPr="00743B14" w:rsidRDefault="00916DCF" w:rsidP="00916DCF">
      <w:pPr>
        <w:pStyle w:val="Akapitzlist"/>
        <w:numPr>
          <w:ilvl w:val="2"/>
          <w:numId w:val="83"/>
        </w:numPr>
        <w:autoSpaceDE w:val="0"/>
        <w:autoSpaceDN w:val="0"/>
        <w:adjustRightInd w:val="0"/>
        <w:spacing w:before="120" w:after="120" w:line="276" w:lineRule="auto"/>
        <w:ind w:left="567" w:hanging="283"/>
        <w:contextualSpacing/>
        <w:jc w:val="both"/>
        <w:rPr>
          <w:rFonts w:ascii="Calibri" w:hAnsi="Calibri" w:cs="Calibri"/>
          <w:sz w:val="22"/>
          <w:szCs w:val="22"/>
        </w:rPr>
      </w:pPr>
      <w:r w:rsidRPr="00743B14">
        <w:rPr>
          <w:rFonts w:ascii="Calibri" w:hAnsi="Calibri" w:cs="Calibri"/>
          <w:sz w:val="22"/>
          <w:szCs w:val="22"/>
        </w:rPr>
        <w:t>przestrzeganiu Instrukcji Użytkowania Lokalnego Systemu Alarmowego;</w:t>
      </w:r>
    </w:p>
    <w:p w14:paraId="0E05C4B0" w14:textId="77777777" w:rsidR="00916DCF" w:rsidRPr="00743B14" w:rsidRDefault="00916DCF" w:rsidP="00916DCF">
      <w:pPr>
        <w:pStyle w:val="Akapitzlist"/>
        <w:numPr>
          <w:ilvl w:val="2"/>
          <w:numId w:val="83"/>
        </w:numPr>
        <w:autoSpaceDE w:val="0"/>
        <w:autoSpaceDN w:val="0"/>
        <w:adjustRightInd w:val="0"/>
        <w:spacing w:before="120" w:after="120" w:line="276" w:lineRule="auto"/>
        <w:ind w:left="567" w:hanging="283"/>
        <w:contextualSpacing/>
        <w:jc w:val="both"/>
        <w:rPr>
          <w:rFonts w:ascii="Calibri" w:hAnsi="Calibri" w:cs="Calibri"/>
          <w:sz w:val="22"/>
          <w:szCs w:val="22"/>
        </w:rPr>
      </w:pPr>
      <w:r w:rsidRPr="00743B14">
        <w:rPr>
          <w:rFonts w:ascii="Calibri" w:hAnsi="Calibri" w:cs="Calibri"/>
          <w:sz w:val="22"/>
          <w:szCs w:val="22"/>
        </w:rPr>
        <w:t>kontroli ruchu osobowo-materiałowego oraz prowadzenie stosownej dokumentacji;</w:t>
      </w:r>
    </w:p>
    <w:p w14:paraId="0E575F65" w14:textId="77777777" w:rsidR="00916DCF" w:rsidRPr="00743B14" w:rsidRDefault="00916DCF" w:rsidP="00916DCF">
      <w:pPr>
        <w:pStyle w:val="Akapitzlist"/>
        <w:numPr>
          <w:ilvl w:val="2"/>
          <w:numId w:val="83"/>
        </w:numPr>
        <w:autoSpaceDE w:val="0"/>
        <w:autoSpaceDN w:val="0"/>
        <w:adjustRightInd w:val="0"/>
        <w:spacing w:before="120" w:after="120" w:line="276" w:lineRule="auto"/>
        <w:ind w:left="567" w:hanging="283"/>
        <w:contextualSpacing/>
        <w:jc w:val="both"/>
        <w:rPr>
          <w:rFonts w:ascii="Calibri" w:hAnsi="Calibri" w:cs="Calibri"/>
          <w:sz w:val="22"/>
          <w:szCs w:val="22"/>
        </w:rPr>
      </w:pPr>
      <w:r w:rsidRPr="00743B14">
        <w:rPr>
          <w:rFonts w:ascii="Calibri" w:hAnsi="Calibri" w:cs="Calibri"/>
          <w:sz w:val="22"/>
          <w:szCs w:val="22"/>
        </w:rPr>
        <w:t>gospodarce kluczami będącymi w posiadaniu NMT z obowiązkiem prowadzenia ewidencji wydawanych, przyjmowanych kluczy;</w:t>
      </w:r>
    </w:p>
    <w:p w14:paraId="48F355CC" w14:textId="77777777" w:rsidR="00916DCF" w:rsidRPr="00743B14" w:rsidRDefault="00916DCF" w:rsidP="00916DCF">
      <w:pPr>
        <w:pStyle w:val="Akapitzlist"/>
        <w:numPr>
          <w:ilvl w:val="2"/>
          <w:numId w:val="83"/>
        </w:numPr>
        <w:autoSpaceDE w:val="0"/>
        <w:autoSpaceDN w:val="0"/>
        <w:adjustRightInd w:val="0"/>
        <w:spacing w:before="120" w:after="120" w:line="276" w:lineRule="auto"/>
        <w:ind w:left="567" w:hanging="283"/>
        <w:contextualSpacing/>
        <w:jc w:val="both"/>
        <w:rPr>
          <w:rFonts w:ascii="Calibri" w:hAnsi="Calibri" w:cs="Calibri"/>
          <w:sz w:val="22"/>
          <w:szCs w:val="22"/>
        </w:rPr>
      </w:pPr>
      <w:r w:rsidRPr="00743B14">
        <w:rPr>
          <w:rFonts w:ascii="Calibri" w:hAnsi="Calibri" w:cs="Calibri"/>
          <w:sz w:val="22"/>
          <w:szCs w:val="22"/>
        </w:rPr>
        <w:t>nadzorze i kontroli nad realizacją prac, które mogą mieć wpływ na zagrożenie pożarowe lub mogące skutkować zaborem, uszkodzeniem mienia, ze szczególną uwagą na przedmioty będące muzealiami;</w:t>
      </w:r>
    </w:p>
    <w:p w14:paraId="3A2F3E1D" w14:textId="77777777" w:rsidR="00916DCF" w:rsidRPr="00743B14" w:rsidRDefault="00916DCF" w:rsidP="00916DCF">
      <w:pPr>
        <w:pStyle w:val="Akapitzlist"/>
        <w:numPr>
          <w:ilvl w:val="2"/>
          <w:numId w:val="83"/>
        </w:numPr>
        <w:autoSpaceDE w:val="0"/>
        <w:autoSpaceDN w:val="0"/>
        <w:adjustRightInd w:val="0"/>
        <w:spacing w:before="120" w:after="120" w:line="276" w:lineRule="auto"/>
        <w:ind w:left="567" w:hanging="283"/>
        <w:contextualSpacing/>
        <w:jc w:val="both"/>
        <w:rPr>
          <w:rFonts w:ascii="Calibri" w:hAnsi="Calibri" w:cs="Calibri"/>
          <w:sz w:val="22"/>
          <w:szCs w:val="22"/>
        </w:rPr>
      </w:pPr>
      <w:r w:rsidRPr="00743B14">
        <w:rPr>
          <w:rFonts w:ascii="Calibri" w:hAnsi="Calibri" w:cs="Calibri"/>
          <w:sz w:val="22"/>
          <w:szCs w:val="22"/>
        </w:rPr>
        <w:t>wezwanie grupy interwencyjnej w przypadku bezpośredniego zagrożenia dla chronionego mienia i osób znajdujących się w ochranianym obszarze;</w:t>
      </w:r>
    </w:p>
    <w:p w14:paraId="416EB18E" w14:textId="77777777" w:rsidR="00916DCF" w:rsidRPr="00743B14" w:rsidRDefault="00916DCF" w:rsidP="00916DCF">
      <w:pPr>
        <w:pStyle w:val="Akapitzlist"/>
        <w:numPr>
          <w:ilvl w:val="2"/>
          <w:numId w:val="83"/>
        </w:numPr>
        <w:autoSpaceDE w:val="0"/>
        <w:autoSpaceDN w:val="0"/>
        <w:adjustRightInd w:val="0"/>
        <w:spacing w:before="120" w:after="120" w:line="276" w:lineRule="auto"/>
        <w:ind w:left="567" w:hanging="283"/>
        <w:contextualSpacing/>
        <w:jc w:val="both"/>
        <w:rPr>
          <w:rFonts w:ascii="Calibri" w:hAnsi="Calibri" w:cs="Calibri"/>
          <w:sz w:val="22"/>
          <w:szCs w:val="22"/>
        </w:rPr>
      </w:pPr>
      <w:r w:rsidRPr="00743B14">
        <w:rPr>
          <w:rFonts w:ascii="Calibri" w:hAnsi="Calibri" w:cs="Calibri"/>
          <w:sz w:val="22"/>
          <w:szCs w:val="22"/>
        </w:rPr>
        <w:t>podjęciu interwencji w stosunku do osób zakłócających spokój i porządek publiczny na terenie chronionego obszaru;</w:t>
      </w:r>
    </w:p>
    <w:p w14:paraId="4E9E7851" w14:textId="77777777" w:rsidR="00916DCF" w:rsidRPr="00743B14" w:rsidRDefault="00916DCF" w:rsidP="00916DCF">
      <w:pPr>
        <w:pStyle w:val="Akapitzlist"/>
        <w:numPr>
          <w:ilvl w:val="2"/>
          <w:numId w:val="83"/>
        </w:numPr>
        <w:autoSpaceDE w:val="0"/>
        <w:autoSpaceDN w:val="0"/>
        <w:adjustRightInd w:val="0"/>
        <w:spacing w:before="120" w:after="120" w:line="276" w:lineRule="auto"/>
        <w:ind w:left="567" w:hanging="283"/>
        <w:contextualSpacing/>
        <w:jc w:val="both"/>
        <w:rPr>
          <w:rFonts w:ascii="Calibri" w:hAnsi="Calibri" w:cs="Calibri"/>
          <w:sz w:val="22"/>
          <w:szCs w:val="22"/>
        </w:rPr>
      </w:pPr>
      <w:r w:rsidRPr="00743B14">
        <w:rPr>
          <w:rFonts w:ascii="Calibri" w:hAnsi="Calibri" w:cs="Calibri"/>
          <w:sz w:val="22"/>
          <w:szCs w:val="22"/>
        </w:rPr>
        <w:t>interwencji przez grupę interwencyjną w przypadku załączenia alarmu lub wezwania za pomocą pilota napadowego;</w:t>
      </w:r>
    </w:p>
    <w:p w14:paraId="307A8C33" w14:textId="77777777" w:rsidR="00916DCF" w:rsidRPr="00743B14" w:rsidRDefault="00916DCF" w:rsidP="00916DCF">
      <w:pPr>
        <w:pStyle w:val="Akapitzlist"/>
        <w:numPr>
          <w:ilvl w:val="2"/>
          <w:numId w:val="83"/>
        </w:numPr>
        <w:autoSpaceDE w:val="0"/>
        <w:autoSpaceDN w:val="0"/>
        <w:adjustRightInd w:val="0"/>
        <w:spacing w:before="120" w:after="120" w:line="276" w:lineRule="auto"/>
        <w:ind w:left="567" w:hanging="283"/>
        <w:contextualSpacing/>
        <w:jc w:val="both"/>
        <w:rPr>
          <w:rFonts w:ascii="Calibri" w:hAnsi="Calibri" w:cs="Calibri"/>
          <w:sz w:val="22"/>
          <w:szCs w:val="22"/>
        </w:rPr>
      </w:pPr>
      <w:r w:rsidRPr="00743B14">
        <w:rPr>
          <w:rFonts w:ascii="Calibri" w:hAnsi="Calibri" w:cs="Calibri"/>
          <w:sz w:val="22"/>
          <w:szCs w:val="22"/>
        </w:rPr>
        <w:t>natychmiastowym wezwaniu właściwych służb, np. Straży Pożarnej, Policji, Pogotowia Ratunkowego w przypadku zaistnienia zdarzenia, które wymaga ich interwencji.</w:t>
      </w:r>
    </w:p>
    <w:p w14:paraId="68615305" w14:textId="77777777" w:rsidR="00916DCF" w:rsidRPr="00743B14" w:rsidRDefault="00916DCF" w:rsidP="00916DCF">
      <w:pPr>
        <w:pStyle w:val="Akapitzlist"/>
        <w:numPr>
          <w:ilvl w:val="1"/>
          <w:numId w:val="61"/>
        </w:numPr>
        <w:spacing w:line="276" w:lineRule="auto"/>
        <w:ind w:left="284" w:hanging="284"/>
        <w:contextualSpacing/>
        <w:jc w:val="both"/>
        <w:rPr>
          <w:rFonts w:ascii="Calibri" w:hAnsi="Calibri" w:cs="Calibri"/>
          <w:sz w:val="22"/>
          <w:szCs w:val="22"/>
        </w:rPr>
      </w:pPr>
      <w:r w:rsidRPr="00743B14">
        <w:rPr>
          <w:rFonts w:ascii="Calibri" w:hAnsi="Calibri" w:cs="Calibri"/>
          <w:sz w:val="22"/>
          <w:szCs w:val="22"/>
        </w:rPr>
        <w:t>Pracownicy ochrony wykonujący w imieniu Wykonawcy umowę zobowiązani są do:</w:t>
      </w:r>
    </w:p>
    <w:p w14:paraId="78BAE67E" w14:textId="77777777" w:rsidR="00916DCF" w:rsidRPr="00743B14" w:rsidRDefault="00916DCF" w:rsidP="00916DCF">
      <w:pPr>
        <w:pStyle w:val="Akapitzlist"/>
        <w:numPr>
          <w:ilvl w:val="0"/>
          <w:numId w:val="81"/>
        </w:numPr>
        <w:spacing w:line="276" w:lineRule="auto"/>
        <w:contextualSpacing/>
        <w:jc w:val="both"/>
        <w:rPr>
          <w:rFonts w:ascii="Calibri" w:hAnsi="Calibri" w:cs="Calibri"/>
          <w:sz w:val="22"/>
          <w:szCs w:val="22"/>
        </w:rPr>
      </w:pPr>
      <w:r w:rsidRPr="00743B14">
        <w:rPr>
          <w:rFonts w:ascii="Calibri" w:hAnsi="Calibri" w:cs="Calibri"/>
          <w:sz w:val="22"/>
          <w:szCs w:val="22"/>
        </w:rPr>
        <w:t>niezwłocznego reagowania w przypadku powstania zagrożeń,</w:t>
      </w:r>
    </w:p>
    <w:p w14:paraId="35295D65" w14:textId="77777777" w:rsidR="00916DCF" w:rsidRPr="00743B14" w:rsidRDefault="00916DCF" w:rsidP="00916DCF">
      <w:pPr>
        <w:numPr>
          <w:ilvl w:val="0"/>
          <w:numId w:val="81"/>
        </w:numPr>
        <w:spacing w:line="276" w:lineRule="auto"/>
        <w:jc w:val="both"/>
        <w:rPr>
          <w:rFonts w:ascii="Calibri" w:hAnsi="Calibri" w:cs="Calibri"/>
          <w:sz w:val="22"/>
          <w:szCs w:val="22"/>
        </w:rPr>
      </w:pPr>
      <w:r w:rsidRPr="00743B14">
        <w:rPr>
          <w:rFonts w:ascii="Calibri" w:hAnsi="Calibri" w:cs="Calibri"/>
          <w:sz w:val="22"/>
          <w:szCs w:val="22"/>
        </w:rPr>
        <w:t>dokonywania kontroli obszaru oraz sprawdzenia prawidłowego zabezpieczenia budynków;</w:t>
      </w:r>
    </w:p>
    <w:p w14:paraId="0EF0BBA5" w14:textId="77777777" w:rsidR="00916DCF" w:rsidRPr="00743B14" w:rsidRDefault="00916DCF" w:rsidP="00916DCF">
      <w:pPr>
        <w:numPr>
          <w:ilvl w:val="0"/>
          <w:numId w:val="81"/>
        </w:numPr>
        <w:spacing w:line="276" w:lineRule="auto"/>
        <w:jc w:val="both"/>
        <w:rPr>
          <w:rFonts w:ascii="Calibri" w:hAnsi="Calibri" w:cs="Calibri"/>
          <w:sz w:val="22"/>
          <w:szCs w:val="22"/>
        </w:rPr>
      </w:pPr>
      <w:r w:rsidRPr="00743B14">
        <w:rPr>
          <w:rFonts w:ascii="Calibri" w:hAnsi="Calibri" w:cs="Calibri"/>
          <w:sz w:val="22"/>
          <w:szCs w:val="22"/>
        </w:rPr>
        <w:t xml:space="preserve">obsługi i sprawowaniu nadzoru nad zamontowanymi systemami bezpieczeństwa, monitoringiem wizyjnym, systemami przeciwpożarowymi; </w:t>
      </w:r>
    </w:p>
    <w:p w14:paraId="445B5526" w14:textId="77777777" w:rsidR="00916DCF" w:rsidRPr="00743B14" w:rsidRDefault="00916DCF" w:rsidP="00916DCF">
      <w:pPr>
        <w:numPr>
          <w:ilvl w:val="0"/>
          <w:numId w:val="81"/>
        </w:numPr>
        <w:spacing w:line="276" w:lineRule="auto"/>
        <w:jc w:val="both"/>
        <w:rPr>
          <w:rFonts w:ascii="Calibri" w:hAnsi="Calibri" w:cs="Calibri"/>
          <w:sz w:val="22"/>
          <w:szCs w:val="22"/>
        </w:rPr>
      </w:pPr>
      <w:r w:rsidRPr="00743B14">
        <w:rPr>
          <w:rFonts w:ascii="Calibri" w:hAnsi="Calibri" w:cs="Calibri"/>
          <w:sz w:val="22"/>
          <w:szCs w:val="22"/>
        </w:rPr>
        <w:t>sprawowania nadzoru nad gospodarka kluczami użytku bieżącego oraz kluczami awaryjnymi od poszczególnych pomieszczeń,</w:t>
      </w:r>
    </w:p>
    <w:p w14:paraId="7EDE7316" w14:textId="77777777" w:rsidR="00916DCF" w:rsidRPr="00743B14" w:rsidRDefault="00916DCF" w:rsidP="00916DCF">
      <w:pPr>
        <w:numPr>
          <w:ilvl w:val="0"/>
          <w:numId w:val="81"/>
        </w:numPr>
        <w:spacing w:line="276" w:lineRule="auto"/>
        <w:jc w:val="both"/>
        <w:rPr>
          <w:rFonts w:ascii="Calibri" w:hAnsi="Calibri" w:cs="Calibri"/>
          <w:sz w:val="22"/>
          <w:szCs w:val="22"/>
        </w:rPr>
      </w:pPr>
      <w:r w:rsidRPr="00743B14">
        <w:rPr>
          <w:rFonts w:ascii="Calibri" w:hAnsi="Calibri" w:cs="Calibri"/>
          <w:sz w:val="22"/>
          <w:szCs w:val="22"/>
        </w:rPr>
        <w:lastRenderedPageBreak/>
        <w:t>sprawowanie nadzoru nad właściwym ruchem osobowym zgodnie z zasadami określonymi w Instrukcji Ochrony oraz prowadzenie stosownej dokumentacji;</w:t>
      </w:r>
    </w:p>
    <w:p w14:paraId="36F1FC7E" w14:textId="77777777" w:rsidR="00916DCF" w:rsidRPr="00743B14" w:rsidRDefault="00916DCF" w:rsidP="00916DCF">
      <w:pPr>
        <w:numPr>
          <w:ilvl w:val="0"/>
          <w:numId w:val="81"/>
        </w:numPr>
        <w:spacing w:line="276" w:lineRule="auto"/>
        <w:jc w:val="both"/>
        <w:rPr>
          <w:rFonts w:ascii="Calibri" w:hAnsi="Calibri" w:cs="Calibri"/>
          <w:sz w:val="22"/>
          <w:szCs w:val="22"/>
        </w:rPr>
      </w:pPr>
      <w:r w:rsidRPr="00743B14">
        <w:rPr>
          <w:rFonts w:ascii="Calibri" w:hAnsi="Calibri" w:cs="Calibri"/>
          <w:sz w:val="22"/>
          <w:szCs w:val="22"/>
        </w:rPr>
        <w:t>niezwłocznego przeciwdziałania próbom zakłócenia porządku i spokoju na terenie Obiektu,</w:t>
      </w:r>
    </w:p>
    <w:p w14:paraId="7C703E05" w14:textId="77777777" w:rsidR="00916DCF" w:rsidRPr="00743B14" w:rsidRDefault="00916DCF" w:rsidP="00916DCF">
      <w:pPr>
        <w:numPr>
          <w:ilvl w:val="0"/>
          <w:numId w:val="81"/>
        </w:numPr>
        <w:spacing w:line="276" w:lineRule="auto"/>
        <w:jc w:val="both"/>
        <w:rPr>
          <w:rFonts w:ascii="Calibri" w:hAnsi="Calibri" w:cs="Calibri"/>
          <w:sz w:val="22"/>
          <w:szCs w:val="22"/>
        </w:rPr>
      </w:pPr>
      <w:r w:rsidRPr="00743B14">
        <w:rPr>
          <w:rFonts w:ascii="Calibri" w:hAnsi="Calibri" w:cs="Calibri"/>
          <w:sz w:val="22"/>
          <w:szCs w:val="22"/>
        </w:rPr>
        <w:t>współdziałania w zakresie zapewnienia bezpieczeństwa i ochrony mienia w Obiektach z właściwymi terenowo jednostkami policji,</w:t>
      </w:r>
    </w:p>
    <w:p w14:paraId="79083442" w14:textId="77777777" w:rsidR="00916DCF" w:rsidRPr="00743B14" w:rsidRDefault="00916DCF" w:rsidP="00916DCF">
      <w:pPr>
        <w:numPr>
          <w:ilvl w:val="0"/>
          <w:numId w:val="81"/>
        </w:numPr>
        <w:spacing w:line="276" w:lineRule="auto"/>
        <w:jc w:val="both"/>
        <w:rPr>
          <w:rFonts w:ascii="Calibri" w:hAnsi="Calibri" w:cs="Calibri"/>
          <w:sz w:val="22"/>
          <w:szCs w:val="22"/>
        </w:rPr>
      </w:pPr>
      <w:r w:rsidRPr="00743B14">
        <w:rPr>
          <w:rFonts w:ascii="Calibri" w:hAnsi="Calibri" w:cs="Calibri"/>
          <w:sz w:val="22"/>
          <w:szCs w:val="22"/>
        </w:rPr>
        <w:t>niezwłocznego powiadomienia upoważnionego przedstawiciela Zleceniodawcy o nagłych zdarzeniach zaistniałych w chronionym Obiekcie,</w:t>
      </w:r>
    </w:p>
    <w:p w14:paraId="4AC9BE4A" w14:textId="77777777" w:rsidR="00916DCF" w:rsidRPr="00743B14" w:rsidRDefault="00916DCF" w:rsidP="00916DCF">
      <w:pPr>
        <w:numPr>
          <w:ilvl w:val="0"/>
          <w:numId w:val="81"/>
        </w:numPr>
        <w:spacing w:line="276" w:lineRule="auto"/>
        <w:jc w:val="both"/>
        <w:rPr>
          <w:rFonts w:ascii="Calibri" w:hAnsi="Calibri" w:cs="Calibri"/>
          <w:sz w:val="22"/>
          <w:szCs w:val="22"/>
        </w:rPr>
      </w:pPr>
      <w:r w:rsidRPr="00743B14">
        <w:rPr>
          <w:rFonts w:ascii="Calibri" w:hAnsi="Calibri" w:cs="Calibri"/>
          <w:sz w:val="22"/>
          <w:szCs w:val="22"/>
        </w:rPr>
        <w:t>w wypadkach zagrożeń, natychmiastowego wezwania grupy interwencyjnej lub odpowiednich służb miejskich,</w:t>
      </w:r>
    </w:p>
    <w:p w14:paraId="3895EF88" w14:textId="77777777" w:rsidR="00916DCF" w:rsidRPr="00743B14" w:rsidRDefault="00916DCF" w:rsidP="00916DCF">
      <w:pPr>
        <w:numPr>
          <w:ilvl w:val="0"/>
          <w:numId w:val="81"/>
        </w:numPr>
        <w:spacing w:line="276" w:lineRule="auto"/>
        <w:jc w:val="both"/>
        <w:rPr>
          <w:rFonts w:ascii="Calibri" w:hAnsi="Calibri" w:cs="Calibri"/>
          <w:sz w:val="22"/>
          <w:szCs w:val="22"/>
        </w:rPr>
      </w:pPr>
      <w:r w:rsidRPr="00743B14">
        <w:rPr>
          <w:rFonts w:ascii="Calibri" w:hAnsi="Calibri" w:cs="Calibri"/>
          <w:sz w:val="22"/>
          <w:szCs w:val="22"/>
        </w:rPr>
        <w:t>w miarę możliwości ograniczenia skutków awarii poprzez natychmiastowe powiadomienie służb technicznych oraz wykonywania jego poleceń lub stosownych służb.</w:t>
      </w:r>
    </w:p>
    <w:p w14:paraId="6B12F54B" w14:textId="77777777" w:rsidR="00916DCF" w:rsidRPr="00743B14" w:rsidRDefault="00916DCF" w:rsidP="00916DCF">
      <w:pPr>
        <w:numPr>
          <w:ilvl w:val="0"/>
          <w:numId w:val="81"/>
        </w:numPr>
        <w:spacing w:line="276" w:lineRule="auto"/>
        <w:jc w:val="both"/>
        <w:rPr>
          <w:rFonts w:ascii="Calibri" w:hAnsi="Calibri" w:cs="Calibri"/>
          <w:sz w:val="22"/>
          <w:szCs w:val="22"/>
        </w:rPr>
      </w:pPr>
      <w:r w:rsidRPr="00743B14">
        <w:rPr>
          <w:rFonts w:ascii="Calibri" w:hAnsi="Calibri" w:cs="Calibri"/>
          <w:sz w:val="22"/>
          <w:szCs w:val="22"/>
        </w:rPr>
        <w:t>włączaniu (uzbrajaniu) zainstalowanych systemów sygnalizacji alarmowej w ochranianych obiektach;</w:t>
      </w:r>
    </w:p>
    <w:p w14:paraId="515923A0" w14:textId="77777777" w:rsidR="00916DCF" w:rsidRPr="00743B14" w:rsidRDefault="00916DCF" w:rsidP="00916DCF">
      <w:pPr>
        <w:numPr>
          <w:ilvl w:val="0"/>
          <w:numId w:val="81"/>
        </w:numPr>
        <w:spacing w:line="276" w:lineRule="auto"/>
        <w:jc w:val="both"/>
        <w:rPr>
          <w:rFonts w:ascii="Calibri" w:hAnsi="Calibri" w:cs="Calibri"/>
          <w:sz w:val="22"/>
          <w:szCs w:val="22"/>
        </w:rPr>
      </w:pPr>
      <w:r w:rsidRPr="00743B14">
        <w:rPr>
          <w:rFonts w:ascii="Calibri" w:hAnsi="Calibri" w:cs="Calibri"/>
          <w:sz w:val="22"/>
          <w:szCs w:val="22"/>
        </w:rPr>
        <w:t>przestrzeganiu Instrukcji Użytkowania Lokalnego Systemu Alarmowego;</w:t>
      </w:r>
    </w:p>
    <w:p w14:paraId="63B881D2" w14:textId="77777777" w:rsidR="00916DCF" w:rsidRPr="00743B14" w:rsidRDefault="00916DCF" w:rsidP="00916DCF">
      <w:pPr>
        <w:numPr>
          <w:ilvl w:val="0"/>
          <w:numId w:val="81"/>
        </w:numPr>
        <w:spacing w:line="276" w:lineRule="auto"/>
        <w:jc w:val="both"/>
        <w:rPr>
          <w:rFonts w:ascii="Calibri" w:hAnsi="Calibri" w:cs="Calibri"/>
          <w:sz w:val="22"/>
          <w:szCs w:val="22"/>
        </w:rPr>
      </w:pPr>
      <w:r w:rsidRPr="00743B14">
        <w:rPr>
          <w:rFonts w:ascii="Calibri" w:hAnsi="Calibri" w:cs="Calibri"/>
          <w:sz w:val="22"/>
          <w:szCs w:val="22"/>
        </w:rPr>
        <w:t xml:space="preserve">nadzorze i kontroli nad realizacją prac, które mogą mieć wpływ na zagrożenie pożarowe lub mogące skutkować zaborem, uszkodzeniem mienia, </w:t>
      </w:r>
      <w:proofErr w:type="gramStart"/>
      <w:r w:rsidRPr="00743B14">
        <w:rPr>
          <w:rFonts w:ascii="Calibri" w:hAnsi="Calibri" w:cs="Calibri"/>
          <w:sz w:val="22"/>
          <w:szCs w:val="22"/>
        </w:rPr>
        <w:t>ze</w:t>
      </w:r>
      <w:proofErr w:type="gramEnd"/>
      <w:r w:rsidRPr="00743B14">
        <w:rPr>
          <w:rFonts w:ascii="Calibri" w:hAnsi="Calibri" w:cs="Calibri"/>
          <w:sz w:val="22"/>
          <w:szCs w:val="22"/>
        </w:rPr>
        <w:t xml:space="preserve"> szczególną uwagą na przedmioty będące muzealiami;</w:t>
      </w:r>
    </w:p>
    <w:p w14:paraId="3859472E" w14:textId="77777777" w:rsidR="00916DCF" w:rsidRPr="00743B14" w:rsidRDefault="00916DCF" w:rsidP="00916DCF">
      <w:pPr>
        <w:numPr>
          <w:ilvl w:val="0"/>
          <w:numId w:val="81"/>
        </w:numPr>
        <w:spacing w:line="276" w:lineRule="auto"/>
        <w:jc w:val="both"/>
        <w:rPr>
          <w:rFonts w:ascii="Calibri" w:hAnsi="Calibri" w:cs="Calibri"/>
          <w:sz w:val="22"/>
          <w:szCs w:val="22"/>
        </w:rPr>
      </w:pPr>
      <w:r w:rsidRPr="00743B14">
        <w:rPr>
          <w:rFonts w:ascii="Calibri" w:hAnsi="Calibri" w:cs="Calibri"/>
          <w:sz w:val="22"/>
          <w:szCs w:val="22"/>
        </w:rPr>
        <w:t>wezwanie grupy interwencyjnej w przypadku bezpośredniego zagrożenia dla chronionego mienia i osób znajdujących się w ochranianym obszarze;</w:t>
      </w:r>
    </w:p>
    <w:p w14:paraId="540C8D25" w14:textId="77777777" w:rsidR="00916DCF" w:rsidRPr="00743B14" w:rsidRDefault="00916DCF" w:rsidP="00916DCF">
      <w:pPr>
        <w:numPr>
          <w:ilvl w:val="0"/>
          <w:numId w:val="81"/>
        </w:numPr>
        <w:spacing w:line="276" w:lineRule="auto"/>
        <w:jc w:val="both"/>
        <w:rPr>
          <w:rFonts w:ascii="Calibri" w:hAnsi="Calibri" w:cs="Calibri"/>
          <w:sz w:val="22"/>
          <w:szCs w:val="22"/>
        </w:rPr>
      </w:pPr>
      <w:r w:rsidRPr="00743B14">
        <w:rPr>
          <w:rFonts w:ascii="Calibri" w:hAnsi="Calibri" w:cs="Calibri"/>
          <w:sz w:val="22"/>
          <w:szCs w:val="22"/>
        </w:rPr>
        <w:t>podjęciu interwencji w stosunku do osób zakłócających spokój i porządek publiczny na terenie chronionego obszaru;</w:t>
      </w:r>
    </w:p>
    <w:p w14:paraId="008FB1B1" w14:textId="77777777" w:rsidR="00916DCF" w:rsidRPr="00743B14" w:rsidRDefault="00916DCF" w:rsidP="00916DCF">
      <w:pPr>
        <w:numPr>
          <w:ilvl w:val="0"/>
          <w:numId w:val="81"/>
        </w:numPr>
        <w:spacing w:line="276" w:lineRule="auto"/>
        <w:jc w:val="both"/>
        <w:rPr>
          <w:rFonts w:ascii="Calibri" w:hAnsi="Calibri" w:cs="Calibri"/>
          <w:sz w:val="22"/>
          <w:szCs w:val="22"/>
        </w:rPr>
      </w:pPr>
      <w:r w:rsidRPr="00743B14">
        <w:rPr>
          <w:rFonts w:ascii="Calibri" w:hAnsi="Calibri" w:cs="Calibri"/>
          <w:sz w:val="22"/>
          <w:szCs w:val="22"/>
        </w:rPr>
        <w:t xml:space="preserve">interwencji </w:t>
      </w:r>
      <w:proofErr w:type="gramStart"/>
      <w:r w:rsidRPr="00743B14">
        <w:rPr>
          <w:rFonts w:ascii="Calibri" w:hAnsi="Calibri" w:cs="Calibri"/>
          <w:sz w:val="22"/>
          <w:szCs w:val="22"/>
        </w:rPr>
        <w:t>przez  grupę</w:t>
      </w:r>
      <w:proofErr w:type="gramEnd"/>
      <w:r w:rsidRPr="00743B14">
        <w:rPr>
          <w:rFonts w:ascii="Calibri" w:hAnsi="Calibri" w:cs="Calibri"/>
          <w:sz w:val="22"/>
          <w:szCs w:val="22"/>
        </w:rPr>
        <w:t xml:space="preserve"> interwencyjną w przypadku załączenia alarmu lub wezwania za pomocą pilota napadowego;</w:t>
      </w:r>
    </w:p>
    <w:p w14:paraId="23A08056" w14:textId="77777777" w:rsidR="00916DCF" w:rsidRPr="00743B14" w:rsidRDefault="00916DCF" w:rsidP="00916DCF">
      <w:pPr>
        <w:numPr>
          <w:ilvl w:val="0"/>
          <w:numId w:val="81"/>
        </w:numPr>
        <w:spacing w:line="276" w:lineRule="auto"/>
        <w:jc w:val="both"/>
        <w:rPr>
          <w:rFonts w:ascii="Calibri" w:hAnsi="Calibri" w:cs="Calibri"/>
          <w:sz w:val="22"/>
          <w:szCs w:val="22"/>
        </w:rPr>
      </w:pPr>
      <w:r w:rsidRPr="00743B14">
        <w:rPr>
          <w:rFonts w:ascii="Calibri" w:hAnsi="Calibri" w:cs="Calibri"/>
          <w:sz w:val="22"/>
          <w:szCs w:val="22"/>
        </w:rPr>
        <w:t>natychmiastowym wezwaniu właściwych służb, np. Straży Pożarnej, Policji, Pogotowia Ratunkowego w przypadku zaistnienia zdarzenia, które wymaga ich interwencji.</w:t>
      </w:r>
    </w:p>
    <w:p w14:paraId="5F681D16" w14:textId="36F75917" w:rsidR="00916DCF" w:rsidRPr="00743B14" w:rsidRDefault="00916DCF" w:rsidP="007902A6">
      <w:pPr>
        <w:pStyle w:val="Akapitzlist"/>
        <w:numPr>
          <w:ilvl w:val="0"/>
          <w:numId w:val="61"/>
        </w:numPr>
        <w:autoSpaceDE w:val="0"/>
        <w:autoSpaceDN w:val="0"/>
        <w:adjustRightInd w:val="0"/>
        <w:spacing w:before="120" w:after="120" w:line="276" w:lineRule="auto"/>
        <w:contextualSpacing/>
        <w:jc w:val="both"/>
        <w:rPr>
          <w:rFonts w:ascii="Calibri" w:hAnsi="Calibri" w:cs="Calibri"/>
          <w:sz w:val="22"/>
          <w:szCs w:val="22"/>
        </w:rPr>
      </w:pPr>
      <w:r w:rsidRPr="00743B14">
        <w:rPr>
          <w:rFonts w:ascii="Calibri" w:hAnsi="Calibri" w:cs="Calibri"/>
          <w:sz w:val="22"/>
          <w:szCs w:val="22"/>
        </w:rPr>
        <w:t>Pracownik ochrony będzie wyposażony przez Wykonawcę:</w:t>
      </w:r>
    </w:p>
    <w:p w14:paraId="3830C306" w14:textId="77777777" w:rsidR="00916DCF" w:rsidRPr="00743B14" w:rsidRDefault="00916DCF" w:rsidP="00916DCF">
      <w:pPr>
        <w:pStyle w:val="Akapitzlist"/>
        <w:numPr>
          <w:ilvl w:val="2"/>
          <w:numId w:val="84"/>
        </w:numPr>
        <w:autoSpaceDE w:val="0"/>
        <w:autoSpaceDN w:val="0"/>
        <w:adjustRightInd w:val="0"/>
        <w:spacing w:before="120" w:after="120" w:line="276" w:lineRule="auto"/>
        <w:ind w:left="567" w:hanging="207"/>
        <w:contextualSpacing/>
        <w:jc w:val="both"/>
        <w:rPr>
          <w:rFonts w:ascii="Calibri" w:hAnsi="Calibri" w:cs="Calibri"/>
          <w:sz w:val="22"/>
          <w:szCs w:val="22"/>
        </w:rPr>
      </w:pPr>
      <w:r w:rsidRPr="00743B14">
        <w:rPr>
          <w:rFonts w:ascii="Calibri" w:hAnsi="Calibri" w:cs="Calibri"/>
          <w:sz w:val="22"/>
          <w:szCs w:val="22"/>
        </w:rPr>
        <w:t>umundurowanie, które posiada elementy identyfikujące podmiot realizujący zadania ochrony. Odzież ma być schludna i bez widocznych śladów zużycia,</w:t>
      </w:r>
    </w:p>
    <w:p w14:paraId="41B6A03C" w14:textId="77777777" w:rsidR="00916DCF" w:rsidRPr="00743B14" w:rsidRDefault="00916DCF" w:rsidP="00916DCF">
      <w:pPr>
        <w:pStyle w:val="Akapitzlist"/>
        <w:numPr>
          <w:ilvl w:val="2"/>
          <w:numId w:val="84"/>
        </w:numPr>
        <w:autoSpaceDE w:val="0"/>
        <w:autoSpaceDN w:val="0"/>
        <w:adjustRightInd w:val="0"/>
        <w:spacing w:before="120" w:after="120" w:line="276" w:lineRule="auto"/>
        <w:ind w:left="567" w:hanging="207"/>
        <w:contextualSpacing/>
        <w:jc w:val="both"/>
        <w:rPr>
          <w:rFonts w:ascii="Calibri" w:hAnsi="Calibri" w:cs="Calibri"/>
          <w:sz w:val="22"/>
          <w:szCs w:val="22"/>
        </w:rPr>
      </w:pPr>
      <w:r w:rsidRPr="00743B14">
        <w:rPr>
          <w:rFonts w:ascii="Calibri" w:hAnsi="Calibri" w:cs="Calibri"/>
          <w:sz w:val="22"/>
          <w:szCs w:val="22"/>
        </w:rPr>
        <w:t>legitymację pracownika ochrony wydaną przez podmiot zatrudniający pracownika. Legitymacja ma znajdować się na wierzchniej, górnej części umundurowania w taki sposób, aby była możliwość identyfikacji wizerunku pracownika ochrony,</w:t>
      </w:r>
    </w:p>
    <w:p w14:paraId="162DFC96" w14:textId="77777777" w:rsidR="00916DCF" w:rsidRPr="00743B14" w:rsidRDefault="00916DCF" w:rsidP="00916DCF">
      <w:pPr>
        <w:pStyle w:val="Akapitzlist"/>
        <w:numPr>
          <w:ilvl w:val="2"/>
          <w:numId w:val="84"/>
        </w:numPr>
        <w:autoSpaceDE w:val="0"/>
        <w:autoSpaceDN w:val="0"/>
        <w:adjustRightInd w:val="0"/>
        <w:spacing w:before="120" w:after="120" w:line="276" w:lineRule="auto"/>
        <w:ind w:left="567" w:hanging="207"/>
        <w:contextualSpacing/>
        <w:jc w:val="both"/>
        <w:rPr>
          <w:rFonts w:ascii="Calibri" w:hAnsi="Calibri" w:cs="Calibri"/>
          <w:sz w:val="22"/>
          <w:szCs w:val="22"/>
        </w:rPr>
      </w:pPr>
      <w:r w:rsidRPr="00743B14">
        <w:rPr>
          <w:rFonts w:ascii="Calibri" w:hAnsi="Calibri" w:cs="Calibri"/>
          <w:sz w:val="22"/>
          <w:szCs w:val="22"/>
        </w:rPr>
        <w:t xml:space="preserve">w urządzenie do kontroli obchodu typu Active </w:t>
      </w:r>
      <w:proofErr w:type="spellStart"/>
      <w:r w:rsidRPr="00743B14">
        <w:rPr>
          <w:rFonts w:ascii="Calibri" w:hAnsi="Calibri" w:cs="Calibri"/>
          <w:sz w:val="22"/>
          <w:szCs w:val="22"/>
        </w:rPr>
        <w:t>Guard</w:t>
      </w:r>
      <w:proofErr w:type="spellEnd"/>
      <w:r w:rsidRPr="00743B14">
        <w:rPr>
          <w:rFonts w:ascii="Calibri" w:hAnsi="Calibri" w:cs="Calibri"/>
          <w:sz w:val="22"/>
          <w:szCs w:val="22"/>
        </w:rPr>
        <w:t xml:space="preserve"> albo podobne, które monitoruje prowadzenie obchodów przez pracownika ochrony realizującego zadania;</w:t>
      </w:r>
    </w:p>
    <w:p w14:paraId="7D3FB159" w14:textId="77777777" w:rsidR="00916DCF" w:rsidRPr="00743B14" w:rsidRDefault="00916DCF" w:rsidP="00916DCF">
      <w:pPr>
        <w:pStyle w:val="Akapitzlist"/>
        <w:numPr>
          <w:ilvl w:val="2"/>
          <w:numId w:val="84"/>
        </w:numPr>
        <w:autoSpaceDE w:val="0"/>
        <w:autoSpaceDN w:val="0"/>
        <w:adjustRightInd w:val="0"/>
        <w:spacing w:before="120" w:after="120" w:line="276" w:lineRule="auto"/>
        <w:ind w:left="567" w:hanging="207"/>
        <w:contextualSpacing/>
        <w:jc w:val="both"/>
        <w:rPr>
          <w:rFonts w:ascii="Calibri" w:hAnsi="Calibri" w:cs="Calibri"/>
          <w:sz w:val="22"/>
          <w:szCs w:val="22"/>
        </w:rPr>
      </w:pPr>
      <w:r w:rsidRPr="00743B14">
        <w:rPr>
          <w:rFonts w:ascii="Calibri" w:hAnsi="Calibri" w:cs="Calibri"/>
          <w:sz w:val="22"/>
          <w:szCs w:val="22"/>
        </w:rPr>
        <w:t xml:space="preserve">pilot napadowy. W przypadku zastosowania urządzenia typu Active </w:t>
      </w:r>
      <w:proofErr w:type="spellStart"/>
      <w:r w:rsidRPr="00743B14">
        <w:rPr>
          <w:rFonts w:ascii="Calibri" w:hAnsi="Calibri" w:cs="Calibri"/>
          <w:sz w:val="22"/>
          <w:szCs w:val="22"/>
        </w:rPr>
        <w:t>Guard</w:t>
      </w:r>
      <w:proofErr w:type="spellEnd"/>
      <w:r w:rsidRPr="00743B14">
        <w:rPr>
          <w:rFonts w:ascii="Calibri" w:hAnsi="Calibri" w:cs="Calibri"/>
          <w:sz w:val="22"/>
          <w:szCs w:val="22"/>
        </w:rPr>
        <w:t xml:space="preserve"> zwalnia się z posiadania dodatkowego urządzenia;</w:t>
      </w:r>
    </w:p>
    <w:p w14:paraId="0F839FA4" w14:textId="77777777" w:rsidR="00916DCF" w:rsidRPr="00743B14" w:rsidRDefault="00916DCF" w:rsidP="00916DCF">
      <w:pPr>
        <w:pStyle w:val="Akapitzlist"/>
        <w:numPr>
          <w:ilvl w:val="2"/>
          <w:numId w:val="84"/>
        </w:numPr>
        <w:autoSpaceDE w:val="0"/>
        <w:autoSpaceDN w:val="0"/>
        <w:adjustRightInd w:val="0"/>
        <w:spacing w:before="120" w:after="120" w:line="276" w:lineRule="auto"/>
        <w:ind w:left="567" w:hanging="207"/>
        <w:contextualSpacing/>
        <w:jc w:val="both"/>
        <w:rPr>
          <w:rFonts w:ascii="Calibri" w:hAnsi="Calibri" w:cs="Calibri"/>
          <w:sz w:val="22"/>
          <w:szCs w:val="22"/>
        </w:rPr>
      </w:pPr>
      <w:r w:rsidRPr="00743B14">
        <w:rPr>
          <w:rFonts w:ascii="Calibri" w:hAnsi="Calibri" w:cs="Calibri"/>
          <w:sz w:val="22"/>
          <w:szCs w:val="22"/>
        </w:rPr>
        <w:t>latarkę,</w:t>
      </w:r>
    </w:p>
    <w:p w14:paraId="4790173E" w14:textId="77777777" w:rsidR="00916DCF" w:rsidRPr="00743B14" w:rsidRDefault="00916DCF" w:rsidP="00916DCF">
      <w:pPr>
        <w:pStyle w:val="Akapitzlist"/>
        <w:numPr>
          <w:ilvl w:val="2"/>
          <w:numId w:val="84"/>
        </w:numPr>
        <w:autoSpaceDE w:val="0"/>
        <w:autoSpaceDN w:val="0"/>
        <w:adjustRightInd w:val="0"/>
        <w:spacing w:before="120" w:after="120" w:line="276" w:lineRule="auto"/>
        <w:ind w:left="567" w:hanging="207"/>
        <w:contextualSpacing/>
        <w:jc w:val="both"/>
        <w:rPr>
          <w:rFonts w:ascii="Calibri" w:hAnsi="Calibri" w:cs="Calibri"/>
          <w:sz w:val="22"/>
          <w:szCs w:val="22"/>
        </w:rPr>
      </w:pPr>
      <w:r w:rsidRPr="00743B14">
        <w:rPr>
          <w:rFonts w:ascii="Calibri" w:hAnsi="Calibri" w:cs="Calibri"/>
          <w:sz w:val="22"/>
          <w:szCs w:val="22"/>
        </w:rPr>
        <w:t>telefon komórkowy,</w:t>
      </w:r>
    </w:p>
    <w:p w14:paraId="7DD875FE" w14:textId="77777777" w:rsidR="00916DCF" w:rsidRPr="00743B14" w:rsidRDefault="00916DCF" w:rsidP="00916DCF">
      <w:pPr>
        <w:pStyle w:val="Akapitzlist"/>
        <w:numPr>
          <w:ilvl w:val="2"/>
          <w:numId w:val="84"/>
        </w:numPr>
        <w:autoSpaceDE w:val="0"/>
        <w:autoSpaceDN w:val="0"/>
        <w:adjustRightInd w:val="0"/>
        <w:spacing w:before="120" w:after="120" w:line="276" w:lineRule="auto"/>
        <w:ind w:left="567" w:hanging="207"/>
        <w:contextualSpacing/>
        <w:jc w:val="both"/>
        <w:rPr>
          <w:rFonts w:ascii="Calibri" w:hAnsi="Calibri" w:cs="Calibri"/>
          <w:sz w:val="22"/>
          <w:szCs w:val="22"/>
        </w:rPr>
      </w:pPr>
      <w:r w:rsidRPr="00743B14">
        <w:rPr>
          <w:rFonts w:ascii="Calibri" w:hAnsi="Calibri" w:cs="Calibri"/>
          <w:sz w:val="22"/>
          <w:szCs w:val="22"/>
        </w:rPr>
        <w:t>w niezbędną dokumentację, instrukcję ochrony obiektu, stosowne książki ewidencji. Prowadzona dokumentacja stanowi własność Zamawiającego i podlega obowiązku przekazania jej przez Wykonawcę bezpośrednio po zapisaniu wszystkich kart. Dokumentacja będzie przechowywana przez Zamawiającego przez okres 365 dni od dnia zakończenia usługi. Zamawiający, na uzasadnione żądanie Wykonawcy umożliwi dokonanie kopii kart z zastrzeżeniem, że nie naruszy to przepisów w zakresie ochrony danych osobowych lub interesów Zamawiającego.</w:t>
      </w:r>
    </w:p>
    <w:p w14:paraId="7433949F" w14:textId="77777777" w:rsidR="00916DCF" w:rsidRPr="00743B14" w:rsidRDefault="00916DCF" w:rsidP="00916DCF">
      <w:pPr>
        <w:pStyle w:val="Akapitzlist"/>
        <w:numPr>
          <w:ilvl w:val="0"/>
          <w:numId w:val="62"/>
        </w:numPr>
        <w:autoSpaceDE w:val="0"/>
        <w:autoSpaceDN w:val="0"/>
        <w:adjustRightInd w:val="0"/>
        <w:spacing w:before="120" w:after="120" w:line="276" w:lineRule="auto"/>
        <w:contextualSpacing/>
        <w:jc w:val="both"/>
        <w:rPr>
          <w:rFonts w:ascii="Calibri" w:hAnsi="Calibri" w:cs="Calibri"/>
          <w:sz w:val="22"/>
          <w:szCs w:val="22"/>
        </w:rPr>
      </w:pPr>
      <w:r w:rsidRPr="00743B14">
        <w:rPr>
          <w:rFonts w:ascii="Calibri" w:hAnsi="Calibri" w:cs="Calibri"/>
          <w:sz w:val="22"/>
          <w:szCs w:val="22"/>
        </w:rPr>
        <w:lastRenderedPageBreak/>
        <w:t xml:space="preserve">Ochrona realizowana jest całodobowo przez siedem dni w tygodniu przez </w:t>
      </w:r>
      <w:r w:rsidRPr="00743B14">
        <w:rPr>
          <w:rFonts w:ascii="Calibri" w:hAnsi="Calibri" w:cs="Calibri"/>
          <w:sz w:val="22"/>
          <w:szCs w:val="22"/>
          <w:lang w:val="pl-PL"/>
        </w:rPr>
        <w:t xml:space="preserve">dwóch </w:t>
      </w:r>
      <w:r w:rsidRPr="00743B14">
        <w:rPr>
          <w:rFonts w:ascii="Calibri" w:hAnsi="Calibri" w:cs="Calibri"/>
          <w:sz w:val="22"/>
          <w:szCs w:val="22"/>
        </w:rPr>
        <w:t>niekwalifikowa</w:t>
      </w:r>
      <w:r w:rsidRPr="00743B14">
        <w:rPr>
          <w:rFonts w:ascii="Calibri" w:hAnsi="Calibri" w:cs="Calibri"/>
          <w:sz w:val="22"/>
          <w:szCs w:val="22"/>
          <w:lang w:val="pl-PL"/>
        </w:rPr>
        <w:t>nych</w:t>
      </w:r>
      <w:r w:rsidRPr="00743B14">
        <w:rPr>
          <w:rFonts w:ascii="Calibri" w:hAnsi="Calibri" w:cs="Calibri"/>
          <w:sz w:val="22"/>
          <w:szCs w:val="22"/>
        </w:rPr>
        <w:t xml:space="preserve"> </w:t>
      </w:r>
      <w:r w:rsidRPr="00743B14">
        <w:rPr>
          <w:rFonts w:ascii="Calibri" w:hAnsi="Calibri" w:cs="Calibri"/>
          <w:sz w:val="22"/>
          <w:szCs w:val="22"/>
          <w:lang w:val="pl-PL"/>
        </w:rPr>
        <w:t>pracowników</w:t>
      </w:r>
      <w:r w:rsidRPr="00743B14">
        <w:rPr>
          <w:rFonts w:ascii="Calibri" w:hAnsi="Calibri" w:cs="Calibri"/>
          <w:sz w:val="22"/>
          <w:szCs w:val="22"/>
        </w:rPr>
        <w:t xml:space="preserve"> ochrony. Zamawiający nie dopuszcza do realizacji zadań osób posiadających orzeczenie o niepełnosprawności lub ograniczonej sprawności </w:t>
      </w:r>
      <w:proofErr w:type="spellStart"/>
      <w:r w:rsidRPr="00743B14">
        <w:rPr>
          <w:rFonts w:ascii="Calibri" w:hAnsi="Calibri" w:cs="Calibri"/>
          <w:sz w:val="22"/>
          <w:szCs w:val="22"/>
        </w:rPr>
        <w:t>psycho</w:t>
      </w:r>
      <w:proofErr w:type="spellEnd"/>
      <w:r w:rsidRPr="00743B14">
        <w:rPr>
          <w:rFonts w:ascii="Calibri" w:hAnsi="Calibri" w:cs="Calibri"/>
          <w:sz w:val="22"/>
          <w:szCs w:val="22"/>
        </w:rPr>
        <w:t>-fizycznej.</w:t>
      </w:r>
    </w:p>
    <w:p w14:paraId="79D981A2" w14:textId="77777777" w:rsidR="00916DCF" w:rsidRPr="00743B14" w:rsidRDefault="00916DCF" w:rsidP="00916DCF">
      <w:pPr>
        <w:pStyle w:val="Akapitzlist"/>
        <w:numPr>
          <w:ilvl w:val="0"/>
          <w:numId w:val="62"/>
        </w:numPr>
        <w:autoSpaceDE w:val="0"/>
        <w:autoSpaceDN w:val="0"/>
        <w:adjustRightInd w:val="0"/>
        <w:spacing w:before="120" w:after="120" w:line="276" w:lineRule="auto"/>
        <w:contextualSpacing/>
        <w:jc w:val="both"/>
        <w:rPr>
          <w:rFonts w:ascii="Calibri" w:hAnsi="Calibri" w:cs="Calibri"/>
          <w:sz w:val="22"/>
          <w:szCs w:val="22"/>
        </w:rPr>
      </w:pPr>
      <w:r w:rsidRPr="00743B14">
        <w:rPr>
          <w:rFonts w:ascii="Calibri" w:hAnsi="Calibri" w:cs="Calibri"/>
          <w:sz w:val="22"/>
          <w:szCs w:val="22"/>
        </w:rPr>
        <w:t>Wykonawca zobowiązuje się do zapewnienia dodatkowych 6 niekwalifikowanych pracowników ochrony przez nie więcej niż 12 godzin w dniu „Święta Żelaza i Stali” organizowanym przez Narodowe Muzeum Techniki w Warszawie oraz gminę Chlewiska.</w:t>
      </w:r>
    </w:p>
    <w:p w14:paraId="284F1705" w14:textId="77777777" w:rsidR="00916DCF" w:rsidRPr="00743B14" w:rsidRDefault="00916DCF" w:rsidP="00916DCF">
      <w:pPr>
        <w:pStyle w:val="Akapitzlist"/>
        <w:numPr>
          <w:ilvl w:val="0"/>
          <w:numId w:val="62"/>
        </w:numPr>
        <w:autoSpaceDE w:val="0"/>
        <w:autoSpaceDN w:val="0"/>
        <w:adjustRightInd w:val="0"/>
        <w:spacing w:before="120" w:after="120" w:line="276" w:lineRule="auto"/>
        <w:contextualSpacing/>
        <w:jc w:val="both"/>
        <w:rPr>
          <w:rFonts w:ascii="Calibri" w:hAnsi="Calibri" w:cs="Calibri"/>
          <w:sz w:val="22"/>
          <w:szCs w:val="22"/>
        </w:rPr>
      </w:pPr>
      <w:r w:rsidRPr="00743B14">
        <w:rPr>
          <w:rFonts w:ascii="Calibri" w:hAnsi="Calibri" w:cs="Calibri"/>
          <w:sz w:val="22"/>
          <w:szCs w:val="22"/>
        </w:rPr>
        <w:t>Wykonawca zobowiązuje się, że Pracownicy świadczący usługi będą przez cały okres obowiązywania Umowy zatrudnieni na umowę o pracę w pełnym wymiarze czasu pracy w rozumieniu przepisów ustawy z dnia 26 czerwca 1974 r. – Kodeks pracy.</w:t>
      </w:r>
    </w:p>
    <w:p w14:paraId="7D32D555" w14:textId="77777777" w:rsidR="00916DCF" w:rsidRPr="00743B14" w:rsidRDefault="00916DCF" w:rsidP="00916DCF">
      <w:pPr>
        <w:pStyle w:val="Akapitzlist"/>
        <w:numPr>
          <w:ilvl w:val="0"/>
          <w:numId w:val="62"/>
        </w:numPr>
        <w:autoSpaceDE w:val="0"/>
        <w:autoSpaceDN w:val="0"/>
        <w:adjustRightInd w:val="0"/>
        <w:spacing w:before="120" w:after="120" w:line="276" w:lineRule="auto"/>
        <w:contextualSpacing/>
        <w:jc w:val="both"/>
        <w:rPr>
          <w:rFonts w:ascii="Calibri" w:hAnsi="Calibri" w:cs="Calibri"/>
          <w:sz w:val="22"/>
          <w:szCs w:val="22"/>
        </w:rPr>
      </w:pPr>
      <w:r w:rsidRPr="00743B14">
        <w:rPr>
          <w:rFonts w:ascii="Calibri" w:hAnsi="Calibri" w:cs="Calibri"/>
          <w:sz w:val="22"/>
          <w:szCs w:val="22"/>
        </w:rPr>
        <w:t xml:space="preserve">Monitorowanie sygnałów lokalnego systemu alarmowego prowadzone będzie </w:t>
      </w:r>
      <w:r w:rsidRPr="00743B14">
        <w:rPr>
          <w:rFonts w:ascii="Calibri" w:hAnsi="Calibri" w:cs="Calibri"/>
          <w:sz w:val="22"/>
          <w:szCs w:val="22"/>
        </w:rPr>
        <w:br/>
        <w:t>w systemie całodobowym z ciągłą rejestracją określonych przez Zamawiającego zdarzeń.</w:t>
      </w:r>
    </w:p>
    <w:p w14:paraId="222F18C3" w14:textId="77777777" w:rsidR="00916DCF" w:rsidRPr="00743B14" w:rsidRDefault="00916DCF" w:rsidP="00916DCF">
      <w:pPr>
        <w:pStyle w:val="Akapitzlist"/>
        <w:numPr>
          <w:ilvl w:val="0"/>
          <w:numId w:val="62"/>
        </w:numPr>
        <w:autoSpaceDE w:val="0"/>
        <w:autoSpaceDN w:val="0"/>
        <w:adjustRightInd w:val="0"/>
        <w:spacing w:before="120" w:after="120" w:line="276" w:lineRule="auto"/>
        <w:contextualSpacing/>
        <w:jc w:val="both"/>
        <w:rPr>
          <w:rFonts w:ascii="Calibri" w:hAnsi="Calibri" w:cs="Calibri"/>
          <w:sz w:val="22"/>
          <w:szCs w:val="22"/>
        </w:rPr>
      </w:pPr>
      <w:r w:rsidRPr="00743B14">
        <w:rPr>
          <w:rFonts w:ascii="Calibri" w:hAnsi="Calibri" w:cs="Calibri"/>
          <w:sz w:val="22"/>
          <w:szCs w:val="22"/>
        </w:rPr>
        <w:t>Wykonawca zapewnia:</w:t>
      </w:r>
    </w:p>
    <w:p w14:paraId="03D5C67D" w14:textId="77777777" w:rsidR="00916DCF" w:rsidRPr="00743B14" w:rsidRDefault="00916DCF" w:rsidP="00916DCF">
      <w:pPr>
        <w:pStyle w:val="Akapitzlist"/>
        <w:numPr>
          <w:ilvl w:val="2"/>
          <w:numId w:val="85"/>
        </w:numPr>
        <w:autoSpaceDE w:val="0"/>
        <w:autoSpaceDN w:val="0"/>
        <w:adjustRightInd w:val="0"/>
        <w:spacing w:before="120" w:after="120" w:line="276" w:lineRule="auto"/>
        <w:ind w:left="851" w:hanging="284"/>
        <w:contextualSpacing/>
        <w:jc w:val="both"/>
        <w:rPr>
          <w:rFonts w:ascii="Calibri" w:hAnsi="Calibri" w:cs="Calibri"/>
          <w:sz w:val="22"/>
          <w:szCs w:val="22"/>
        </w:rPr>
      </w:pPr>
      <w:r w:rsidRPr="00743B14">
        <w:rPr>
          <w:rFonts w:ascii="Calibri" w:hAnsi="Calibri" w:cs="Calibri"/>
          <w:sz w:val="22"/>
          <w:szCs w:val="22"/>
        </w:rPr>
        <w:t>nieograniczoną liczbę nieodpłatnych interwencji uzasadnionych,</w:t>
      </w:r>
    </w:p>
    <w:p w14:paraId="3B2C4E20" w14:textId="77777777" w:rsidR="00916DCF" w:rsidRPr="00743B14" w:rsidRDefault="00916DCF" w:rsidP="00916DCF">
      <w:pPr>
        <w:pStyle w:val="Akapitzlist"/>
        <w:numPr>
          <w:ilvl w:val="2"/>
          <w:numId w:val="85"/>
        </w:numPr>
        <w:autoSpaceDE w:val="0"/>
        <w:autoSpaceDN w:val="0"/>
        <w:adjustRightInd w:val="0"/>
        <w:spacing w:before="120" w:after="120" w:line="276" w:lineRule="auto"/>
        <w:ind w:left="851" w:hanging="284"/>
        <w:contextualSpacing/>
        <w:jc w:val="both"/>
        <w:rPr>
          <w:rFonts w:ascii="Calibri" w:hAnsi="Calibri" w:cs="Calibri"/>
          <w:sz w:val="22"/>
          <w:szCs w:val="22"/>
        </w:rPr>
      </w:pPr>
      <w:r w:rsidRPr="00743B14">
        <w:rPr>
          <w:rFonts w:ascii="Calibri" w:hAnsi="Calibri" w:cs="Calibri"/>
          <w:sz w:val="22"/>
          <w:szCs w:val="22"/>
        </w:rPr>
        <w:t>dwa bezpłatne, nieuzasadnione i nie odwołane interwencje grupy interwencyjnej na sygnały z systemu alarmowego Zamawiającego w miesiącu, tj. sygnał: napad, włamanie, usterka systemu, sabotaż systemu, sabotaż nadajnika, załączenie i wyłączenie systemu alarmowego</w:t>
      </w:r>
    </w:p>
    <w:p w14:paraId="2DBDFB9E" w14:textId="77777777" w:rsidR="00916DCF" w:rsidRPr="00743B14" w:rsidRDefault="00916DCF" w:rsidP="00916DCF">
      <w:pPr>
        <w:pStyle w:val="Akapitzlist"/>
        <w:numPr>
          <w:ilvl w:val="2"/>
          <w:numId w:val="85"/>
        </w:numPr>
        <w:autoSpaceDE w:val="0"/>
        <w:autoSpaceDN w:val="0"/>
        <w:adjustRightInd w:val="0"/>
        <w:spacing w:before="120" w:after="120" w:line="276" w:lineRule="auto"/>
        <w:ind w:left="851" w:hanging="284"/>
        <w:contextualSpacing/>
        <w:jc w:val="both"/>
        <w:rPr>
          <w:rFonts w:ascii="Calibri" w:hAnsi="Calibri" w:cs="Calibri"/>
          <w:sz w:val="22"/>
          <w:szCs w:val="22"/>
        </w:rPr>
      </w:pPr>
      <w:r w:rsidRPr="00743B14">
        <w:rPr>
          <w:rFonts w:ascii="Calibri" w:hAnsi="Calibri" w:cs="Calibri"/>
          <w:sz w:val="22"/>
          <w:szCs w:val="22"/>
        </w:rPr>
        <w:t xml:space="preserve">czas dojazdu grupy interwencyjnej </w:t>
      </w:r>
      <w:r w:rsidRPr="00743B14">
        <w:rPr>
          <w:rFonts w:ascii="Calibri" w:hAnsi="Calibri" w:cs="Calibri"/>
          <w:sz w:val="22"/>
          <w:szCs w:val="22"/>
          <w:lang w:val="pl-PL"/>
        </w:rPr>
        <w:t xml:space="preserve">w zależności od oferty Wykonawcy, jednak nie więcej niż </w:t>
      </w:r>
      <w:r w:rsidRPr="00743B14">
        <w:rPr>
          <w:rFonts w:ascii="Calibri" w:hAnsi="Calibri" w:cs="Calibri"/>
          <w:sz w:val="22"/>
          <w:szCs w:val="22"/>
        </w:rPr>
        <w:t xml:space="preserve">do </w:t>
      </w:r>
      <w:r w:rsidRPr="00743B14">
        <w:rPr>
          <w:rFonts w:ascii="Calibri" w:hAnsi="Calibri" w:cs="Calibri"/>
          <w:sz w:val="22"/>
          <w:szCs w:val="22"/>
          <w:lang w:val="pl-PL"/>
        </w:rPr>
        <w:t>15</w:t>
      </w:r>
      <w:r w:rsidRPr="00743B14">
        <w:rPr>
          <w:rFonts w:ascii="Calibri" w:hAnsi="Calibri" w:cs="Calibri"/>
          <w:sz w:val="22"/>
          <w:szCs w:val="22"/>
        </w:rPr>
        <w:t xml:space="preserve"> minut od otrzymania sygnału alarmowego,</w:t>
      </w:r>
    </w:p>
    <w:p w14:paraId="6C6A95A4" w14:textId="77777777" w:rsidR="00916DCF" w:rsidRPr="00743B14" w:rsidRDefault="00916DCF" w:rsidP="00916DCF">
      <w:pPr>
        <w:pStyle w:val="Akapitzlist"/>
        <w:numPr>
          <w:ilvl w:val="2"/>
          <w:numId w:val="85"/>
        </w:numPr>
        <w:autoSpaceDE w:val="0"/>
        <w:autoSpaceDN w:val="0"/>
        <w:adjustRightInd w:val="0"/>
        <w:spacing w:before="120" w:after="120" w:line="276" w:lineRule="auto"/>
        <w:ind w:left="851" w:hanging="284"/>
        <w:contextualSpacing/>
        <w:jc w:val="both"/>
        <w:rPr>
          <w:rFonts w:ascii="Calibri" w:hAnsi="Calibri" w:cs="Calibri"/>
          <w:sz w:val="22"/>
          <w:szCs w:val="22"/>
        </w:rPr>
      </w:pPr>
      <w:r w:rsidRPr="00743B14">
        <w:rPr>
          <w:rFonts w:ascii="Calibri" w:hAnsi="Calibri" w:cs="Calibri"/>
          <w:sz w:val="22"/>
          <w:szCs w:val="22"/>
        </w:rPr>
        <w:t>monitorowanie i rejestrowanie sygnałów alarmowych drogą radiową lub GSM,</w:t>
      </w:r>
    </w:p>
    <w:p w14:paraId="4FFBAC17" w14:textId="77777777" w:rsidR="00916DCF" w:rsidRPr="00743B14" w:rsidRDefault="00916DCF" w:rsidP="00916DCF">
      <w:pPr>
        <w:pStyle w:val="Akapitzlist"/>
        <w:numPr>
          <w:ilvl w:val="2"/>
          <w:numId w:val="85"/>
        </w:numPr>
        <w:autoSpaceDE w:val="0"/>
        <w:autoSpaceDN w:val="0"/>
        <w:adjustRightInd w:val="0"/>
        <w:spacing w:before="120" w:after="120" w:line="276" w:lineRule="auto"/>
        <w:ind w:left="851" w:hanging="284"/>
        <w:contextualSpacing/>
        <w:jc w:val="both"/>
        <w:rPr>
          <w:rFonts w:ascii="Calibri" w:hAnsi="Calibri" w:cs="Calibri"/>
          <w:sz w:val="22"/>
          <w:szCs w:val="22"/>
        </w:rPr>
      </w:pPr>
      <w:r w:rsidRPr="00743B14">
        <w:rPr>
          <w:rFonts w:ascii="Calibri" w:hAnsi="Calibri" w:cs="Calibri"/>
          <w:sz w:val="22"/>
          <w:szCs w:val="22"/>
        </w:rPr>
        <w:t>przekazywanie drogą elektroniczną na żądanie Zamawiającego odczytów z obchodów pracownika ochrony realizującego zadania ochrony w obiekcie;</w:t>
      </w:r>
    </w:p>
    <w:p w14:paraId="0505BD69" w14:textId="77777777" w:rsidR="00916DCF" w:rsidRPr="00743B14" w:rsidRDefault="00916DCF" w:rsidP="00916DCF">
      <w:pPr>
        <w:pStyle w:val="Akapitzlist"/>
        <w:numPr>
          <w:ilvl w:val="2"/>
          <w:numId w:val="85"/>
        </w:numPr>
        <w:autoSpaceDE w:val="0"/>
        <w:autoSpaceDN w:val="0"/>
        <w:adjustRightInd w:val="0"/>
        <w:spacing w:before="120" w:after="120" w:line="276" w:lineRule="auto"/>
        <w:ind w:left="851" w:hanging="284"/>
        <w:contextualSpacing/>
        <w:jc w:val="both"/>
        <w:rPr>
          <w:rFonts w:ascii="Calibri" w:hAnsi="Calibri" w:cs="Calibri"/>
          <w:sz w:val="22"/>
          <w:szCs w:val="22"/>
        </w:rPr>
      </w:pPr>
      <w:r w:rsidRPr="00743B14">
        <w:rPr>
          <w:rFonts w:ascii="Calibri" w:hAnsi="Calibri" w:cs="Calibri"/>
          <w:sz w:val="22"/>
          <w:szCs w:val="22"/>
        </w:rPr>
        <w:t>opracowanie i dostarczenie Zamawiającemu w ramach Umowy Instrukcji ochrony obiektu opracowanej we współpracy z Zamawiającym. Instrukcja będzie aktualizowana w sytuacji zmieniających się warunków realizacji zadań pracowników ochrony, mających związek z pracą Muzeum lub ze względu na potrzebę poprawy sposobu realizowania zadań przez pracownika ochrony,</w:t>
      </w:r>
    </w:p>
    <w:p w14:paraId="48400A75" w14:textId="77777777" w:rsidR="00916DCF" w:rsidRPr="00743B14" w:rsidRDefault="00916DCF" w:rsidP="00916DCF">
      <w:pPr>
        <w:pStyle w:val="Akapitzlist"/>
        <w:numPr>
          <w:ilvl w:val="2"/>
          <w:numId w:val="85"/>
        </w:numPr>
        <w:autoSpaceDE w:val="0"/>
        <w:autoSpaceDN w:val="0"/>
        <w:adjustRightInd w:val="0"/>
        <w:spacing w:before="120" w:after="120" w:line="276" w:lineRule="auto"/>
        <w:ind w:left="851" w:hanging="284"/>
        <w:contextualSpacing/>
        <w:jc w:val="both"/>
        <w:rPr>
          <w:rFonts w:ascii="Calibri" w:hAnsi="Calibri" w:cs="Calibri"/>
          <w:sz w:val="22"/>
          <w:szCs w:val="22"/>
        </w:rPr>
      </w:pPr>
      <w:r w:rsidRPr="00743B14">
        <w:rPr>
          <w:rFonts w:ascii="Calibri" w:hAnsi="Calibri" w:cs="Calibri"/>
          <w:sz w:val="22"/>
          <w:szCs w:val="22"/>
        </w:rPr>
        <w:t xml:space="preserve">aktualizacja we współpracy z Zamawiającym Planu Ochrony obiektu bez dodatkowych kosztów po stronie Zamawiającego. Wykonawca podejmie stosowne działania w celu dostosowania realizacji zadań zgodnie z Planem Ochrony, </w:t>
      </w:r>
    </w:p>
    <w:p w14:paraId="09B6C3DB" w14:textId="379E77AE" w:rsidR="007902A6" w:rsidRPr="00743B14" w:rsidRDefault="00916DCF" w:rsidP="007902A6">
      <w:pPr>
        <w:pStyle w:val="Akapitzlist"/>
        <w:numPr>
          <w:ilvl w:val="2"/>
          <w:numId w:val="85"/>
        </w:numPr>
        <w:autoSpaceDE w:val="0"/>
        <w:autoSpaceDN w:val="0"/>
        <w:adjustRightInd w:val="0"/>
        <w:spacing w:before="120" w:after="120" w:line="276" w:lineRule="auto"/>
        <w:ind w:left="851" w:hanging="284"/>
        <w:contextualSpacing/>
        <w:jc w:val="both"/>
        <w:rPr>
          <w:rFonts w:ascii="Calibri" w:hAnsi="Calibri" w:cs="Calibri"/>
          <w:sz w:val="22"/>
          <w:szCs w:val="22"/>
        </w:rPr>
      </w:pPr>
      <w:r w:rsidRPr="00743B14">
        <w:rPr>
          <w:rFonts w:ascii="Calibri" w:hAnsi="Calibri" w:cs="Calibri"/>
          <w:sz w:val="22"/>
          <w:szCs w:val="22"/>
        </w:rPr>
        <w:t>po przybyciu do obiektu grupy interwencyjnej podejmuje działania zmierzające do zapobieżenia powstania szkody lub zmniejszenia jej rozmiarów.</w:t>
      </w:r>
    </w:p>
    <w:p w14:paraId="71FA1760" w14:textId="0E275DAD" w:rsidR="00916DCF" w:rsidRPr="00743B14" w:rsidRDefault="00916DCF" w:rsidP="007902A6">
      <w:pPr>
        <w:pStyle w:val="Akapitzlist"/>
        <w:numPr>
          <w:ilvl w:val="0"/>
          <w:numId w:val="62"/>
        </w:numPr>
        <w:autoSpaceDE w:val="0"/>
        <w:autoSpaceDN w:val="0"/>
        <w:adjustRightInd w:val="0"/>
        <w:spacing w:before="120" w:after="120" w:line="276" w:lineRule="auto"/>
        <w:contextualSpacing/>
        <w:jc w:val="both"/>
        <w:rPr>
          <w:rFonts w:ascii="Calibri" w:hAnsi="Calibri" w:cs="Calibri"/>
          <w:sz w:val="22"/>
          <w:szCs w:val="22"/>
        </w:rPr>
      </w:pPr>
      <w:r w:rsidRPr="00743B14">
        <w:rPr>
          <w:rFonts w:ascii="Calibri" w:hAnsi="Calibri" w:cs="Calibri"/>
          <w:sz w:val="22"/>
          <w:szCs w:val="22"/>
        </w:rPr>
        <w:t xml:space="preserve">Zamawiający wymaga, aby osoby skierowane do realizacji usługi na stanowisku pracownika ochrony posiadały co najmniej dwuletnie doświadczenie pracy w muzeum </w:t>
      </w:r>
      <w:r w:rsidR="007902A6" w:rsidRPr="00743B14">
        <w:rPr>
          <w:rFonts w:ascii="Calibri" w:hAnsi="Calibri" w:cs="Calibri"/>
          <w:b/>
          <w:sz w:val="22"/>
          <w:szCs w:val="22"/>
        </w:rPr>
        <w:t>rejestrowanym wpisanym do Państwowego Rejestru Muzeów, o którym mowa w art. 13 i nast. ustawy o muzeach.</w:t>
      </w:r>
    </w:p>
    <w:p w14:paraId="1D73E667" w14:textId="77777777" w:rsidR="007902A6" w:rsidRPr="00743B14" w:rsidRDefault="00916DCF" w:rsidP="007902A6">
      <w:pPr>
        <w:pStyle w:val="Akapitzlist"/>
        <w:numPr>
          <w:ilvl w:val="0"/>
          <w:numId w:val="62"/>
        </w:numPr>
        <w:autoSpaceDE w:val="0"/>
        <w:autoSpaceDN w:val="0"/>
        <w:adjustRightInd w:val="0"/>
        <w:spacing w:before="120" w:after="120" w:line="276" w:lineRule="auto"/>
        <w:contextualSpacing/>
        <w:jc w:val="both"/>
        <w:rPr>
          <w:rFonts w:ascii="Calibri" w:hAnsi="Calibri" w:cs="Calibri"/>
          <w:sz w:val="22"/>
          <w:szCs w:val="22"/>
        </w:rPr>
      </w:pPr>
      <w:r w:rsidRPr="00743B14">
        <w:rPr>
          <w:rFonts w:ascii="Calibri" w:hAnsi="Calibri" w:cs="Calibri"/>
          <w:sz w:val="22"/>
          <w:szCs w:val="22"/>
        </w:rPr>
        <w:t xml:space="preserve">Nadzór nad realizacją usługi ma być sprawowany przez osobę posiadającą wpis na listę kwalifikowanych pracowników ochrony fizycznej, legitymującą się co najmniej dwuletnim doświadczeniem w nadzorowaniu pracowników ochrony w muzeum </w:t>
      </w:r>
      <w:r w:rsidR="007902A6" w:rsidRPr="00743B14">
        <w:rPr>
          <w:rFonts w:ascii="Calibri" w:hAnsi="Calibri" w:cs="Calibri"/>
          <w:b/>
          <w:sz w:val="22"/>
          <w:szCs w:val="22"/>
        </w:rPr>
        <w:t>rejestrowanym wpisanym do Państwowego Rejestru Muzeów, o którym mowa w art. 13 i nast. ustawy o muzeach.</w:t>
      </w:r>
    </w:p>
    <w:p w14:paraId="5BB48761" w14:textId="77777777" w:rsidR="00887B3B" w:rsidRPr="00743B14" w:rsidRDefault="00887B3B" w:rsidP="00887B3B">
      <w:pPr>
        <w:autoSpaceDE w:val="0"/>
        <w:autoSpaceDN w:val="0"/>
        <w:adjustRightInd w:val="0"/>
        <w:spacing w:before="120" w:after="120" w:line="276" w:lineRule="auto"/>
        <w:contextualSpacing/>
        <w:jc w:val="both"/>
        <w:rPr>
          <w:rFonts w:ascii="Calibri" w:hAnsi="Calibri" w:cs="Calibri"/>
          <w:sz w:val="22"/>
          <w:szCs w:val="22"/>
        </w:rPr>
      </w:pPr>
    </w:p>
    <w:p w14:paraId="5D3B6DFF" w14:textId="77777777" w:rsidR="00887B3B" w:rsidRPr="00743B14" w:rsidRDefault="00887B3B" w:rsidP="00887B3B">
      <w:pPr>
        <w:pStyle w:val="Nagwek"/>
        <w:tabs>
          <w:tab w:val="clear" w:pos="4703"/>
          <w:tab w:val="clear" w:pos="9406"/>
          <w:tab w:val="center" w:pos="284"/>
          <w:tab w:val="right" w:pos="9072"/>
        </w:tabs>
        <w:spacing w:line="276" w:lineRule="auto"/>
        <w:ind w:left="284"/>
        <w:jc w:val="both"/>
        <w:rPr>
          <w:rFonts w:ascii="Calibri" w:hAnsi="Calibri" w:cs="Calibri"/>
          <w:sz w:val="22"/>
          <w:szCs w:val="22"/>
        </w:rPr>
      </w:pPr>
      <w:r w:rsidRPr="00743B14">
        <w:rPr>
          <w:rFonts w:ascii="Calibri" w:hAnsi="Calibri" w:cs="Calibri"/>
          <w:sz w:val="22"/>
          <w:szCs w:val="22"/>
        </w:rPr>
        <w:t>Uwaga:</w:t>
      </w:r>
    </w:p>
    <w:p w14:paraId="4BF7A787" w14:textId="77777777" w:rsidR="00887B3B" w:rsidRPr="00743B14" w:rsidRDefault="00887B3B" w:rsidP="00887B3B">
      <w:pPr>
        <w:pStyle w:val="Nagwek"/>
        <w:tabs>
          <w:tab w:val="clear" w:pos="4703"/>
          <w:tab w:val="clear" w:pos="9406"/>
          <w:tab w:val="center" w:pos="284"/>
          <w:tab w:val="right" w:pos="9072"/>
        </w:tabs>
        <w:spacing w:line="276" w:lineRule="auto"/>
        <w:ind w:left="284"/>
        <w:jc w:val="both"/>
        <w:rPr>
          <w:rFonts w:ascii="Calibri" w:hAnsi="Calibri" w:cs="Calibri"/>
          <w:sz w:val="22"/>
          <w:szCs w:val="22"/>
        </w:rPr>
      </w:pPr>
      <w:r w:rsidRPr="00743B14">
        <w:rPr>
          <w:rFonts w:ascii="Calibri" w:hAnsi="Calibri" w:cs="Calibri"/>
          <w:sz w:val="22"/>
          <w:szCs w:val="22"/>
        </w:rPr>
        <w:t>Zamawiający przewiduje możliwość skorzystania z prawa opcji polegającego na:</w:t>
      </w:r>
    </w:p>
    <w:p w14:paraId="76E2C25A" w14:textId="39329749" w:rsidR="00887B3B" w:rsidRPr="00743B14" w:rsidRDefault="00887B3B" w:rsidP="00887B3B">
      <w:pPr>
        <w:pStyle w:val="Akapitzlist"/>
        <w:tabs>
          <w:tab w:val="left" w:pos="426"/>
        </w:tabs>
        <w:autoSpaceDE w:val="0"/>
        <w:autoSpaceDN w:val="0"/>
        <w:adjustRightInd w:val="0"/>
        <w:spacing w:line="276" w:lineRule="auto"/>
        <w:ind w:left="709"/>
        <w:contextualSpacing/>
        <w:jc w:val="both"/>
        <w:rPr>
          <w:rFonts w:ascii="Calibri" w:hAnsi="Calibri" w:cs="Calibri"/>
          <w:bCs/>
          <w:sz w:val="22"/>
          <w:szCs w:val="22"/>
          <w:lang w:eastAsia="pl-PL"/>
        </w:rPr>
      </w:pPr>
      <w:r w:rsidRPr="00743B14">
        <w:rPr>
          <w:rFonts w:ascii="Calibri" w:hAnsi="Calibri" w:cs="Calibri"/>
          <w:sz w:val="22"/>
          <w:szCs w:val="22"/>
          <w:lang w:val="pl-PL"/>
        </w:rPr>
        <w:t>wydłużeniu okresu realizacji umowy o 12 miesięcy (to jest</w:t>
      </w:r>
      <w:r w:rsidRPr="00743B14">
        <w:rPr>
          <w:rFonts w:ascii="Calibri" w:hAnsi="Calibri" w:cs="Calibri"/>
          <w:sz w:val="22"/>
          <w:szCs w:val="22"/>
        </w:rPr>
        <w:t xml:space="preserve"> od</w:t>
      </w:r>
      <w:r w:rsidRPr="00743B14">
        <w:rPr>
          <w:rFonts w:ascii="Calibri" w:hAnsi="Calibri" w:cs="Calibri"/>
          <w:sz w:val="22"/>
          <w:szCs w:val="22"/>
          <w:lang w:val="pl-PL"/>
        </w:rPr>
        <w:t xml:space="preserve"> </w:t>
      </w:r>
      <w:r w:rsidRPr="00743B14">
        <w:rPr>
          <w:rFonts w:ascii="Calibri" w:hAnsi="Calibri" w:cs="Calibri"/>
          <w:bCs/>
          <w:sz w:val="22"/>
          <w:szCs w:val="22"/>
          <w:lang w:eastAsia="pl-PL"/>
        </w:rPr>
        <w:t>30 grudnia 2026 r. godz. 12:00 do dnia 30 grudnia 2027 r. do godz. 12:00</w:t>
      </w:r>
    </w:p>
    <w:p w14:paraId="7A5CFEC1" w14:textId="48240A79" w:rsidR="00916DCF" w:rsidRPr="00743B14" w:rsidRDefault="00916DCF" w:rsidP="00916DCF">
      <w:pPr>
        <w:pStyle w:val="Tekstpodstawowywcity"/>
        <w:spacing w:after="0" w:line="276" w:lineRule="auto"/>
        <w:ind w:left="0"/>
        <w:jc w:val="center"/>
        <w:rPr>
          <w:rFonts w:ascii="Calibri" w:hAnsi="Calibri" w:cs="Calibri"/>
          <w:b/>
          <w:sz w:val="22"/>
          <w:szCs w:val="22"/>
        </w:rPr>
      </w:pPr>
      <w:r w:rsidRPr="00743B14">
        <w:rPr>
          <w:rFonts w:ascii="Calibri" w:hAnsi="Calibri" w:cs="Calibri"/>
          <w:b/>
          <w:sz w:val="22"/>
          <w:szCs w:val="22"/>
        </w:rPr>
        <w:lastRenderedPageBreak/>
        <w:t>CZĘŚĆ NR 2</w:t>
      </w:r>
    </w:p>
    <w:p w14:paraId="5CA62C78" w14:textId="77777777" w:rsidR="00916DCF" w:rsidRPr="00743B14" w:rsidRDefault="00916DCF" w:rsidP="00916DCF">
      <w:pPr>
        <w:pStyle w:val="Tekstpodstawowywcity"/>
        <w:spacing w:after="0" w:line="276" w:lineRule="auto"/>
        <w:ind w:left="0"/>
        <w:jc w:val="center"/>
        <w:rPr>
          <w:rFonts w:ascii="Calibri" w:hAnsi="Calibri" w:cs="Calibri"/>
          <w:b/>
          <w:sz w:val="22"/>
          <w:szCs w:val="22"/>
        </w:rPr>
      </w:pPr>
      <w:r w:rsidRPr="00743B14">
        <w:rPr>
          <w:rFonts w:ascii="Calibri" w:hAnsi="Calibri" w:cs="Calibri"/>
          <w:b/>
          <w:bCs/>
          <w:sz w:val="22"/>
          <w:szCs w:val="22"/>
        </w:rPr>
        <w:t>USŁUGI OCHRONY FIZYCZNEJ OBIEKTÓW, OSÓB I MIENIA W SIEDZIBIE GŁÓWNEJ NARODOWEGO MUZEUM TECHNIKI W WARSZAWIE</w:t>
      </w:r>
    </w:p>
    <w:p w14:paraId="6E04E942" w14:textId="77777777" w:rsidR="00916DCF" w:rsidRPr="00743B14" w:rsidRDefault="00916DCF" w:rsidP="00916DCF">
      <w:pPr>
        <w:pStyle w:val="Tekstpodstawowy"/>
        <w:spacing w:line="276" w:lineRule="auto"/>
        <w:jc w:val="center"/>
        <w:rPr>
          <w:rFonts w:ascii="Calibri" w:eastAsia="Calibri" w:hAnsi="Calibri" w:cs="Calibri"/>
          <w:sz w:val="22"/>
          <w:szCs w:val="22"/>
          <w:lang w:eastAsia="pl-PL"/>
        </w:rPr>
      </w:pPr>
    </w:p>
    <w:p w14:paraId="4D7577DF" w14:textId="77777777" w:rsidR="00916DCF" w:rsidRPr="00743B14" w:rsidRDefault="00916DCF" w:rsidP="00916DCF">
      <w:pPr>
        <w:pStyle w:val="Akapitzlist"/>
        <w:numPr>
          <w:ilvl w:val="1"/>
          <w:numId w:val="87"/>
        </w:numPr>
        <w:autoSpaceDE w:val="0"/>
        <w:autoSpaceDN w:val="0"/>
        <w:adjustRightInd w:val="0"/>
        <w:spacing w:before="120" w:after="120" w:line="276" w:lineRule="auto"/>
        <w:ind w:left="284" w:hanging="284"/>
        <w:contextualSpacing/>
        <w:jc w:val="both"/>
        <w:rPr>
          <w:rFonts w:ascii="Calibri" w:hAnsi="Calibri" w:cs="Calibri"/>
          <w:sz w:val="22"/>
          <w:szCs w:val="22"/>
        </w:rPr>
      </w:pPr>
      <w:r w:rsidRPr="00743B14">
        <w:rPr>
          <w:rFonts w:ascii="Calibri" w:hAnsi="Calibri" w:cs="Calibri"/>
          <w:sz w:val="22"/>
          <w:szCs w:val="22"/>
        </w:rPr>
        <w:t xml:space="preserve">Przedmiot </w:t>
      </w:r>
      <w:r w:rsidRPr="00743B14">
        <w:rPr>
          <w:rFonts w:ascii="Calibri" w:hAnsi="Calibri" w:cs="Calibri"/>
          <w:sz w:val="22"/>
          <w:szCs w:val="22"/>
          <w:lang w:val="pl-PL"/>
        </w:rPr>
        <w:t>zamówienia</w:t>
      </w:r>
      <w:r w:rsidRPr="00743B14">
        <w:rPr>
          <w:rFonts w:ascii="Calibri" w:hAnsi="Calibri" w:cs="Calibri"/>
          <w:sz w:val="22"/>
          <w:szCs w:val="22"/>
        </w:rPr>
        <w:t xml:space="preserve"> obejmuje świadczenie usług ochrony fizycznej osób i mienia na obszarze oraz w budynkach znajdujących się</w:t>
      </w:r>
      <w:r w:rsidRPr="00743B14">
        <w:rPr>
          <w:rFonts w:ascii="Calibri" w:hAnsi="Calibri" w:cs="Calibri"/>
          <w:sz w:val="22"/>
          <w:szCs w:val="22"/>
          <w:lang w:val="pl-PL"/>
        </w:rPr>
        <w:t xml:space="preserve"> w siedzibie głównej  Narodowego Muzeum Techniki w Warszawie</w:t>
      </w:r>
      <w:r w:rsidRPr="00743B14">
        <w:rPr>
          <w:rFonts w:ascii="Calibri" w:hAnsi="Calibri" w:cs="Calibri"/>
          <w:sz w:val="22"/>
          <w:szCs w:val="22"/>
        </w:rPr>
        <w:t xml:space="preserve"> przy </w:t>
      </w:r>
      <w:r w:rsidRPr="00743B14">
        <w:rPr>
          <w:rFonts w:ascii="Calibri" w:hAnsi="Calibri" w:cs="Calibri"/>
          <w:sz w:val="22"/>
          <w:szCs w:val="22"/>
          <w:lang w:val="pl-PL"/>
        </w:rPr>
        <w:t>Placu Defilad 1</w:t>
      </w:r>
      <w:r w:rsidRPr="00743B14">
        <w:rPr>
          <w:rFonts w:ascii="Calibri" w:hAnsi="Calibri" w:cs="Calibri"/>
          <w:sz w:val="22"/>
          <w:szCs w:val="22"/>
        </w:rPr>
        <w:t>, doraźnych patrolach grupy interwencyjnej oraz nadzorem nad monitoringiem wizyjnym Zamawiającego.</w:t>
      </w:r>
    </w:p>
    <w:p w14:paraId="2E847942" w14:textId="77777777" w:rsidR="00916DCF" w:rsidRPr="00743B14" w:rsidRDefault="00916DCF" w:rsidP="00916DCF">
      <w:pPr>
        <w:pStyle w:val="Akapitzlist"/>
        <w:numPr>
          <w:ilvl w:val="1"/>
          <w:numId w:val="87"/>
        </w:numPr>
        <w:autoSpaceDE w:val="0"/>
        <w:autoSpaceDN w:val="0"/>
        <w:adjustRightInd w:val="0"/>
        <w:spacing w:before="120" w:after="120" w:line="276" w:lineRule="auto"/>
        <w:ind w:left="426" w:hanging="426"/>
        <w:contextualSpacing/>
        <w:jc w:val="both"/>
        <w:rPr>
          <w:rFonts w:ascii="Calibri" w:hAnsi="Calibri" w:cs="Calibri"/>
          <w:sz w:val="22"/>
          <w:szCs w:val="22"/>
        </w:rPr>
      </w:pPr>
      <w:r w:rsidRPr="00743B14">
        <w:rPr>
          <w:rFonts w:ascii="Calibri" w:hAnsi="Calibri" w:cs="Calibri"/>
          <w:sz w:val="22"/>
          <w:szCs w:val="22"/>
        </w:rPr>
        <w:t>Przedmiotem zamówienia jest usługa polegająca na:</w:t>
      </w:r>
    </w:p>
    <w:p w14:paraId="2B2CAB40" w14:textId="77777777" w:rsidR="00916DCF" w:rsidRPr="00743B14" w:rsidRDefault="00916DCF" w:rsidP="00916DCF">
      <w:pPr>
        <w:pStyle w:val="Akapitzlist"/>
        <w:numPr>
          <w:ilvl w:val="0"/>
          <w:numId w:val="88"/>
        </w:numPr>
        <w:autoSpaceDE w:val="0"/>
        <w:autoSpaceDN w:val="0"/>
        <w:adjustRightInd w:val="0"/>
        <w:spacing w:before="120" w:after="120" w:line="276" w:lineRule="auto"/>
        <w:ind w:left="567" w:hanging="283"/>
        <w:contextualSpacing/>
        <w:jc w:val="both"/>
        <w:rPr>
          <w:rFonts w:ascii="Calibri" w:hAnsi="Calibri" w:cs="Calibri"/>
          <w:sz w:val="22"/>
          <w:szCs w:val="22"/>
        </w:rPr>
      </w:pPr>
      <w:r w:rsidRPr="00743B14">
        <w:rPr>
          <w:rFonts w:ascii="Calibri" w:hAnsi="Calibri" w:cs="Calibri"/>
          <w:sz w:val="22"/>
          <w:szCs w:val="22"/>
        </w:rPr>
        <w:t>świadczeniu całodobowej usługi ochrony fizycznej obiektu, osób i mienia Narodowego Muzeum Techniki w Warszawie – Plac Defilad 1, 00-901 Warszawa, gmach „G” Pałacu Kultury i Nauki na jednoosobowym posterunku przy wejściu do siedziby Zamawiającego (gmach „G” parter),</w:t>
      </w:r>
    </w:p>
    <w:p w14:paraId="6BB27AA8" w14:textId="77777777" w:rsidR="00916DCF" w:rsidRPr="00743B14" w:rsidRDefault="00916DCF" w:rsidP="00916DCF">
      <w:pPr>
        <w:pStyle w:val="Akapitzlist"/>
        <w:numPr>
          <w:ilvl w:val="0"/>
          <w:numId w:val="88"/>
        </w:numPr>
        <w:autoSpaceDE w:val="0"/>
        <w:autoSpaceDN w:val="0"/>
        <w:adjustRightInd w:val="0"/>
        <w:spacing w:before="120" w:after="120" w:line="276" w:lineRule="auto"/>
        <w:ind w:left="567" w:hanging="283"/>
        <w:contextualSpacing/>
        <w:jc w:val="both"/>
        <w:rPr>
          <w:rFonts w:ascii="Calibri" w:hAnsi="Calibri" w:cs="Calibri"/>
          <w:sz w:val="22"/>
          <w:szCs w:val="22"/>
        </w:rPr>
      </w:pPr>
      <w:r w:rsidRPr="00743B14">
        <w:rPr>
          <w:rFonts w:ascii="Calibri" w:hAnsi="Calibri" w:cs="Calibri"/>
          <w:sz w:val="22"/>
          <w:szCs w:val="22"/>
        </w:rPr>
        <w:t>kontrolowanych obchodach powierzchni zajmowanych przez Zamawiającego w budynku PKiN,</w:t>
      </w:r>
    </w:p>
    <w:p w14:paraId="39187904" w14:textId="77777777" w:rsidR="00916DCF" w:rsidRPr="00743B14" w:rsidRDefault="00916DCF" w:rsidP="00916DCF">
      <w:pPr>
        <w:pStyle w:val="Akapitzlist"/>
        <w:numPr>
          <w:ilvl w:val="0"/>
          <w:numId w:val="88"/>
        </w:numPr>
        <w:autoSpaceDE w:val="0"/>
        <w:autoSpaceDN w:val="0"/>
        <w:adjustRightInd w:val="0"/>
        <w:spacing w:before="120" w:after="120" w:line="276" w:lineRule="auto"/>
        <w:ind w:left="567" w:hanging="283"/>
        <w:contextualSpacing/>
        <w:jc w:val="both"/>
        <w:rPr>
          <w:rFonts w:ascii="Calibri" w:hAnsi="Calibri" w:cs="Calibri"/>
          <w:sz w:val="22"/>
          <w:szCs w:val="22"/>
        </w:rPr>
      </w:pPr>
      <w:r w:rsidRPr="00743B14">
        <w:rPr>
          <w:rFonts w:ascii="Calibri" w:hAnsi="Calibri" w:cs="Calibri"/>
          <w:sz w:val="22"/>
          <w:szCs w:val="22"/>
        </w:rPr>
        <w:t xml:space="preserve"> nadzorze nad zamontowanymi systemami bezpieczeństwa, monitoringiem wizyjnym, systemami przeciwpożarowymi;</w:t>
      </w:r>
    </w:p>
    <w:p w14:paraId="7AE75D33" w14:textId="77777777" w:rsidR="00916DCF" w:rsidRPr="00743B14" w:rsidRDefault="00916DCF" w:rsidP="00916DCF">
      <w:pPr>
        <w:pStyle w:val="Akapitzlist"/>
        <w:numPr>
          <w:ilvl w:val="0"/>
          <w:numId w:val="88"/>
        </w:numPr>
        <w:autoSpaceDE w:val="0"/>
        <w:autoSpaceDN w:val="0"/>
        <w:adjustRightInd w:val="0"/>
        <w:spacing w:before="120" w:after="120" w:line="276" w:lineRule="auto"/>
        <w:ind w:left="567" w:hanging="283"/>
        <w:contextualSpacing/>
        <w:jc w:val="both"/>
        <w:rPr>
          <w:rFonts w:ascii="Calibri" w:hAnsi="Calibri" w:cs="Calibri"/>
          <w:sz w:val="22"/>
          <w:szCs w:val="22"/>
        </w:rPr>
      </w:pPr>
      <w:r w:rsidRPr="00743B14">
        <w:rPr>
          <w:rFonts w:ascii="Calibri" w:hAnsi="Calibri" w:cs="Calibri"/>
          <w:sz w:val="22"/>
          <w:szCs w:val="22"/>
        </w:rPr>
        <w:t>kontroli ruchu osobowo-materiałowego oraz prowadzenia stosownej dokumentacji,</w:t>
      </w:r>
    </w:p>
    <w:p w14:paraId="18EF6A10" w14:textId="77777777" w:rsidR="00916DCF" w:rsidRPr="00743B14" w:rsidRDefault="00916DCF" w:rsidP="00916DCF">
      <w:pPr>
        <w:pStyle w:val="Akapitzlist"/>
        <w:numPr>
          <w:ilvl w:val="0"/>
          <w:numId w:val="88"/>
        </w:numPr>
        <w:autoSpaceDE w:val="0"/>
        <w:autoSpaceDN w:val="0"/>
        <w:adjustRightInd w:val="0"/>
        <w:spacing w:before="120" w:after="120" w:line="276" w:lineRule="auto"/>
        <w:ind w:left="567" w:hanging="283"/>
        <w:contextualSpacing/>
        <w:jc w:val="both"/>
        <w:rPr>
          <w:rFonts w:ascii="Calibri" w:hAnsi="Calibri" w:cs="Calibri"/>
          <w:sz w:val="22"/>
          <w:szCs w:val="22"/>
        </w:rPr>
      </w:pPr>
      <w:r w:rsidRPr="00743B14">
        <w:rPr>
          <w:rFonts w:ascii="Calibri" w:hAnsi="Calibri" w:cs="Calibri"/>
          <w:sz w:val="22"/>
          <w:szCs w:val="22"/>
        </w:rPr>
        <w:t>gospodarce kluczami będącymi w posiadaniu Zamawiającego z obowiązkiem prowadzenia ewidencji wydawanych/przyjmowanych kluczy,</w:t>
      </w:r>
    </w:p>
    <w:p w14:paraId="33C49718" w14:textId="77777777" w:rsidR="00916DCF" w:rsidRPr="00743B14" w:rsidRDefault="00916DCF" w:rsidP="00916DCF">
      <w:pPr>
        <w:pStyle w:val="Akapitzlist"/>
        <w:numPr>
          <w:ilvl w:val="0"/>
          <w:numId w:val="88"/>
        </w:numPr>
        <w:autoSpaceDE w:val="0"/>
        <w:autoSpaceDN w:val="0"/>
        <w:adjustRightInd w:val="0"/>
        <w:spacing w:before="120" w:after="120" w:line="276" w:lineRule="auto"/>
        <w:ind w:left="567" w:hanging="283"/>
        <w:contextualSpacing/>
        <w:jc w:val="both"/>
        <w:rPr>
          <w:rFonts w:ascii="Calibri" w:hAnsi="Calibri" w:cs="Calibri"/>
          <w:sz w:val="22"/>
          <w:szCs w:val="22"/>
        </w:rPr>
      </w:pPr>
      <w:r w:rsidRPr="00743B14">
        <w:rPr>
          <w:rFonts w:ascii="Calibri" w:hAnsi="Calibri" w:cs="Calibri"/>
          <w:sz w:val="22"/>
          <w:szCs w:val="22"/>
        </w:rPr>
        <w:t>współpracy z Dowódcą Służby Działu Ochrony i Zabezpieczeń Zarządu Pałacu Kultury i Nauki w zakresie działań w sytuacji ogłaszanych alarmów, zagrożeń pożarowych w obiekcie, jak również innych zdarzeń, które mogą mieć wpływ na bezpieczeństwo w zajmowanych przez Zamawiającego części budynku PKiN lub obiektu PKiN,</w:t>
      </w:r>
    </w:p>
    <w:p w14:paraId="17E53ECD" w14:textId="77777777" w:rsidR="00916DCF" w:rsidRPr="00743B14" w:rsidRDefault="00916DCF" w:rsidP="00916DCF">
      <w:pPr>
        <w:pStyle w:val="Akapitzlist"/>
        <w:numPr>
          <w:ilvl w:val="0"/>
          <w:numId w:val="88"/>
        </w:numPr>
        <w:autoSpaceDE w:val="0"/>
        <w:autoSpaceDN w:val="0"/>
        <w:adjustRightInd w:val="0"/>
        <w:spacing w:before="120" w:after="120" w:line="276" w:lineRule="auto"/>
        <w:ind w:left="567" w:hanging="283"/>
        <w:contextualSpacing/>
        <w:jc w:val="both"/>
        <w:rPr>
          <w:rFonts w:ascii="Calibri" w:hAnsi="Calibri" w:cs="Calibri"/>
          <w:sz w:val="22"/>
          <w:szCs w:val="22"/>
        </w:rPr>
      </w:pPr>
      <w:r w:rsidRPr="00743B14">
        <w:rPr>
          <w:rFonts w:ascii="Calibri" w:hAnsi="Calibri" w:cs="Calibri"/>
          <w:sz w:val="22"/>
          <w:szCs w:val="22"/>
        </w:rPr>
        <w:t>nadzorze i kontroli nad realizacją prac, które mogą mieć wpływ na zagrożenia pożarowe lub mogące skutkować zaborem lub uszkodzeniem mienia ze szczególną uwagą na przedmioty będące muzealiami,</w:t>
      </w:r>
    </w:p>
    <w:p w14:paraId="50A6F219" w14:textId="77777777" w:rsidR="00916DCF" w:rsidRPr="00743B14" w:rsidRDefault="00916DCF" w:rsidP="00916DCF">
      <w:pPr>
        <w:pStyle w:val="Akapitzlist"/>
        <w:numPr>
          <w:ilvl w:val="0"/>
          <w:numId w:val="88"/>
        </w:numPr>
        <w:autoSpaceDE w:val="0"/>
        <w:autoSpaceDN w:val="0"/>
        <w:adjustRightInd w:val="0"/>
        <w:spacing w:before="120" w:after="120" w:line="276" w:lineRule="auto"/>
        <w:ind w:left="567" w:hanging="283"/>
        <w:contextualSpacing/>
        <w:jc w:val="both"/>
        <w:rPr>
          <w:rFonts w:ascii="Calibri" w:hAnsi="Calibri" w:cs="Calibri"/>
          <w:sz w:val="22"/>
          <w:szCs w:val="22"/>
        </w:rPr>
      </w:pPr>
      <w:r w:rsidRPr="00743B14">
        <w:rPr>
          <w:rFonts w:ascii="Calibri" w:hAnsi="Calibri" w:cs="Calibri"/>
          <w:sz w:val="22"/>
          <w:szCs w:val="22"/>
        </w:rPr>
        <w:t>wezwanie grupy interwencyjnej w przypadku bezpośredniego zagrożenia dla chronionego mienia i osób znajdujących się w chronionym obszarze,</w:t>
      </w:r>
    </w:p>
    <w:p w14:paraId="2FA288B1" w14:textId="77777777" w:rsidR="00916DCF" w:rsidRPr="00743B14" w:rsidRDefault="00916DCF" w:rsidP="00916DCF">
      <w:pPr>
        <w:pStyle w:val="Akapitzlist"/>
        <w:numPr>
          <w:ilvl w:val="0"/>
          <w:numId w:val="88"/>
        </w:numPr>
        <w:autoSpaceDE w:val="0"/>
        <w:autoSpaceDN w:val="0"/>
        <w:adjustRightInd w:val="0"/>
        <w:spacing w:before="120" w:after="120" w:line="276" w:lineRule="auto"/>
        <w:ind w:left="567" w:hanging="283"/>
        <w:contextualSpacing/>
        <w:jc w:val="both"/>
        <w:rPr>
          <w:rFonts w:ascii="Calibri" w:hAnsi="Calibri" w:cs="Calibri"/>
          <w:sz w:val="22"/>
          <w:szCs w:val="22"/>
        </w:rPr>
      </w:pPr>
      <w:r w:rsidRPr="00743B14">
        <w:rPr>
          <w:rFonts w:ascii="Calibri" w:hAnsi="Calibri" w:cs="Calibri"/>
          <w:sz w:val="22"/>
          <w:szCs w:val="22"/>
        </w:rPr>
        <w:t>podjęcie interwencji w stosunku do osób zakłócających spokój i porządek publiczny,</w:t>
      </w:r>
    </w:p>
    <w:p w14:paraId="0962BF74" w14:textId="24903345" w:rsidR="00916DCF" w:rsidRPr="00743B14" w:rsidRDefault="00E035D5" w:rsidP="00E035D5">
      <w:pPr>
        <w:pStyle w:val="Akapitzlist"/>
        <w:numPr>
          <w:ilvl w:val="0"/>
          <w:numId w:val="88"/>
        </w:numPr>
        <w:autoSpaceDE w:val="0"/>
        <w:autoSpaceDN w:val="0"/>
        <w:adjustRightInd w:val="0"/>
        <w:spacing w:before="120" w:after="120" w:line="276" w:lineRule="auto"/>
        <w:ind w:left="567" w:hanging="283"/>
        <w:contextualSpacing/>
        <w:jc w:val="both"/>
        <w:rPr>
          <w:rFonts w:ascii="Calibri" w:hAnsi="Calibri" w:cs="Calibri"/>
          <w:sz w:val="22"/>
          <w:szCs w:val="22"/>
        </w:rPr>
      </w:pPr>
      <w:r w:rsidRPr="00743B14">
        <w:rPr>
          <w:rFonts w:ascii="Calibri" w:hAnsi="Calibri" w:cs="Calibri"/>
          <w:sz w:val="22"/>
          <w:szCs w:val="22"/>
        </w:rPr>
        <w:t>natychmiastowe wezwanie właściwych służb, np. Straży Pożarnej, Policji, Pogotowia Ratunkowego, Straży Miejskiej w przypadku zaistnienia zdarzeń, które mogą wymagać ich interwencji.</w:t>
      </w:r>
    </w:p>
    <w:p w14:paraId="2C576DC1" w14:textId="77777777" w:rsidR="00916DCF" w:rsidRPr="00743B14" w:rsidRDefault="00916DCF" w:rsidP="00916DCF">
      <w:pPr>
        <w:pStyle w:val="Akapitzlist"/>
        <w:numPr>
          <w:ilvl w:val="1"/>
          <w:numId w:val="87"/>
        </w:numPr>
        <w:spacing w:line="276" w:lineRule="auto"/>
        <w:ind w:left="284" w:hanging="284"/>
        <w:contextualSpacing/>
        <w:jc w:val="both"/>
        <w:rPr>
          <w:rFonts w:ascii="Calibri" w:hAnsi="Calibri" w:cs="Calibri"/>
          <w:sz w:val="22"/>
          <w:szCs w:val="22"/>
        </w:rPr>
      </w:pPr>
      <w:r w:rsidRPr="00743B14">
        <w:rPr>
          <w:rFonts w:ascii="Calibri" w:hAnsi="Calibri" w:cs="Calibri"/>
          <w:sz w:val="22"/>
          <w:szCs w:val="22"/>
        </w:rPr>
        <w:t>Pracownicy ochrony wykonujący w imieniu Wykonawcy umowę zobowiązani są do:</w:t>
      </w:r>
    </w:p>
    <w:p w14:paraId="311A49D3" w14:textId="77777777" w:rsidR="00916DCF" w:rsidRPr="00743B14" w:rsidRDefault="00916DCF" w:rsidP="00916DCF">
      <w:pPr>
        <w:numPr>
          <w:ilvl w:val="1"/>
          <w:numId w:val="89"/>
        </w:numPr>
        <w:spacing w:line="276" w:lineRule="auto"/>
        <w:ind w:left="567" w:hanging="283"/>
        <w:jc w:val="both"/>
        <w:rPr>
          <w:rFonts w:ascii="Calibri" w:hAnsi="Calibri" w:cs="Calibri"/>
          <w:sz w:val="22"/>
          <w:szCs w:val="22"/>
        </w:rPr>
      </w:pPr>
      <w:r w:rsidRPr="00743B14">
        <w:rPr>
          <w:rFonts w:ascii="Calibri" w:hAnsi="Calibri" w:cs="Calibri"/>
          <w:sz w:val="22"/>
          <w:szCs w:val="22"/>
        </w:rPr>
        <w:t>niezwłocznego reagowania w przypadku powstania zagrożeń,</w:t>
      </w:r>
    </w:p>
    <w:p w14:paraId="588EECC8" w14:textId="77777777" w:rsidR="00916DCF" w:rsidRPr="00743B14" w:rsidRDefault="00916DCF" w:rsidP="00916DCF">
      <w:pPr>
        <w:numPr>
          <w:ilvl w:val="1"/>
          <w:numId w:val="89"/>
        </w:numPr>
        <w:spacing w:line="276" w:lineRule="auto"/>
        <w:ind w:left="567" w:hanging="283"/>
        <w:jc w:val="both"/>
        <w:rPr>
          <w:rFonts w:ascii="Calibri" w:hAnsi="Calibri" w:cs="Calibri"/>
          <w:sz w:val="22"/>
          <w:szCs w:val="22"/>
        </w:rPr>
      </w:pPr>
      <w:r w:rsidRPr="00743B14">
        <w:rPr>
          <w:rFonts w:ascii="Calibri" w:hAnsi="Calibri" w:cs="Calibri"/>
          <w:sz w:val="22"/>
          <w:szCs w:val="22"/>
        </w:rPr>
        <w:t>dokonywania sprawdzenia prawidłowego zabezpieczenia pomieszczeń w Obiekcie,</w:t>
      </w:r>
    </w:p>
    <w:p w14:paraId="7E1E9948" w14:textId="77777777" w:rsidR="00916DCF" w:rsidRPr="00743B14" w:rsidRDefault="00916DCF" w:rsidP="00916DCF">
      <w:pPr>
        <w:numPr>
          <w:ilvl w:val="1"/>
          <w:numId w:val="89"/>
        </w:numPr>
        <w:spacing w:line="276" w:lineRule="auto"/>
        <w:ind w:left="567" w:hanging="283"/>
        <w:jc w:val="both"/>
        <w:rPr>
          <w:rFonts w:ascii="Calibri" w:hAnsi="Calibri" w:cs="Calibri"/>
          <w:sz w:val="22"/>
          <w:szCs w:val="22"/>
        </w:rPr>
      </w:pPr>
      <w:r w:rsidRPr="00743B14">
        <w:rPr>
          <w:rFonts w:ascii="Calibri" w:hAnsi="Calibri" w:cs="Calibri"/>
          <w:sz w:val="22"/>
          <w:szCs w:val="22"/>
        </w:rPr>
        <w:t>sprawowania nadzoru nad gospodarka kluczami użytku bieżącego oraz kluczami awaryjnymi od poszczególnych pomieszczeń,</w:t>
      </w:r>
    </w:p>
    <w:p w14:paraId="76EB5D2F" w14:textId="77777777" w:rsidR="00916DCF" w:rsidRPr="00743B14" w:rsidRDefault="00916DCF" w:rsidP="00916DCF">
      <w:pPr>
        <w:numPr>
          <w:ilvl w:val="1"/>
          <w:numId w:val="89"/>
        </w:numPr>
        <w:spacing w:line="276" w:lineRule="auto"/>
        <w:ind w:left="567" w:hanging="283"/>
        <w:jc w:val="both"/>
        <w:rPr>
          <w:rFonts w:ascii="Calibri" w:hAnsi="Calibri" w:cs="Calibri"/>
          <w:sz w:val="22"/>
          <w:szCs w:val="22"/>
        </w:rPr>
      </w:pPr>
      <w:r w:rsidRPr="00743B14">
        <w:rPr>
          <w:rFonts w:ascii="Calibri" w:hAnsi="Calibri" w:cs="Calibri"/>
          <w:sz w:val="22"/>
          <w:szCs w:val="22"/>
        </w:rPr>
        <w:t>sprawowanie nadzoru nad właściwym ruchem osobowym zgodnie z zasadami określonymi w Instrukcji Ochrony,</w:t>
      </w:r>
    </w:p>
    <w:p w14:paraId="3E62C1FF" w14:textId="77777777" w:rsidR="00916DCF" w:rsidRPr="00743B14" w:rsidRDefault="00916DCF" w:rsidP="00916DCF">
      <w:pPr>
        <w:numPr>
          <w:ilvl w:val="1"/>
          <w:numId w:val="89"/>
        </w:numPr>
        <w:spacing w:line="276" w:lineRule="auto"/>
        <w:ind w:left="567" w:hanging="283"/>
        <w:jc w:val="both"/>
        <w:rPr>
          <w:rFonts w:ascii="Calibri" w:hAnsi="Calibri" w:cs="Calibri"/>
          <w:sz w:val="22"/>
          <w:szCs w:val="22"/>
        </w:rPr>
      </w:pPr>
      <w:r w:rsidRPr="00743B14">
        <w:rPr>
          <w:rFonts w:ascii="Calibri" w:hAnsi="Calibri" w:cs="Calibri"/>
          <w:sz w:val="22"/>
          <w:szCs w:val="22"/>
        </w:rPr>
        <w:t xml:space="preserve">obsługi systemów </w:t>
      </w:r>
      <w:proofErr w:type="gramStart"/>
      <w:r w:rsidRPr="00743B14">
        <w:rPr>
          <w:rFonts w:ascii="Calibri" w:hAnsi="Calibri" w:cs="Calibri"/>
          <w:sz w:val="22"/>
          <w:szCs w:val="22"/>
        </w:rPr>
        <w:t>bezpieczeństwa</w:t>
      </w:r>
      <w:proofErr w:type="gramEnd"/>
      <w:r w:rsidRPr="00743B14">
        <w:rPr>
          <w:rFonts w:ascii="Calibri" w:hAnsi="Calibri" w:cs="Calibri"/>
          <w:sz w:val="22"/>
          <w:szCs w:val="22"/>
        </w:rPr>
        <w:t xml:space="preserve"> w które jest wyposażony Obiekt,</w:t>
      </w:r>
    </w:p>
    <w:p w14:paraId="6DB91918" w14:textId="77777777" w:rsidR="00916DCF" w:rsidRPr="00743B14" w:rsidRDefault="00916DCF" w:rsidP="00916DCF">
      <w:pPr>
        <w:numPr>
          <w:ilvl w:val="1"/>
          <w:numId w:val="89"/>
        </w:numPr>
        <w:spacing w:line="276" w:lineRule="auto"/>
        <w:ind w:left="567" w:hanging="283"/>
        <w:jc w:val="both"/>
        <w:rPr>
          <w:rFonts w:ascii="Calibri" w:hAnsi="Calibri" w:cs="Calibri"/>
          <w:sz w:val="22"/>
          <w:szCs w:val="22"/>
        </w:rPr>
      </w:pPr>
      <w:r w:rsidRPr="00743B14">
        <w:rPr>
          <w:rFonts w:ascii="Calibri" w:hAnsi="Calibri" w:cs="Calibri"/>
          <w:sz w:val="22"/>
          <w:szCs w:val="22"/>
        </w:rPr>
        <w:t>obsługi monitoringu wizyjnego,</w:t>
      </w:r>
    </w:p>
    <w:p w14:paraId="7104962B" w14:textId="77777777" w:rsidR="00916DCF" w:rsidRPr="00743B14" w:rsidRDefault="00916DCF" w:rsidP="00916DCF">
      <w:pPr>
        <w:numPr>
          <w:ilvl w:val="1"/>
          <w:numId w:val="89"/>
        </w:numPr>
        <w:spacing w:line="276" w:lineRule="auto"/>
        <w:ind w:left="567" w:hanging="283"/>
        <w:jc w:val="both"/>
        <w:rPr>
          <w:rFonts w:ascii="Calibri" w:hAnsi="Calibri" w:cs="Calibri"/>
          <w:sz w:val="22"/>
          <w:szCs w:val="22"/>
        </w:rPr>
      </w:pPr>
      <w:r w:rsidRPr="00743B14">
        <w:rPr>
          <w:rFonts w:ascii="Calibri" w:hAnsi="Calibri" w:cs="Calibri"/>
          <w:sz w:val="22"/>
          <w:szCs w:val="22"/>
        </w:rPr>
        <w:t>niezwłocznego przeciwdziałania próbom zakłócenia porządku i spokoju na terenie Obiektu oraz przed wejściem do muzeum,</w:t>
      </w:r>
    </w:p>
    <w:p w14:paraId="5801D18D" w14:textId="77777777" w:rsidR="00916DCF" w:rsidRPr="00743B14" w:rsidRDefault="00916DCF" w:rsidP="00916DCF">
      <w:pPr>
        <w:numPr>
          <w:ilvl w:val="1"/>
          <w:numId w:val="89"/>
        </w:numPr>
        <w:spacing w:line="276" w:lineRule="auto"/>
        <w:ind w:left="567" w:hanging="283"/>
        <w:jc w:val="both"/>
        <w:rPr>
          <w:rFonts w:ascii="Calibri" w:hAnsi="Calibri" w:cs="Calibri"/>
          <w:sz w:val="22"/>
          <w:szCs w:val="22"/>
        </w:rPr>
      </w:pPr>
      <w:r w:rsidRPr="00743B14">
        <w:rPr>
          <w:rFonts w:ascii="Calibri" w:hAnsi="Calibri" w:cs="Calibri"/>
          <w:sz w:val="22"/>
          <w:szCs w:val="22"/>
        </w:rPr>
        <w:t>współdziałania w zakresie zapewnienia bezpieczeństwa i ochrony mienia w Obiektach z właściwymi terenowo jednostkami policji,</w:t>
      </w:r>
    </w:p>
    <w:p w14:paraId="58D0F7A5" w14:textId="77777777" w:rsidR="00916DCF" w:rsidRPr="00743B14" w:rsidRDefault="00916DCF" w:rsidP="00916DCF">
      <w:pPr>
        <w:numPr>
          <w:ilvl w:val="1"/>
          <w:numId w:val="89"/>
        </w:numPr>
        <w:spacing w:line="276" w:lineRule="auto"/>
        <w:ind w:left="567" w:hanging="283"/>
        <w:jc w:val="both"/>
        <w:rPr>
          <w:rFonts w:ascii="Calibri" w:hAnsi="Calibri" w:cs="Calibri"/>
          <w:sz w:val="22"/>
          <w:szCs w:val="22"/>
        </w:rPr>
      </w:pPr>
      <w:r w:rsidRPr="00743B14">
        <w:rPr>
          <w:rFonts w:ascii="Calibri" w:hAnsi="Calibri" w:cs="Calibri"/>
          <w:sz w:val="22"/>
          <w:szCs w:val="22"/>
        </w:rPr>
        <w:lastRenderedPageBreak/>
        <w:t>niezwłocznego powiadomienia upoważnionego przedstawiciela Zleceniodawcy o nagłych zdarzeniach zaistniałych w chronionym Obiekcie,</w:t>
      </w:r>
    </w:p>
    <w:p w14:paraId="63B96495" w14:textId="77777777" w:rsidR="00916DCF" w:rsidRPr="00743B14" w:rsidRDefault="00916DCF" w:rsidP="00916DCF">
      <w:pPr>
        <w:numPr>
          <w:ilvl w:val="1"/>
          <w:numId w:val="89"/>
        </w:numPr>
        <w:spacing w:line="276" w:lineRule="auto"/>
        <w:ind w:left="567" w:hanging="283"/>
        <w:jc w:val="both"/>
        <w:rPr>
          <w:rFonts w:ascii="Calibri" w:hAnsi="Calibri" w:cs="Calibri"/>
          <w:sz w:val="22"/>
          <w:szCs w:val="22"/>
        </w:rPr>
      </w:pPr>
      <w:r w:rsidRPr="00743B14">
        <w:rPr>
          <w:rFonts w:ascii="Calibri" w:hAnsi="Calibri" w:cs="Calibri"/>
          <w:sz w:val="22"/>
          <w:szCs w:val="22"/>
        </w:rPr>
        <w:t>w wypadkach zagrożeń, natychmiastowego wezwania grupy interwencyjnej lub odpowiednich służb miejskich,</w:t>
      </w:r>
    </w:p>
    <w:p w14:paraId="5A549AB1" w14:textId="77777777" w:rsidR="00916DCF" w:rsidRPr="00743B14" w:rsidRDefault="00916DCF" w:rsidP="00916DCF">
      <w:pPr>
        <w:numPr>
          <w:ilvl w:val="1"/>
          <w:numId w:val="89"/>
        </w:numPr>
        <w:spacing w:line="276" w:lineRule="auto"/>
        <w:ind w:left="567" w:hanging="283"/>
        <w:jc w:val="both"/>
        <w:rPr>
          <w:rFonts w:ascii="Calibri" w:hAnsi="Calibri" w:cs="Calibri"/>
          <w:sz w:val="22"/>
          <w:szCs w:val="22"/>
        </w:rPr>
      </w:pPr>
      <w:r w:rsidRPr="00743B14">
        <w:rPr>
          <w:rFonts w:ascii="Calibri" w:hAnsi="Calibri" w:cs="Calibri"/>
          <w:sz w:val="22"/>
          <w:szCs w:val="22"/>
        </w:rPr>
        <w:t>w miarę możliwości ograniczenia skutków awarii poprzez natychmiastowe powiadomienie służb technicznych (dyspozytora Zarządu Pałacu Kultury i Nauki) oraz wykonywania jego poleceń lub stosownych służb.</w:t>
      </w:r>
    </w:p>
    <w:p w14:paraId="7ABF6E16" w14:textId="6F552099" w:rsidR="00916DCF" w:rsidRPr="00743B14" w:rsidRDefault="00916DCF" w:rsidP="007902A6">
      <w:pPr>
        <w:pStyle w:val="Akapitzlist"/>
        <w:numPr>
          <w:ilvl w:val="0"/>
          <w:numId w:val="89"/>
        </w:numPr>
        <w:autoSpaceDE w:val="0"/>
        <w:autoSpaceDN w:val="0"/>
        <w:adjustRightInd w:val="0"/>
        <w:spacing w:before="120" w:after="120" w:line="276" w:lineRule="auto"/>
        <w:contextualSpacing/>
        <w:jc w:val="both"/>
        <w:rPr>
          <w:rFonts w:ascii="Calibri" w:hAnsi="Calibri" w:cs="Calibri"/>
          <w:sz w:val="22"/>
          <w:szCs w:val="22"/>
        </w:rPr>
      </w:pPr>
      <w:r w:rsidRPr="00743B14">
        <w:rPr>
          <w:rFonts w:ascii="Calibri" w:hAnsi="Calibri" w:cs="Calibri"/>
          <w:sz w:val="22"/>
          <w:szCs w:val="22"/>
        </w:rPr>
        <w:t>Pracownik ochrony będzie wyposażony przez Wykonawcę:</w:t>
      </w:r>
    </w:p>
    <w:p w14:paraId="1CEF3084" w14:textId="77777777" w:rsidR="00916DCF" w:rsidRPr="00743B14" w:rsidRDefault="00916DCF" w:rsidP="00916DCF">
      <w:pPr>
        <w:pStyle w:val="Akapitzlist"/>
        <w:numPr>
          <w:ilvl w:val="2"/>
          <w:numId w:val="90"/>
        </w:numPr>
        <w:autoSpaceDE w:val="0"/>
        <w:autoSpaceDN w:val="0"/>
        <w:adjustRightInd w:val="0"/>
        <w:spacing w:before="120" w:after="120" w:line="276" w:lineRule="auto"/>
        <w:ind w:left="567" w:hanging="207"/>
        <w:contextualSpacing/>
        <w:jc w:val="both"/>
        <w:rPr>
          <w:rFonts w:ascii="Calibri" w:hAnsi="Calibri" w:cs="Calibri"/>
          <w:sz w:val="22"/>
          <w:szCs w:val="22"/>
        </w:rPr>
      </w:pPr>
      <w:r w:rsidRPr="00743B14">
        <w:rPr>
          <w:rFonts w:ascii="Calibri" w:hAnsi="Calibri" w:cs="Calibri"/>
          <w:sz w:val="22"/>
          <w:szCs w:val="22"/>
        </w:rPr>
        <w:t>umundurowanie, które posiada elementy identyfikujące podmiot realizujący zadania ochrony. Odzież ma być schludna i bez widocznych śladów zużycia,</w:t>
      </w:r>
    </w:p>
    <w:p w14:paraId="1F24E86F" w14:textId="77777777" w:rsidR="00916DCF" w:rsidRPr="00743B14" w:rsidRDefault="00916DCF" w:rsidP="00916DCF">
      <w:pPr>
        <w:pStyle w:val="Akapitzlist"/>
        <w:numPr>
          <w:ilvl w:val="2"/>
          <w:numId w:val="90"/>
        </w:numPr>
        <w:autoSpaceDE w:val="0"/>
        <w:autoSpaceDN w:val="0"/>
        <w:adjustRightInd w:val="0"/>
        <w:spacing w:before="120" w:after="120" w:line="276" w:lineRule="auto"/>
        <w:ind w:left="567" w:hanging="207"/>
        <w:contextualSpacing/>
        <w:jc w:val="both"/>
        <w:rPr>
          <w:rFonts w:ascii="Calibri" w:hAnsi="Calibri" w:cs="Calibri"/>
          <w:sz w:val="22"/>
          <w:szCs w:val="22"/>
        </w:rPr>
      </w:pPr>
      <w:r w:rsidRPr="00743B14">
        <w:rPr>
          <w:rFonts w:ascii="Calibri" w:hAnsi="Calibri" w:cs="Calibri"/>
          <w:sz w:val="22"/>
          <w:szCs w:val="22"/>
        </w:rPr>
        <w:t>legitymację pracownika ochrony wydaną przez podmiot zatrudniający pracownika. Legitymacja ma znajdować się na wierzchniej, górnej części umundurowania w taki sposób, aby była możliwość identyfikacji wizerunku pracownika ochrony,</w:t>
      </w:r>
    </w:p>
    <w:p w14:paraId="65F5B1CE" w14:textId="77777777" w:rsidR="00916DCF" w:rsidRPr="00743B14" w:rsidRDefault="00916DCF" w:rsidP="00916DCF">
      <w:pPr>
        <w:pStyle w:val="Akapitzlist"/>
        <w:numPr>
          <w:ilvl w:val="2"/>
          <w:numId w:val="90"/>
        </w:numPr>
        <w:autoSpaceDE w:val="0"/>
        <w:autoSpaceDN w:val="0"/>
        <w:adjustRightInd w:val="0"/>
        <w:spacing w:before="120" w:after="120" w:line="276" w:lineRule="auto"/>
        <w:ind w:left="567" w:hanging="207"/>
        <w:contextualSpacing/>
        <w:jc w:val="both"/>
        <w:rPr>
          <w:rFonts w:ascii="Calibri" w:hAnsi="Calibri" w:cs="Calibri"/>
          <w:sz w:val="22"/>
          <w:szCs w:val="22"/>
        </w:rPr>
      </w:pPr>
      <w:r w:rsidRPr="00743B14">
        <w:rPr>
          <w:rFonts w:ascii="Calibri" w:hAnsi="Calibri" w:cs="Calibri"/>
          <w:sz w:val="22"/>
          <w:szCs w:val="22"/>
        </w:rPr>
        <w:t xml:space="preserve">w urządzenie do kontroli obchodu typu Active </w:t>
      </w:r>
      <w:proofErr w:type="spellStart"/>
      <w:r w:rsidRPr="00743B14">
        <w:rPr>
          <w:rFonts w:ascii="Calibri" w:hAnsi="Calibri" w:cs="Calibri"/>
          <w:sz w:val="22"/>
          <w:szCs w:val="22"/>
        </w:rPr>
        <w:t>Guard</w:t>
      </w:r>
      <w:proofErr w:type="spellEnd"/>
      <w:r w:rsidRPr="00743B14">
        <w:rPr>
          <w:rFonts w:ascii="Calibri" w:hAnsi="Calibri" w:cs="Calibri"/>
          <w:sz w:val="22"/>
          <w:szCs w:val="22"/>
        </w:rPr>
        <w:t xml:space="preserve"> albo podobne, które monitoruje prowadzenie obchodów przez pracownika ochrony realizującego zadania;</w:t>
      </w:r>
    </w:p>
    <w:p w14:paraId="1DB3109E" w14:textId="77777777" w:rsidR="00916DCF" w:rsidRPr="00743B14" w:rsidRDefault="00916DCF" w:rsidP="00916DCF">
      <w:pPr>
        <w:pStyle w:val="Akapitzlist"/>
        <w:numPr>
          <w:ilvl w:val="2"/>
          <w:numId w:val="90"/>
        </w:numPr>
        <w:autoSpaceDE w:val="0"/>
        <w:autoSpaceDN w:val="0"/>
        <w:adjustRightInd w:val="0"/>
        <w:spacing w:before="120" w:after="120" w:line="276" w:lineRule="auto"/>
        <w:ind w:left="567" w:hanging="207"/>
        <w:contextualSpacing/>
        <w:jc w:val="both"/>
        <w:rPr>
          <w:rFonts w:ascii="Calibri" w:hAnsi="Calibri" w:cs="Calibri"/>
          <w:sz w:val="22"/>
          <w:szCs w:val="22"/>
        </w:rPr>
      </w:pPr>
      <w:r w:rsidRPr="00743B14">
        <w:rPr>
          <w:rFonts w:ascii="Calibri" w:hAnsi="Calibri" w:cs="Calibri"/>
          <w:sz w:val="22"/>
          <w:szCs w:val="22"/>
        </w:rPr>
        <w:t xml:space="preserve">pilot napadowy. W przypadku zastosowania urządzenia typu Active </w:t>
      </w:r>
      <w:proofErr w:type="spellStart"/>
      <w:r w:rsidRPr="00743B14">
        <w:rPr>
          <w:rFonts w:ascii="Calibri" w:hAnsi="Calibri" w:cs="Calibri"/>
          <w:sz w:val="22"/>
          <w:szCs w:val="22"/>
        </w:rPr>
        <w:t>Guard</w:t>
      </w:r>
      <w:proofErr w:type="spellEnd"/>
      <w:r w:rsidRPr="00743B14">
        <w:rPr>
          <w:rFonts w:ascii="Calibri" w:hAnsi="Calibri" w:cs="Calibri"/>
          <w:sz w:val="22"/>
          <w:szCs w:val="22"/>
        </w:rPr>
        <w:t xml:space="preserve"> zwalnia się z posiadania dodatkowego urządzenia;</w:t>
      </w:r>
    </w:p>
    <w:p w14:paraId="79913CA2" w14:textId="77777777" w:rsidR="00916DCF" w:rsidRPr="00743B14" w:rsidRDefault="00916DCF" w:rsidP="00916DCF">
      <w:pPr>
        <w:pStyle w:val="Akapitzlist"/>
        <w:numPr>
          <w:ilvl w:val="2"/>
          <w:numId w:val="90"/>
        </w:numPr>
        <w:autoSpaceDE w:val="0"/>
        <w:autoSpaceDN w:val="0"/>
        <w:adjustRightInd w:val="0"/>
        <w:spacing w:before="120" w:after="120" w:line="276" w:lineRule="auto"/>
        <w:ind w:left="567" w:hanging="207"/>
        <w:contextualSpacing/>
        <w:jc w:val="both"/>
        <w:rPr>
          <w:rFonts w:ascii="Calibri" w:hAnsi="Calibri" w:cs="Calibri"/>
          <w:sz w:val="22"/>
          <w:szCs w:val="22"/>
        </w:rPr>
      </w:pPr>
      <w:r w:rsidRPr="00743B14">
        <w:rPr>
          <w:rFonts w:ascii="Calibri" w:hAnsi="Calibri" w:cs="Calibri"/>
          <w:sz w:val="22"/>
          <w:szCs w:val="22"/>
        </w:rPr>
        <w:t>latarkę,</w:t>
      </w:r>
    </w:p>
    <w:p w14:paraId="53D01EBE" w14:textId="77777777" w:rsidR="00916DCF" w:rsidRPr="00743B14" w:rsidRDefault="00916DCF" w:rsidP="00916DCF">
      <w:pPr>
        <w:pStyle w:val="Akapitzlist"/>
        <w:numPr>
          <w:ilvl w:val="2"/>
          <w:numId w:val="90"/>
        </w:numPr>
        <w:autoSpaceDE w:val="0"/>
        <w:autoSpaceDN w:val="0"/>
        <w:adjustRightInd w:val="0"/>
        <w:spacing w:before="120" w:after="120" w:line="276" w:lineRule="auto"/>
        <w:ind w:left="567" w:hanging="207"/>
        <w:contextualSpacing/>
        <w:jc w:val="both"/>
        <w:rPr>
          <w:rFonts w:ascii="Calibri" w:hAnsi="Calibri" w:cs="Calibri"/>
          <w:sz w:val="22"/>
          <w:szCs w:val="22"/>
        </w:rPr>
      </w:pPr>
      <w:r w:rsidRPr="00743B14">
        <w:rPr>
          <w:rFonts w:ascii="Calibri" w:hAnsi="Calibri" w:cs="Calibri"/>
          <w:sz w:val="22"/>
          <w:szCs w:val="22"/>
        </w:rPr>
        <w:t>telefon komórkowy,</w:t>
      </w:r>
    </w:p>
    <w:p w14:paraId="72383DA8" w14:textId="77777777" w:rsidR="00916DCF" w:rsidRPr="00743B14" w:rsidRDefault="00916DCF" w:rsidP="00916DCF">
      <w:pPr>
        <w:pStyle w:val="Akapitzlist"/>
        <w:numPr>
          <w:ilvl w:val="2"/>
          <w:numId w:val="90"/>
        </w:numPr>
        <w:autoSpaceDE w:val="0"/>
        <w:autoSpaceDN w:val="0"/>
        <w:adjustRightInd w:val="0"/>
        <w:spacing w:before="120" w:after="120" w:line="276" w:lineRule="auto"/>
        <w:ind w:left="567" w:hanging="207"/>
        <w:contextualSpacing/>
        <w:jc w:val="both"/>
        <w:rPr>
          <w:rFonts w:ascii="Calibri" w:hAnsi="Calibri" w:cs="Calibri"/>
          <w:sz w:val="22"/>
          <w:szCs w:val="22"/>
        </w:rPr>
      </w:pPr>
      <w:r w:rsidRPr="00743B14">
        <w:rPr>
          <w:rFonts w:ascii="Calibri" w:hAnsi="Calibri" w:cs="Calibri"/>
          <w:sz w:val="22"/>
          <w:szCs w:val="22"/>
        </w:rPr>
        <w:t>w niezbędną dokumentację, instrukcję ochrony obiektu, stosowne książki ewidencji. Prowadzona dokumentacja stanowi własność Zamawiającego i podlega obowiązku przekazania jej przez Wykonawcę bezpośrednio po zapisaniu wszystkich kart. Dokumentacja będzie przechowywana przez Zamawiającego przez okres 365 dni od dnia zakończenia usługi. Zamawiający, na uzasadnione żądanie Wykonawcy umożliwi dokonanie kopii kart z zastrzeżeniem, że nie naruszy to przepisów w zakresie ochrony danych osobowych lub interesów Zamawiającego.</w:t>
      </w:r>
    </w:p>
    <w:p w14:paraId="72A23FAD" w14:textId="4E2FEAB1" w:rsidR="00916DCF" w:rsidRPr="00743B14" w:rsidRDefault="00916DCF" w:rsidP="007902A6">
      <w:pPr>
        <w:pStyle w:val="Akapitzlist"/>
        <w:numPr>
          <w:ilvl w:val="0"/>
          <w:numId w:val="89"/>
        </w:numPr>
        <w:autoSpaceDE w:val="0"/>
        <w:autoSpaceDN w:val="0"/>
        <w:adjustRightInd w:val="0"/>
        <w:spacing w:before="120" w:after="120" w:line="276" w:lineRule="auto"/>
        <w:contextualSpacing/>
        <w:jc w:val="both"/>
        <w:rPr>
          <w:rFonts w:ascii="Calibri" w:hAnsi="Calibri" w:cs="Calibri"/>
          <w:sz w:val="22"/>
          <w:szCs w:val="22"/>
        </w:rPr>
      </w:pPr>
      <w:r w:rsidRPr="00743B14">
        <w:rPr>
          <w:rFonts w:ascii="Calibri" w:hAnsi="Calibri" w:cs="Calibri"/>
          <w:sz w:val="22"/>
          <w:szCs w:val="22"/>
        </w:rPr>
        <w:t xml:space="preserve">Ochrona realizowana jest całodobowo przez siedem dni w tygodniu przez </w:t>
      </w:r>
      <w:r w:rsidRPr="00743B14">
        <w:rPr>
          <w:rFonts w:ascii="Calibri" w:hAnsi="Calibri" w:cs="Calibri"/>
          <w:sz w:val="22"/>
          <w:szCs w:val="22"/>
          <w:lang w:val="pl-PL"/>
        </w:rPr>
        <w:t>dwóch niekwalifikowanych</w:t>
      </w:r>
      <w:r w:rsidRPr="00743B14">
        <w:rPr>
          <w:rFonts w:ascii="Calibri" w:hAnsi="Calibri" w:cs="Calibri"/>
          <w:sz w:val="22"/>
          <w:szCs w:val="22"/>
        </w:rPr>
        <w:t xml:space="preserve"> pracownik</w:t>
      </w:r>
      <w:r w:rsidRPr="00743B14">
        <w:rPr>
          <w:rFonts w:ascii="Calibri" w:hAnsi="Calibri" w:cs="Calibri"/>
          <w:sz w:val="22"/>
          <w:szCs w:val="22"/>
          <w:lang w:val="pl-PL"/>
        </w:rPr>
        <w:t>ów</w:t>
      </w:r>
      <w:r w:rsidRPr="00743B14">
        <w:rPr>
          <w:rFonts w:ascii="Calibri" w:hAnsi="Calibri" w:cs="Calibri"/>
          <w:sz w:val="22"/>
          <w:szCs w:val="22"/>
        </w:rPr>
        <w:t xml:space="preserve"> ochrony. Zamawiający nie dopuszcza do realizacji zadań osób posiadających orzeczenie o niepełnosprawności lub ograniczonej sprawności </w:t>
      </w:r>
      <w:proofErr w:type="spellStart"/>
      <w:r w:rsidRPr="00743B14">
        <w:rPr>
          <w:rFonts w:ascii="Calibri" w:hAnsi="Calibri" w:cs="Calibri"/>
          <w:sz w:val="22"/>
          <w:szCs w:val="22"/>
        </w:rPr>
        <w:t>psycho</w:t>
      </w:r>
      <w:proofErr w:type="spellEnd"/>
      <w:r w:rsidRPr="00743B14">
        <w:rPr>
          <w:rFonts w:ascii="Calibri" w:hAnsi="Calibri" w:cs="Calibri"/>
          <w:sz w:val="22"/>
          <w:szCs w:val="22"/>
        </w:rPr>
        <w:t>-fizycznej.</w:t>
      </w:r>
    </w:p>
    <w:p w14:paraId="5571D48B" w14:textId="77777777" w:rsidR="00916DCF" w:rsidRPr="00743B14" w:rsidRDefault="00916DCF" w:rsidP="007902A6">
      <w:pPr>
        <w:pStyle w:val="Akapitzlist"/>
        <w:numPr>
          <w:ilvl w:val="0"/>
          <w:numId w:val="89"/>
        </w:numPr>
        <w:autoSpaceDE w:val="0"/>
        <w:autoSpaceDN w:val="0"/>
        <w:adjustRightInd w:val="0"/>
        <w:spacing w:before="120" w:after="120" w:line="276" w:lineRule="auto"/>
        <w:contextualSpacing/>
        <w:jc w:val="both"/>
        <w:rPr>
          <w:rFonts w:ascii="Calibri" w:hAnsi="Calibri" w:cs="Calibri"/>
          <w:sz w:val="22"/>
          <w:szCs w:val="22"/>
        </w:rPr>
      </w:pPr>
      <w:r w:rsidRPr="00743B14">
        <w:rPr>
          <w:rFonts w:ascii="Calibri" w:hAnsi="Calibri" w:cs="Calibri"/>
          <w:sz w:val="22"/>
          <w:szCs w:val="22"/>
        </w:rPr>
        <w:t>Wykonawca zobowiązuje się, że Pracownicy świadczący usługi będą przez cały okres obowiązywania Umowy zatrudnieni na umowę o pracę w pełnym wymiarze czasu pracy w rozumieniu przepisów ustawy z dnia 26 czerwca 1974 r. – Kodeks pracy.</w:t>
      </w:r>
    </w:p>
    <w:p w14:paraId="0AF3CCB7" w14:textId="77777777" w:rsidR="00916DCF" w:rsidRPr="00743B14" w:rsidRDefault="00916DCF" w:rsidP="007902A6">
      <w:pPr>
        <w:pStyle w:val="Akapitzlist"/>
        <w:numPr>
          <w:ilvl w:val="0"/>
          <w:numId w:val="89"/>
        </w:numPr>
        <w:autoSpaceDE w:val="0"/>
        <w:autoSpaceDN w:val="0"/>
        <w:adjustRightInd w:val="0"/>
        <w:spacing w:before="120" w:after="120" w:line="276" w:lineRule="auto"/>
        <w:contextualSpacing/>
        <w:jc w:val="both"/>
        <w:rPr>
          <w:rFonts w:ascii="Calibri" w:hAnsi="Calibri" w:cs="Calibri"/>
          <w:sz w:val="22"/>
          <w:szCs w:val="22"/>
        </w:rPr>
      </w:pPr>
      <w:r w:rsidRPr="00743B14">
        <w:rPr>
          <w:rFonts w:ascii="Calibri" w:hAnsi="Calibri" w:cs="Calibri"/>
          <w:sz w:val="22"/>
          <w:szCs w:val="22"/>
        </w:rPr>
        <w:t xml:space="preserve">Monitorowanie sygnałów lokalnego systemu alarmowego prowadzone będzie </w:t>
      </w:r>
      <w:r w:rsidRPr="00743B14">
        <w:rPr>
          <w:rFonts w:ascii="Calibri" w:hAnsi="Calibri" w:cs="Calibri"/>
          <w:sz w:val="22"/>
          <w:szCs w:val="22"/>
        </w:rPr>
        <w:br/>
        <w:t>w systemie całodobowym z ciągłą rejestracją określonych przez Zamawiającego zdarzeń.</w:t>
      </w:r>
    </w:p>
    <w:p w14:paraId="46013164" w14:textId="77777777" w:rsidR="00916DCF" w:rsidRPr="00743B14" w:rsidRDefault="00916DCF" w:rsidP="007902A6">
      <w:pPr>
        <w:pStyle w:val="Akapitzlist"/>
        <w:numPr>
          <w:ilvl w:val="0"/>
          <w:numId w:val="89"/>
        </w:numPr>
        <w:autoSpaceDE w:val="0"/>
        <w:autoSpaceDN w:val="0"/>
        <w:adjustRightInd w:val="0"/>
        <w:spacing w:before="120" w:after="120" w:line="276" w:lineRule="auto"/>
        <w:contextualSpacing/>
        <w:jc w:val="both"/>
        <w:rPr>
          <w:rFonts w:ascii="Calibri" w:hAnsi="Calibri" w:cs="Calibri"/>
          <w:sz w:val="22"/>
          <w:szCs w:val="22"/>
        </w:rPr>
      </w:pPr>
      <w:r w:rsidRPr="00743B14">
        <w:rPr>
          <w:rFonts w:ascii="Calibri" w:hAnsi="Calibri" w:cs="Calibri"/>
          <w:sz w:val="22"/>
          <w:szCs w:val="22"/>
        </w:rPr>
        <w:t>Wykonawca zapewnia:</w:t>
      </w:r>
    </w:p>
    <w:p w14:paraId="345F876E" w14:textId="77777777" w:rsidR="003F0F80" w:rsidRPr="00743B14" w:rsidRDefault="003F0F80" w:rsidP="00E035D5">
      <w:pPr>
        <w:pStyle w:val="Akapitzlist"/>
        <w:numPr>
          <w:ilvl w:val="2"/>
          <w:numId w:val="103"/>
        </w:numPr>
        <w:autoSpaceDE w:val="0"/>
        <w:autoSpaceDN w:val="0"/>
        <w:adjustRightInd w:val="0"/>
        <w:spacing w:before="120" w:after="120" w:line="276" w:lineRule="auto"/>
        <w:contextualSpacing/>
        <w:jc w:val="both"/>
        <w:rPr>
          <w:rFonts w:ascii="Calibri" w:hAnsi="Calibri" w:cs="Calibri"/>
          <w:sz w:val="22"/>
          <w:szCs w:val="22"/>
        </w:rPr>
      </w:pPr>
      <w:r w:rsidRPr="00743B14">
        <w:rPr>
          <w:rFonts w:ascii="Calibri" w:hAnsi="Calibri" w:cs="Calibri"/>
          <w:sz w:val="22"/>
          <w:szCs w:val="22"/>
        </w:rPr>
        <w:t>nieograniczoną liczbę nieodpłatnych interwencji uzasadnionych,</w:t>
      </w:r>
    </w:p>
    <w:p w14:paraId="4FDB490C" w14:textId="77777777" w:rsidR="003F0F80" w:rsidRPr="00743B14" w:rsidRDefault="003F0F80" w:rsidP="00E035D5">
      <w:pPr>
        <w:pStyle w:val="Akapitzlist"/>
        <w:numPr>
          <w:ilvl w:val="2"/>
          <w:numId w:val="103"/>
        </w:numPr>
        <w:autoSpaceDE w:val="0"/>
        <w:autoSpaceDN w:val="0"/>
        <w:adjustRightInd w:val="0"/>
        <w:spacing w:before="120" w:after="120" w:line="276" w:lineRule="auto"/>
        <w:contextualSpacing/>
        <w:jc w:val="both"/>
        <w:rPr>
          <w:rFonts w:ascii="Calibri" w:hAnsi="Calibri" w:cs="Calibri"/>
          <w:sz w:val="22"/>
          <w:szCs w:val="22"/>
        </w:rPr>
      </w:pPr>
      <w:r w:rsidRPr="00743B14">
        <w:rPr>
          <w:rFonts w:ascii="Calibri" w:hAnsi="Calibri" w:cs="Calibri"/>
          <w:sz w:val="22"/>
          <w:szCs w:val="22"/>
          <w:lang w:val="pl-PL"/>
        </w:rPr>
        <w:t>6 pilotów z przyciskiem napadowym dla pracowników Zamawiającego.</w:t>
      </w:r>
    </w:p>
    <w:p w14:paraId="2A8E3324" w14:textId="77777777" w:rsidR="003F0F80" w:rsidRPr="00743B14" w:rsidRDefault="003F0F80" w:rsidP="00E035D5">
      <w:pPr>
        <w:pStyle w:val="Akapitzlist"/>
        <w:numPr>
          <w:ilvl w:val="2"/>
          <w:numId w:val="103"/>
        </w:numPr>
        <w:autoSpaceDE w:val="0"/>
        <w:autoSpaceDN w:val="0"/>
        <w:adjustRightInd w:val="0"/>
        <w:spacing w:before="120" w:after="120" w:line="276" w:lineRule="auto"/>
        <w:contextualSpacing/>
        <w:jc w:val="both"/>
        <w:rPr>
          <w:rFonts w:ascii="Calibri" w:hAnsi="Calibri" w:cs="Calibri"/>
          <w:sz w:val="22"/>
          <w:szCs w:val="22"/>
        </w:rPr>
      </w:pPr>
      <w:r w:rsidRPr="00743B14">
        <w:rPr>
          <w:rFonts w:ascii="Calibri" w:hAnsi="Calibri" w:cs="Calibri"/>
          <w:sz w:val="22"/>
          <w:szCs w:val="22"/>
          <w:lang w:val="pl-PL"/>
        </w:rPr>
        <w:t>12 krótkofalówek dla pracowników Zamawiającego.</w:t>
      </w:r>
    </w:p>
    <w:p w14:paraId="2C4CC77E" w14:textId="77777777" w:rsidR="003F0F80" w:rsidRPr="00743B14" w:rsidRDefault="003F0F80" w:rsidP="00E035D5">
      <w:pPr>
        <w:pStyle w:val="Akapitzlist"/>
        <w:numPr>
          <w:ilvl w:val="2"/>
          <w:numId w:val="103"/>
        </w:numPr>
        <w:autoSpaceDE w:val="0"/>
        <w:autoSpaceDN w:val="0"/>
        <w:adjustRightInd w:val="0"/>
        <w:spacing w:before="120" w:after="120" w:line="276" w:lineRule="auto"/>
        <w:contextualSpacing/>
        <w:jc w:val="both"/>
        <w:rPr>
          <w:rFonts w:ascii="Calibri" w:hAnsi="Calibri" w:cs="Calibri"/>
          <w:sz w:val="22"/>
          <w:szCs w:val="22"/>
        </w:rPr>
      </w:pPr>
      <w:r w:rsidRPr="00743B14">
        <w:rPr>
          <w:rFonts w:ascii="Calibri" w:hAnsi="Calibri" w:cs="Calibri"/>
          <w:sz w:val="22"/>
          <w:szCs w:val="22"/>
        </w:rPr>
        <w:t>dwa bezpłatne, nieuzasadnione i nie odwołane interwencje grupy interwencyjnej na sygnały z systemu alarmowego Zamawiającego w miesiącu, tj. sygnał: napad, włamanie, usterka systemu, sabotaż systemu, sabotaż nadajnika, załączenie i wyłączenie systemu alarmowego</w:t>
      </w:r>
    </w:p>
    <w:p w14:paraId="188DF754" w14:textId="77777777" w:rsidR="003F0F80" w:rsidRPr="00743B14" w:rsidRDefault="003F0F80" w:rsidP="00E035D5">
      <w:pPr>
        <w:pStyle w:val="Akapitzlist"/>
        <w:numPr>
          <w:ilvl w:val="2"/>
          <w:numId w:val="103"/>
        </w:numPr>
        <w:autoSpaceDE w:val="0"/>
        <w:autoSpaceDN w:val="0"/>
        <w:adjustRightInd w:val="0"/>
        <w:spacing w:before="120" w:after="120" w:line="276" w:lineRule="auto"/>
        <w:contextualSpacing/>
        <w:jc w:val="both"/>
        <w:rPr>
          <w:rFonts w:ascii="Calibri" w:hAnsi="Calibri" w:cs="Calibri"/>
          <w:sz w:val="22"/>
          <w:szCs w:val="22"/>
        </w:rPr>
      </w:pPr>
      <w:r w:rsidRPr="00743B14">
        <w:rPr>
          <w:rFonts w:ascii="Calibri" w:hAnsi="Calibri" w:cs="Calibri"/>
          <w:sz w:val="22"/>
          <w:szCs w:val="22"/>
        </w:rPr>
        <w:t xml:space="preserve">czas dojazdu grupy interwencyjnej </w:t>
      </w:r>
      <w:r w:rsidRPr="00743B14">
        <w:rPr>
          <w:rFonts w:ascii="Calibri" w:hAnsi="Calibri" w:cs="Calibri"/>
          <w:sz w:val="22"/>
          <w:szCs w:val="22"/>
          <w:lang w:val="pl-PL"/>
        </w:rPr>
        <w:t xml:space="preserve">w zależności od oferty Wykonawcy, jednak nie więcej niż </w:t>
      </w:r>
      <w:r w:rsidRPr="00743B14">
        <w:rPr>
          <w:rFonts w:ascii="Calibri" w:hAnsi="Calibri" w:cs="Calibri"/>
          <w:sz w:val="22"/>
          <w:szCs w:val="22"/>
        </w:rPr>
        <w:t xml:space="preserve">do </w:t>
      </w:r>
      <w:r w:rsidRPr="00743B14">
        <w:rPr>
          <w:rFonts w:ascii="Calibri" w:hAnsi="Calibri" w:cs="Calibri"/>
          <w:sz w:val="22"/>
          <w:szCs w:val="22"/>
          <w:lang w:val="pl-PL"/>
        </w:rPr>
        <w:t>15</w:t>
      </w:r>
      <w:r w:rsidRPr="00743B14">
        <w:rPr>
          <w:rFonts w:ascii="Calibri" w:hAnsi="Calibri" w:cs="Calibri"/>
          <w:sz w:val="22"/>
          <w:szCs w:val="22"/>
        </w:rPr>
        <w:t xml:space="preserve"> minut od otrzymania sygnału alarmowego,</w:t>
      </w:r>
    </w:p>
    <w:p w14:paraId="19562118" w14:textId="77777777" w:rsidR="003F0F80" w:rsidRPr="00743B14" w:rsidRDefault="003F0F80" w:rsidP="00E035D5">
      <w:pPr>
        <w:pStyle w:val="Akapitzlist"/>
        <w:numPr>
          <w:ilvl w:val="2"/>
          <w:numId w:val="103"/>
        </w:numPr>
        <w:autoSpaceDE w:val="0"/>
        <w:autoSpaceDN w:val="0"/>
        <w:adjustRightInd w:val="0"/>
        <w:spacing w:before="120" w:after="120" w:line="276" w:lineRule="auto"/>
        <w:contextualSpacing/>
        <w:jc w:val="both"/>
        <w:rPr>
          <w:rFonts w:ascii="Calibri" w:hAnsi="Calibri" w:cs="Calibri"/>
          <w:sz w:val="22"/>
          <w:szCs w:val="22"/>
        </w:rPr>
      </w:pPr>
      <w:r w:rsidRPr="00743B14">
        <w:rPr>
          <w:rFonts w:ascii="Calibri" w:hAnsi="Calibri" w:cs="Calibri"/>
          <w:sz w:val="22"/>
          <w:szCs w:val="22"/>
        </w:rPr>
        <w:t>monitorowanie i rejestrowanie sygnałów alarmowych drogą radiową lub GSM,</w:t>
      </w:r>
    </w:p>
    <w:p w14:paraId="18404573" w14:textId="77777777" w:rsidR="003F0F80" w:rsidRPr="00743B14" w:rsidRDefault="003F0F80" w:rsidP="00E035D5">
      <w:pPr>
        <w:pStyle w:val="Akapitzlist"/>
        <w:numPr>
          <w:ilvl w:val="2"/>
          <w:numId w:val="103"/>
        </w:numPr>
        <w:autoSpaceDE w:val="0"/>
        <w:autoSpaceDN w:val="0"/>
        <w:adjustRightInd w:val="0"/>
        <w:spacing w:before="120" w:after="120" w:line="276" w:lineRule="auto"/>
        <w:contextualSpacing/>
        <w:jc w:val="both"/>
        <w:rPr>
          <w:rFonts w:ascii="Calibri" w:hAnsi="Calibri" w:cs="Calibri"/>
          <w:sz w:val="22"/>
          <w:szCs w:val="22"/>
        </w:rPr>
      </w:pPr>
      <w:r w:rsidRPr="00743B14">
        <w:rPr>
          <w:rFonts w:ascii="Calibri" w:hAnsi="Calibri" w:cs="Calibri"/>
          <w:sz w:val="22"/>
          <w:szCs w:val="22"/>
        </w:rPr>
        <w:lastRenderedPageBreak/>
        <w:t>przekazywanie drogą elektroniczną na żądanie Zamawiającego odczytów z obchodów pracownika ochrony realizującego zadania ochrony w obiekcie;</w:t>
      </w:r>
    </w:p>
    <w:p w14:paraId="74B51B4D" w14:textId="77777777" w:rsidR="003F0F80" w:rsidRPr="00743B14" w:rsidRDefault="003F0F80" w:rsidP="00E035D5">
      <w:pPr>
        <w:pStyle w:val="Akapitzlist"/>
        <w:numPr>
          <w:ilvl w:val="2"/>
          <w:numId w:val="103"/>
        </w:numPr>
        <w:autoSpaceDE w:val="0"/>
        <w:autoSpaceDN w:val="0"/>
        <w:adjustRightInd w:val="0"/>
        <w:spacing w:before="120" w:after="120" w:line="276" w:lineRule="auto"/>
        <w:contextualSpacing/>
        <w:jc w:val="both"/>
        <w:rPr>
          <w:rFonts w:ascii="Calibri" w:hAnsi="Calibri" w:cs="Calibri"/>
          <w:sz w:val="22"/>
          <w:szCs w:val="22"/>
        </w:rPr>
      </w:pPr>
      <w:r w:rsidRPr="00743B14">
        <w:rPr>
          <w:rFonts w:ascii="Calibri" w:hAnsi="Calibri" w:cs="Calibri"/>
          <w:sz w:val="22"/>
          <w:szCs w:val="22"/>
        </w:rPr>
        <w:t>opracowanie i dostarczenie Zamawiającemu w ramach Umowy Instrukcji ochrony obiektu opracowanej we współpracy z Zamawiającym. Instrukcja będzie aktualizowana w sytuacji zmieniających się warunków realizacji zadań pracowników ochrony, mających związek z pracą Muzeum lub ze względu na potrzebę poprawy sposobu realizowania zadań przez pracownika ochrony,</w:t>
      </w:r>
    </w:p>
    <w:p w14:paraId="62E54099" w14:textId="77777777" w:rsidR="003F0F80" w:rsidRPr="00743B14" w:rsidRDefault="003F0F80" w:rsidP="00E035D5">
      <w:pPr>
        <w:pStyle w:val="Akapitzlist"/>
        <w:numPr>
          <w:ilvl w:val="2"/>
          <w:numId w:val="103"/>
        </w:numPr>
        <w:autoSpaceDE w:val="0"/>
        <w:autoSpaceDN w:val="0"/>
        <w:adjustRightInd w:val="0"/>
        <w:spacing w:before="120" w:after="120" w:line="276" w:lineRule="auto"/>
        <w:contextualSpacing/>
        <w:jc w:val="both"/>
        <w:rPr>
          <w:rFonts w:ascii="Calibri" w:hAnsi="Calibri" w:cs="Calibri"/>
          <w:sz w:val="22"/>
          <w:szCs w:val="22"/>
        </w:rPr>
      </w:pPr>
      <w:r w:rsidRPr="00743B14">
        <w:rPr>
          <w:rFonts w:ascii="Calibri" w:hAnsi="Calibri" w:cs="Calibri"/>
          <w:sz w:val="22"/>
          <w:szCs w:val="22"/>
        </w:rPr>
        <w:t xml:space="preserve">aktualizacja we współpracy z Zamawiającym Planu Ochrony obiektu bez dodatkowych kosztów po stronie Zamawiającego. Wykonawca podejmie stosowne działania w celu dostosowania realizacji zadań zgodnie z Planem Ochrony, </w:t>
      </w:r>
    </w:p>
    <w:p w14:paraId="0FEC0F84" w14:textId="77777777" w:rsidR="003F0F80" w:rsidRPr="00743B14" w:rsidRDefault="003F0F80" w:rsidP="00E035D5">
      <w:pPr>
        <w:pStyle w:val="Akapitzlist"/>
        <w:numPr>
          <w:ilvl w:val="2"/>
          <w:numId w:val="103"/>
        </w:numPr>
        <w:autoSpaceDE w:val="0"/>
        <w:autoSpaceDN w:val="0"/>
        <w:adjustRightInd w:val="0"/>
        <w:spacing w:before="120" w:after="120" w:line="276" w:lineRule="auto"/>
        <w:contextualSpacing/>
        <w:jc w:val="both"/>
        <w:rPr>
          <w:rFonts w:ascii="Calibri" w:hAnsi="Calibri" w:cs="Calibri"/>
          <w:sz w:val="22"/>
          <w:szCs w:val="22"/>
        </w:rPr>
      </w:pPr>
      <w:r w:rsidRPr="00743B14">
        <w:rPr>
          <w:rFonts w:ascii="Calibri" w:hAnsi="Calibri" w:cs="Calibri"/>
          <w:sz w:val="22"/>
          <w:szCs w:val="22"/>
        </w:rPr>
        <w:t>po przybyciu do obiektu grupy interwencyjnej podejmuje działania zmierzające do zapobieżenia powstania szkody lub zmniejszenia jej rozmiarów.</w:t>
      </w:r>
    </w:p>
    <w:p w14:paraId="555793F9" w14:textId="77777777" w:rsidR="003F0F80" w:rsidRPr="00743B14" w:rsidRDefault="003F0F80" w:rsidP="00E035D5">
      <w:pPr>
        <w:pStyle w:val="Akapitzlist"/>
        <w:autoSpaceDE w:val="0"/>
        <w:autoSpaceDN w:val="0"/>
        <w:adjustRightInd w:val="0"/>
        <w:spacing w:before="120" w:after="120" w:line="276" w:lineRule="auto"/>
        <w:ind w:left="360"/>
        <w:contextualSpacing/>
        <w:jc w:val="both"/>
        <w:rPr>
          <w:rFonts w:ascii="Calibri" w:hAnsi="Calibri" w:cs="Calibri"/>
          <w:sz w:val="22"/>
          <w:szCs w:val="22"/>
        </w:rPr>
      </w:pPr>
    </w:p>
    <w:p w14:paraId="5F532B9D" w14:textId="0986D421" w:rsidR="00916DCF" w:rsidRPr="00743B14" w:rsidRDefault="00916DCF" w:rsidP="007902A6">
      <w:pPr>
        <w:pStyle w:val="Akapitzlist"/>
        <w:numPr>
          <w:ilvl w:val="0"/>
          <w:numId w:val="89"/>
        </w:numPr>
        <w:autoSpaceDE w:val="0"/>
        <w:autoSpaceDN w:val="0"/>
        <w:adjustRightInd w:val="0"/>
        <w:spacing w:before="120" w:after="120" w:line="276" w:lineRule="auto"/>
        <w:contextualSpacing/>
        <w:jc w:val="both"/>
        <w:rPr>
          <w:rFonts w:ascii="Calibri" w:hAnsi="Calibri" w:cs="Calibri"/>
          <w:sz w:val="22"/>
          <w:szCs w:val="22"/>
        </w:rPr>
      </w:pPr>
      <w:r w:rsidRPr="00743B14">
        <w:rPr>
          <w:rFonts w:ascii="Calibri" w:hAnsi="Calibri" w:cs="Calibri"/>
          <w:sz w:val="22"/>
          <w:szCs w:val="22"/>
        </w:rPr>
        <w:t xml:space="preserve">Zamawiający wymaga, aby osoby skierowane do realizacji usługi na stanowisku pracownika ochrony posiadały co najmniej dwuletnie doświadczenie pracy w muzeum </w:t>
      </w:r>
      <w:r w:rsidR="007C0724" w:rsidRPr="00743B14">
        <w:rPr>
          <w:rFonts w:ascii="Calibri" w:hAnsi="Calibri" w:cs="Calibri"/>
          <w:b/>
          <w:sz w:val="22"/>
          <w:szCs w:val="22"/>
        </w:rPr>
        <w:t>rejestrowanym wpisanym do Państwowego Rejestru Muzeów, o którym mowa w art. 13 i nast. ustawy o muzeach.</w:t>
      </w:r>
    </w:p>
    <w:p w14:paraId="4D529604" w14:textId="77777777" w:rsidR="007C0724" w:rsidRPr="00743B14" w:rsidRDefault="00916DCF" w:rsidP="007902A6">
      <w:pPr>
        <w:pStyle w:val="Akapitzlist"/>
        <w:numPr>
          <w:ilvl w:val="0"/>
          <w:numId w:val="89"/>
        </w:numPr>
        <w:autoSpaceDE w:val="0"/>
        <w:autoSpaceDN w:val="0"/>
        <w:adjustRightInd w:val="0"/>
        <w:spacing w:before="120" w:after="120" w:line="276" w:lineRule="auto"/>
        <w:contextualSpacing/>
        <w:jc w:val="both"/>
        <w:rPr>
          <w:rFonts w:ascii="Calibri" w:hAnsi="Calibri" w:cs="Calibri"/>
          <w:sz w:val="22"/>
          <w:szCs w:val="22"/>
        </w:rPr>
      </w:pPr>
      <w:r w:rsidRPr="00743B14">
        <w:rPr>
          <w:rFonts w:ascii="Calibri" w:hAnsi="Calibri" w:cs="Calibri"/>
          <w:sz w:val="22"/>
          <w:szCs w:val="22"/>
        </w:rPr>
        <w:t>Nadzór nad realizacją usługi ma być sprawowany przez osobę posiadającą wpis na listę kwalifikowanych pracowników ochrony fizycznej, legitymującą się co najmniej dwuletnim doświadczeniem w nadzorowaniu pracowników ochrony w muzeu</w:t>
      </w:r>
      <w:r w:rsidR="007C0724" w:rsidRPr="00743B14">
        <w:rPr>
          <w:rFonts w:ascii="Calibri" w:hAnsi="Calibri" w:cs="Calibri"/>
          <w:sz w:val="22"/>
          <w:szCs w:val="22"/>
        </w:rPr>
        <w:t xml:space="preserve">m </w:t>
      </w:r>
      <w:r w:rsidR="007C0724" w:rsidRPr="00743B14">
        <w:rPr>
          <w:rFonts w:ascii="Calibri" w:hAnsi="Calibri" w:cs="Calibri"/>
          <w:b/>
          <w:sz w:val="22"/>
          <w:szCs w:val="22"/>
        </w:rPr>
        <w:t>rejestrowanym wpisanym do Państwowego Rejestru Muzeów, o którym mowa w art. 13 i nast. ustawy o muzeach.</w:t>
      </w:r>
    </w:p>
    <w:p w14:paraId="01411C02" w14:textId="77777777" w:rsidR="009861C2" w:rsidRPr="00743B14" w:rsidRDefault="009861C2" w:rsidP="009861C2">
      <w:pPr>
        <w:pStyle w:val="Nagwek"/>
        <w:tabs>
          <w:tab w:val="clear" w:pos="4703"/>
          <w:tab w:val="clear" w:pos="9406"/>
          <w:tab w:val="center" w:pos="284"/>
          <w:tab w:val="right" w:pos="9072"/>
        </w:tabs>
        <w:spacing w:line="276" w:lineRule="auto"/>
        <w:ind w:left="284"/>
        <w:jc w:val="both"/>
        <w:rPr>
          <w:rFonts w:ascii="Calibri" w:hAnsi="Calibri" w:cs="Calibri"/>
          <w:sz w:val="22"/>
          <w:szCs w:val="22"/>
        </w:rPr>
      </w:pPr>
      <w:r w:rsidRPr="00743B14">
        <w:rPr>
          <w:rFonts w:ascii="Calibri" w:hAnsi="Calibri" w:cs="Calibri"/>
          <w:sz w:val="22"/>
          <w:szCs w:val="22"/>
        </w:rPr>
        <w:t>Uwaga:</w:t>
      </w:r>
    </w:p>
    <w:p w14:paraId="1094C40A" w14:textId="40601825" w:rsidR="009861C2" w:rsidRPr="00743B14" w:rsidRDefault="009861C2" w:rsidP="00887B3B">
      <w:pPr>
        <w:pStyle w:val="Nagwek"/>
        <w:tabs>
          <w:tab w:val="clear" w:pos="4703"/>
          <w:tab w:val="clear" w:pos="9406"/>
          <w:tab w:val="center" w:pos="284"/>
          <w:tab w:val="right" w:pos="9072"/>
        </w:tabs>
        <w:spacing w:line="276" w:lineRule="auto"/>
        <w:ind w:left="284"/>
        <w:jc w:val="both"/>
        <w:rPr>
          <w:rFonts w:ascii="Calibri" w:hAnsi="Calibri" w:cs="Calibri"/>
          <w:sz w:val="22"/>
          <w:szCs w:val="22"/>
        </w:rPr>
      </w:pPr>
      <w:r w:rsidRPr="00743B14">
        <w:rPr>
          <w:rFonts w:ascii="Calibri" w:hAnsi="Calibri" w:cs="Calibri"/>
          <w:sz w:val="22"/>
          <w:szCs w:val="22"/>
        </w:rPr>
        <w:t>Zamawiający przewiduje możliwość skorzystania z prawa opcji polegającego na:</w:t>
      </w:r>
    </w:p>
    <w:p w14:paraId="36316FE0" w14:textId="77777777" w:rsidR="009861C2" w:rsidRPr="00743B14" w:rsidRDefault="009861C2" w:rsidP="00887B3B">
      <w:pPr>
        <w:pStyle w:val="Akapitzlist"/>
        <w:tabs>
          <w:tab w:val="left" w:pos="426"/>
        </w:tabs>
        <w:autoSpaceDE w:val="0"/>
        <w:autoSpaceDN w:val="0"/>
        <w:adjustRightInd w:val="0"/>
        <w:spacing w:line="276" w:lineRule="auto"/>
        <w:ind w:left="709"/>
        <w:contextualSpacing/>
        <w:jc w:val="both"/>
        <w:rPr>
          <w:rFonts w:ascii="Calibri" w:hAnsi="Calibri" w:cs="Calibri"/>
          <w:bCs/>
          <w:sz w:val="22"/>
          <w:szCs w:val="22"/>
          <w:lang w:eastAsia="pl-PL"/>
        </w:rPr>
      </w:pPr>
      <w:r w:rsidRPr="00743B14">
        <w:rPr>
          <w:rFonts w:ascii="Calibri" w:hAnsi="Calibri" w:cs="Calibri"/>
          <w:sz w:val="22"/>
          <w:szCs w:val="22"/>
          <w:lang w:val="pl-PL"/>
        </w:rPr>
        <w:t>wydłużeniu okresu realizacji umowy o 12 miesięcy (to jest</w:t>
      </w:r>
      <w:r w:rsidRPr="00743B14">
        <w:rPr>
          <w:rFonts w:ascii="Calibri" w:hAnsi="Calibri" w:cs="Calibri"/>
          <w:sz w:val="22"/>
          <w:szCs w:val="22"/>
        </w:rPr>
        <w:t xml:space="preserve"> od</w:t>
      </w:r>
      <w:r w:rsidRPr="00743B14">
        <w:rPr>
          <w:rFonts w:ascii="Calibri" w:hAnsi="Calibri" w:cs="Calibri"/>
          <w:sz w:val="22"/>
          <w:szCs w:val="22"/>
          <w:lang w:val="pl-PL"/>
        </w:rPr>
        <w:t xml:space="preserve"> </w:t>
      </w:r>
      <w:r w:rsidRPr="00743B14">
        <w:rPr>
          <w:rFonts w:ascii="Calibri" w:hAnsi="Calibri" w:cs="Calibri"/>
          <w:bCs/>
          <w:sz w:val="22"/>
          <w:szCs w:val="22"/>
          <w:lang w:eastAsia="pl-PL"/>
        </w:rPr>
        <w:t>30 grudnia 2026 r. godz. 12:00 do dnia 30 grudnia 2027 r. do godz. 12:00)</w:t>
      </w:r>
    </w:p>
    <w:p w14:paraId="219DBFB7" w14:textId="77777777" w:rsidR="009861C2" w:rsidRPr="00743B14" w:rsidRDefault="009861C2" w:rsidP="009861C2">
      <w:pPr>
        <w:pStyle w:val="Akapitzlist"/>
        <w:tabs>
          <w:tab w:val="left" w:pos="426"/>
        </w:tabs>
        <w:autoSpaceDE w:val="0"/>
        <w:autoSpaceDN w:val="0"/>
        <w:adjustRightInd w:val="0"/>
        <w:spacing w:line="276" w:lineRule="auto"/>
        <w:ind w:left="709"/>
        <w:contextualSpacing/>
        <w:jc w:val="both"/>
        <w:rPr>
          <w:rFonts w:ascii="Calibri" w:hAnsi="Calibri" w:cs="Calibri"/>
          <w:bCs/>
          <w:sz w:val="22"/>
          <w:szCs w:val="22"/>
          <w:lang w:eastAsia="pl-PL"/>
        </w:rPr>
      </w:pPr>
      <w:r w:rsidRPr="00743B14">
        <w:rPr>
          <w:rFonts w:ascii="Calibri" w:hAnsi="Calibri" w:cs="Calibri"/>
          <w:bCs/>
          <w:sz w:val="22"/>
          <w:szCs w:val="22"/>
          <w:lang w:eastAsia="pl-PL"/>
        </w:rPr>
        <w:t>lub</w:t>
      </w:r>
    </w:p>
    <w:p w14:paraId="3BD09311" w14:textId="053ECBBB" w:rsidR="009861C2" w:rsidRPr="00743B14" w:rsidRDefault="009861C2" w:rsidP="00887B3B">
      <w:pPr>
        <w:pStyle w:val="Akapitzlist"/>
        <w:tabs>
          <w:tab w:val="left" w:pos="426"/>
        </w:tabs>
        <w:autoSpaceDE w:val="0"/>
        <w:autoSpaceDN w:val="0"/>
        <w:adjustRightInd w:val="0"/>
        <w:spacing w:line="276" w:lineRule="auto"/>
        <w:ind w:left="709"/>
        <w:contextualSpacing/>
        <w:jc w:val="both"/>
        <w:rPr>
          <w:rFonts w:ascii="Calibri" w:hAnsi="Calibri" w:cs="Calibri"/>
          <w:b/>
          <w:bCs/>
          <w:sz w:val="22"/>
          <w:szCs w:val="22"/>
          <w:lang w:eastAsia="pl-PL"/>
        </w:rPr>
      </w:pPr>
      <w:r w:rsidRPr="00743B14">
        <w:rPr>
          <w:rFonts w:ascii="Calibri" w:hAnsi="Calibri" w:cs="Calibri"/>
          <w:bCs/>
          <w:sz w:val="22"/>
          <w:szCs w:val="22"/>
          <w:lang w:eastAsia="pl-PL"/>
        </w:rPr>
        <w:t>ochronie pracownika Zamawiającego przenoszącego/przewożącego</w:t>
      </w:r>
      <w:r w:rsidR="00887B3B" w:rsidRPr="00743B14">
        <w:rPr>
          <w:rFonts w:ascii="Calibri" w:hAnsi="Calibri" w:cs="Calibri"/>
          <w:bCs/>
          <w:sz w:val="22"/>
          <w:szCs w:val="22"/>
          <w:lang w:eastAsia="pl-PL"/>
        </w:rPr>
        <w:t>,</w:t>
      </w:r>
      <w:r w:rsidRPr="00743B14">
        <w:rPr>
          <w:rFonts w:ascii="Calibri" w:hAnsi="Calibri" w:cs="Calibri"/>
          <w:bCs/>
          <w:sz w:val="22"/>
          <w:szCs w:val="22"/>
          <w:lang w:eastAsia="pl-PL"/>
        </w:rPr>
        <w:t xml:space="preserve"> w dniu roboczym, na terenie Warszawy gotówkę w wysokości nie wyższej niż 0,1 jednostki, przez pracownika Wykonawcy </w:t>
      </w:r>
      <w:r w:rsidRPr="00743B14">
        <w:rPr>
          <w:rFonts w:ascii="Calibri" w:hAnsi="Calibri" w:cs="Calibri"/>
          <w:sz w:val="22"/>
          <w:szCs w:val="22"/>
          <w:lang w:eastAsia="pl-PL"/>
        </w:rPr>
        <w:t>wpisanego na listę kwalifikowanych pracowników ochrony fizycznej – nie więcej niż 12 godzin rocznie.</w:t>
      </w:r>
    </w:p>
    <w:p w14:paraId="23E53AC5" w14:textId="77777777" w:rsidR="009861C2" w:rsidRPr="00743B14" w:rsidRDefault="009861C2" w:rsidP="00887B3B">
      <w:pPr>
        <w:autoSpaceDE w:val="0"/>
        <w:autoSpaceDN w:val="0"/>
        <w:adjustRightInd w:val="0"/>
        <w:spacing w:before="120" w:after="120" w:line="276" w:lineRule="auto"/>
        <w:contextualSpacing/>
        <w:jc w:val="both"/>
        <w:rPr>
          <w:rFonts w:ascii="Calibri" w:hAnsi="Calibri" w:cs="Calibri"/>
          <w:sz w:val="22"/>
          <w:szCs w:val="22"/>
          <w:lang w:val="x-none"/>
        </w:rPr>
      </w:pPr>
    </w:p>
    <w:p w14:paraId="14BCFFF4" w14:textId="2B790565" w:rsidR="00916DCF" w:rsidRPr="00743B14" w:rsidRDefault="00916DCF" w:rsidP="007C0724">
      <w:pPr>
        <w:pStyle w:val="Akapitzlist"/>
        <w:autoSpaceDE w:val="0"/>
        <w:autoSpaceDN w:val="0"/>
        <w:adjustRightInd w:val="0"/>
        <w:spacing w:before="120" w:after="120" w:line="276" w:lineRule="auto"/>
        <w:ind w:left="540"/>
        <w:contextualSpacing/>
        <w:jc w:val="both"/>
        <w:rPr>
          <w:rFonts w:ascii="Calibri" w:hAnsi="Calibri" w:cs="Calibri"/>
          <w:sz w:val="22"/>
          <w:szCs w:val="22"/>
        </w:rPr>
      </w:pPr>
    </w:p>
    <w:p w14:paraId="2F741F59" w14:textId="77777777" w:rsidR="007C0724" w:rsidRPr="00743B14" w:rsidRDefault="007C0724" w:rsidP="00C91306">
      <w:pPr>
        <w:keepNext/>
        <w:widowControl w:val="0"/>
        <w:ind w:left="2832" w:hanging="2832"/>
        <w:rPr>
          <w:rFonts w:asciiTheme="minorHAnsi" w:hAnsiTheme="minorHAnsi" w:cstheme="minorHAnsi"/>
          <w:sz w:val="22"/>
          <w:szCs w:val="22"/>
        </w:rPr>
      </w:pPr>
    </w:p>
    <w:sectPr w:rsidR="007C0724" w:rsidRPr="00743B14" w:rsidSect="00447207">
      <w:footerReference w:type="default" r:id="rId20"/>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1E767F" w14:textId="77777777" w:rsidR="00D22DC0" w:rsidRDefault="00D22DC0" w:rsidP="001033E8">
      <w:r>
        <w:separator/>
      </w:r>
    </w:p>
  </w:endnote>
  <w:endnote w:type="continuationSeparator" w:id="0">
    <w:p w14:paraId="00CE92AC" w14:textId="77777777" w:rsidR="00D22DC0" w:rsidRDefault="00D22DC0" w:rsidP="001033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Times New (W1)">
    <w:charset w:val="EE"/>
    <w:family w:val="roman"/>
    <w:pitch w:val="variable"/>
    <w:sig w:usb0="20002A87" w:usb1="80000000" w:usb2="00000008" w:usb3="00000000" w:csb0="000001FF" w:csb1="00000000"/>
  </w:font>
  <w:font w:name="Palatino Linotype">
    <w:panose1 w:val="02040502050505030304"/>
    <w:charset w:val="EE"/>
    <w:family w:val="roman"/>
    <w:pitch w:val="variable"/>
    <w:sig w:usb0="E0000287" w:usb1="40000013" w:usb2="00000000" w:usb3="00000000" w:csb0="0000019F" w:csb1="00000000"/>
  </w:font>
  <w:font w:name="TimesNewRoman">
    <w:altName w:val="MS Mincho"/>
    <w:panose1 w:val="00000000000000000000"/>
    <w:charset w:val="80"/>
    <w:family w:val="auto"/>
    <w:notTrueType/>
    <w:pitch w:val="default"/>
    <w:sig w:usb0="00000000" w:usb1="08070000" w:usb2="00000010" w:usb3="00000000" w:csb0="00020002"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65785028"/>
      <w:docPartObj>
        <w:docPartGallery w:val="Page Numbers (Bottom of Page)"/>
        <w:docPartUnique/>
      </w:docPartObj>
    </w:sdtPr>
    <w:sdtEndPr>
      <w:rPr>
        <w:rFonts w:asciiTheme="minorHAnsi" w:hAnsiTheme="minorHAnsi" w:cstheme="minorHAnsi"/>
      </w:rPr>
    </w:sdtEndPr>
    <w:sdtContent>
      <w:p w14:paraId="14877927" w14:textId="32EDE9A3" w:rsidR="000F3D48" w:rsidRPr="004F121E" w:rsidRDefault="000F3D48">
        <w:pPr>
          <w:pStyle w:val="Stopka"/>
          <w:jc w:val="right"/>
          <w:rPr>
            <w:rFonts w:asciiTheme="minorHAnsi" w:hAnsiTheme="minorHAnsi" w:cstheme="minorHAnsi"/>
          </w:rPr>
        </w:pPr>
        <w:r w:rsidRPr="004F121E">
          <w:rPr>
            <w:rFonts w:asciiTheme="minorHAnsi" w:hAnsiTheme="minorHAnsi" w:cstheme="minorHAnsi"/>
          </w:rPr>
          <w:fldChar w:fldCharType="begin"/>
        </w:r>
        <w:r w:rsidRPr="004F121E">
          <w:rPr>
            <w:rFonts w:asciiTheme="minorHAnsi" w:hAnsiTheme="minorHAnsi" w:cstheme="minorHAnsi"/>
          </w:rPr>
          <w:instrText>PAGE   \* MERGEFORMAT</w:instrText>
        </w:r>
        <w:r w:rsidRPr="004F121E">
          <w:rPr>
            <w:rFonts w:asciiTheme="minorHAnsi" w:hAnsiTheme="minorHAnsi" w:cstheme="minorHAnsi"/>
          </w:rPr>
          <w:fldChar w:fldCharType="separate"/>
        </w:r>
        <w:r w:rsidRPr="004F121E">
          <w:rPr>
            <w:rFonts w:asciiTheme="minorHAnsi" w:hAnsiTheme="minorHAnsi" w:cstheme="minorHAnsi"/>
            <w:lang w:val="pl-PL"/>
          </w:rPr>
          <w:t>2</w:t>
        </w:r>
        <w:r w:rsidRPr="004F121E">
          <w:rPr>
            <w:rFonts w:asciiTheme="minorHAnsi" w:hAnsiTheme="minorHAnsi" w:cstheme="minorHAnsi"/>
          </w:rPr>
          <w:fldChar w:fldCharType="end"/>
        </w:r>
      </w:p>
    </w:sdtContent>
  </w:sdt>
  <w:p w14:paraId="77F794D3" w14:textId="77777777" w:rsidR="000F3D48" w:rsidRDefault="000F3D4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89817B" w14:textId="77777777" w:rsidR="00D22DC0" w:rsidRDefault="00D22DC0" w:rsidP="001033E8">
      <w:r>
        <w:separator/>
      </w:r>
    </w:p>
  </w:footnote>
  <w:footnote w:type="continuationSeparator" w:id="0">
    <w:p w14:paraId="178265E8" w14:textId="77777777" w:rsidR="00D22DC0" w:rsidRDefault="00D22DC0" w:rsidP="001033E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8"/>
    <w:multiLevelType w:val="singleLevel"/>
    <w:tmpl w:val="00000018"/>
    <w:name w:val="WW8Num24"/>
    <w:lvl w:ilvl="0">
      <w:start w:val="1"/>
      <w:numFmt w:val="decimal"/>
      <w:lvlText w:val="%1."/>
      <w:lvlJc w:val="left"/>
      <w:pPr>
        <w:tabs>
          <w:tab w:val="num" w:pos="720"/>
        </w:tabs>
        <w:ind w:left="720" w:hanging="360"/>
      </w:pPr>
    </w:lvl>
  </w:abstractNum>
  <w:abstractNum w:abstractNumId="1" w15:restartNumberingAfterBreak="0">
    <w:nsid w:val="004F0E3F"/>
    <w:multiLevelType w:val="multilevel"/>
    <w:tmpl w:val="210065B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ind w:left="2340" w:hanging="360"/>
      </w:pPr>
      <w:rPr>
        <w:rFonts w:ascii="Calibri" w:eastAsia="Times New Roman" w:hAnsi="Calibri" w:cs="Calibri" w:hint="default"/>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07774E0"/>
    <w:multiLevelType w:val="multilevel"/>
    <w:tmpl w:val="F26E304C"/>
    <w:lvl w:ilvl="0">
      <w:start w:val="3"/>
      <w:numFmt w:val="decimal"/>
      <w:lvlText w:val="%1."/>
      <w:lvlJc w:val="left"/>
      <w:pPr>
        <w:ind w:left="540" w:hanging="540"/>
      </w:pPr>
      <w:rPr>
        <w:rFonts w:hint="default"/>
      </w:rPr>
    </w:lvl>
    <w:lvl w:ilvl="1">
      <w:start w:val="2"/>
      <w:numFmt w:val="decimal"/>
      <w:lvlText w:val="%1.%2."/>
      <w:lvlJc w:val="left"/>
      <w:pPr>
        <w:ind w:left="720" w:hanging="540"/>
      </w:pPr>
      <w:rPr>
        <w:rFonts w:hint="default"/>
      </w:rPr>
    </w:lvl>
    <w:lvl w:ilvl="2">
      <w:start w:val="1"/>
      <w:numFmt w:val="decimal"/>
      <w:lvlText w:val="%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 w15:restartNumberingAfterBreak="0">
    <w:nsid w:val="0388175E"/>
    <w:multiLevelType w:val="hybridMultilevel"/>
    <w:tmpl w:val="465A7F5E"/>
    <w:lvl w:ilvl="0" w:tplc="FFFFFFFF">
      <w:start w:val="1"/>
      <w:numFmt w:val="decimal"/>
      <w:lvlText w:val="%1."/>
      <w:lvlJc w:val="left"/>
      <w:pPr>
        <w:ind w:left="721" w:hanging="360"/>
      </w:pPr>
    </w:lvl>
    <w:lvl w:ilvl="1" w:tplc="FFFFFFFF">
      <w:start w:val="1"/>
      <w:numFmt w:val="lowerLetter"/>
      <w:lvlText w:val="%2."/>
      <w:lvlJc w:val="left"/>
      <w:pPr>
        <w:ind w:left="1441" w:hanging="360"/>
      </w:pPr>
    </w:lvl>
    <w:lvl w:ilvl="2" w:tplc="04150011">
      <w:start w:val="1"/>
      <w:numFmt w:val="decimal"/>
      <w:lvlText w:val="%3)"/>
      <w:lvlJc w:val="left"/>
      <w:pPr>
        <w:ind w:left="2161" w:hanging="180"/>
      </w:pPr>
    </w:lvl>
    <w:lvl w:ilvl="3" w:tplc="FFFFFFFF" w:tentative="1">
      <w:start w:val="1"/>
      <w:numFmt w:val="decimal"/>
      <w:lvlText w:val="%4."/>
      <w:lvlJc w:val="left"/>
      <w:pPr>
        <w:ind w:left="2881" w:hanging="360"/>
      </w:pPr>
    </w:lvl>
    <w:lvl w:ilvl="4" w:tplc="FFFFFFFF" w:tentative="1">
      <w:start w:val="1"/>
      <w:numFmt w:val="lowerLetter"/>
      <w:lvlText w:val="%5."/>
      <w:lvlJc w:val="left"/>
      <w:pPr>
        <w:ind w:left="3601" w:hanging="360"/>
      </w:pPr>
    </w:lvl>
    <w:lvl w:ilvl="5" w:tplc="FFFFFFFF" w:tentative="1">
      <w:start w:val="1"/>
      <w:numFmt w:val="lowerRoman"/>
      <w:lvlText w:val="%6."/>
      <w:lvlJc w:val="right"/>
      <w:pPr>
        <w:ind w:left="4321" w:hanging="180"/>
      </w:pPr>
    </w:lvl>
    <w:lvl w:ilvl="6" w:tplc="FFFFFFFF" w:tentative="1">
      <w:start w:val="1"/>
      <w:numFmt w:val="decimal"/>
      <w:lvlText w:val="%7."/>
      <w:lvlJc w:val="left"/>
      <w:pPr>
        <w:ind w:left="5041" w:hanging="360"/>
      </w:pPr>
    </w:lvl>
    <w:lvl w:ilvl="7" w:tplc="FFFFFFFF" w:tentative="1">
      <w:start w:val="1"/>
      <w:numFmt w:val="lowerLetter"/>
      <w:lvlText w:val="%8."/>
      <w:lvlJc w:val="left"/>
      <w:pPr>
        <w:ind w:left="5761" w:hanging="360"/>
      </w:pPr>
    </w:lvl>
    <w:lvl w:ilvl="8" w:tplc="FFFFFFFF" w:tentative="1">
      <w:start w:val="1"/>
      <w:numFmt w:val="lowerRoman"/>
      <w:lvlText w:val="%9."/>
      <w:lvlJc w:val="right"/>
      <w:pPr>
        <w:ind w:left="6481" w:hanging="180"/>
      </w:pPr>
    </w:lvl>
  </w:abstractNum>
  <w:abstractNum w:abstractNumId="4" w15:restartNumberingAfterBreak="0">
    <w:nsid w:val="04DE5B06"/>
    <w:multiLevelType w:val="singleLevel"/>
    <w:tmpl w:val="AEA68A74"/>
    <w:lvl w:ilvl="0">
      <w:start w:val="1"/>
      <w:numFmt w:val="upperRoman"/>
      <w:lvlText w:val="%1."/>
      <w:lvlJc w:val="left"/>
      <w:pPr>
        <w:tabs>
          <w:tab w:val="num" w:pos="720"/>
        </w:tabs>
        <w:ind w:left="720" w:hanging="720"/>
      </w:pPr>
      <w:rPr>
        <w:rFonts w:ascii="Calibri" w:hAnsi="Calibri" w:cs="Calibri" w:hint="default"/>
        <w:b/>
        <w:sz w:val="28"/>
      </w:rPr>
    </w:lvl>
  </w:abstractNum>
  <w:abstractNum w:abstractNumId="5" w15:restartNumberingAfterBreak="0">
    <w:nsid w:val="06082030"/>
    <w:multiLevelType w:val="hybridMultilevel"/>
    <w:tmpl w:val="0C00C5B4"/>
    <w:lvl w:ilvl="0" w:tplc="0415000F">
      <w:start w:val="1"/>
      <w:numFmt w:val="decimal"/>
      <w:lvlText w:val="%1."/>
      <w:lvlJc w:val="left"/>
      <w:pPr>
        <w:ind w:left="720" w:hanging="360"/>
      </w:pPr>
    </w:lvl>
    <w:lvl w:ilvl="1" w:tplc="41E44146">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9BA583B"/>
    <w:multiLevelType w:val="hybridMultilevel"/>
    <w:tmpl w:val="C4AA6522"/>
    <w:lvl w:ilvl="0" w:tplc="0415000F">
      <w:start w:val="1"/>
      <w:numFmt w:val="decimal"/>
      <w:lvlText w:val="%1."/>
      <w:lvlJc w:val="left"/>
      <w:pPr>
        <w:tabs>
          <w:tab w:val="num" w:pos="720"/>
        </w:tabs>
        <w:ind w:left="720" w:hanging="360"/>
      </w:pPr>
    </w:lvl>
    <w:lvl w:ilvl="1" w:tplc="04150017">
      <w:start w:val="1"/>
      <w:numFmt w:val="lowerLetter"/>
      <w:lvlText w:val="%2)"/>
      <w:lvlJc w:val="left"/>
      <w:pPr>
        <w:tabs>
          <w:tab w:val="num" w:pos="1440"/>
        </w:tabs>
        <w:ind w:left="1440" w:hanging="360"/>
      </w:pPr>
    </w:lvl>
    <w:lvl w:ilvl="2" w:tplc="0415000F">
      <w:start w:val="1"/>
      <w:numFmt w:val="decimal"/>
      <w:lvlText w:val="%3."/>
      <w:lvlJc w:val="left"/>
      <w:pPr>
        <w:tabs>
          <w:tab w:val="num" w:pos="2340"/>
        </w:tabs>
        <w:ind w:left="2340" w:hanging="36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0A0B6CD5"/>
    <w:multiLevelType w:val="hybridMultilevel"/>
    <w:tmpl w:val="129C293C"/>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2BDCEE44">
      <w:start w:val="1"/>
      <w:numFmt w:val="lowerLetter"/>
      <w:lvlText w:val="%3)"/>
      <w:lvlJc w:val="left"/>
      <w:pPr>
        <w:ind w:left="2586" w:hanging="180"/>
      </w:pPr>
      <w:rPr>
        <w:b w:val="0"/>
        <w:bCs w:val="0"/>
      </w:r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8" w15:restartNumberingAfterBreak="0">
    <w:nsid w:val="0E00508B"/>
    <w:multiLevelType w:val="multilevel"/>
    <w:tmpl w:val="89EEEBF8"/>
    <w:lvl w:ilvl="0">
      <w:start w:val="1"/>
      <w:numFmt w:val="decimal"/>
      <w:lvlText w:val="%1."/>
      <w:lvlJc w:val="left"/>
      <w:pPr>
        <w:tabs>
          <w:tab w:val="num" w:pos="390"/>
        </w:tabs>
        <w:ind w:left="390" w:hanging="390"/>
      </w:pPr>
      <w:rPr>
        <w:b w:val="0"/>
      </w:rPr>
    </w:lvl>
    <w:lvl w:ilvl="1">
      <w:start w:val="1"/>
      <w:numFmt w:val="decimal"/>
      <w:lvlText w:val="%1.%2."/>
      <w:lvlJc w:val="left"/>
      <w:pPr>
        <w:tabs>
          <w:tab w:val="num" w:pos="958"/>
        </w:tabs>
        <w:ind w:left="958" w:hanging="390"/>
      </w:pPr>
      <w:rPr>
        <w:color w:val="0000FF"/>
        <w:sz w:val="24"/>
        <w:szCs w:val="24"/>
      </w:rPr>
    </w:lvl>
    <w:lvl w:ilvl="2">
      <w:start w:val="1"/>
      <w:numFmt w:val="decimal"/>
      <w:lvlText w:val="%1.%2.%3."/>
      <w:lvlJc w:val="left"/>
      <w:pPr>
        <w:tabs>
          <w:tab w:val="num" w:pos="722"/>
        </w:tabs>
        <w:ind w:left="722" w:hanging="720"/>
      </w:pPr>
    </w:lvl>
    <w:lvl w:ilvl="3">
      <w:start w:val="1"/>
      <w:numFmt w:val="decimal"/>
      <w:lvlText w:val="%1.%2.%3.%4."/>
      <w:lvlJc w:val="left"/>
      <w:pPr>
        <w:tabs>
          <w:tab w:val="num" w:pos="723"/>
        </w:tabs>
        <w:ind w:left="723" w:hanging="720"/>
      </w:pPr>
    </w:lvl>
    <w:lvl w:ilvl="4">
      <w:start w:val="1"/>
      <w:numFmt w:val="decimal"/>
      <w:lvlText w:val="%1.%2.%3.%4.%5."/>
      <w:lvlJc w:val="left"/>
      <w:pPr>
        <w:tabs>
          <w:tab w:val="num" w:pos="1084"/>
        </w:tabs>
        <w:ind w:left="1084" w:hanging="1080"/>
      </w:pPr>
    </w:lvl>
    <w:lvl w:ilvl="5">
      <w:start w:val="1"/>
      <w:numFmt w:val="decimal"/>
      <w:lvlText w:val="%1.%2.%3.%4.%5.%6."/>
      <w:lvlJc w:val="left"/>
      <w:pPr>
        <w:tabs>
          <w:tab w:val="num" w:pos="1085"/>
        </w:tabs>
        <w:ind w:left="1085" w:hanging="1080"/>
      </w:pPr>
    </w:lvl>
    <w:lvl w:ilvl="6">
      <w:start w:val="1"/>
      <w:numFmt w:val="decimal"/>
      <w:lvlText w:val="%1.%2.%3.%4.%5.%6.%7."/>
      <w:lvlJc w:val="left"/>
      <w:pPr>
        <w:tabs>
          <w:tab w:val="num" w:pos="1446"/>
        </w:tabs>
        <w:ind w:left="1446" w:hanging="1440"/>
      </w:pPr>
    </w:lvl>
    <w:lvl w:ilvl="7">
      <w:start w:val="1"/>
      <w:numFmt w:val="decimal"/>
      <w:lvlText w:val="%1.%2.%3.%4.%5.%6.%7.%8."/>
      <w:lvlJc w:val="left"/>
      <w:pPr>
        <w:tabs>
          <w:tab w:val="num" w:pos="1447"/>
        </w:tabs>
        <w:ind w:left="1447" w:hanging="1440"/>
      </w:pPr>
    </w:lvl>
    <w:lvl w:ilvl="8">
      <w:start w:val="1"/>
      <w:numFmt w:val="decimal"/>
      <w:lvlText w:val="%1.%2.%3.%4.%5.%6.%7.%8.%9."/>
      <w:lvlJc w:val="left"/>
      <w:pPr>
        <w:tabs>
          <w:tab w:val="num" w:pos="1808"/>
        </w:tabs>
        <w:ind w:left="1808" w:hanging="1800"/>
      </w:pPr>
    </w:lvl>
  </w:abstractNum>
  <w:abstractNum w:abstractNumId="9" w15:restartNumberingAfterBreak="0">
    <w:nsid w:val="0E2721F4"/>
    <w:multiLevelType w:val="hybridMultilevel"/>
    <w:tmpl w:val="2410C722"/>
    <w:lvl w:ilvl="0" w:tplc="D95E6F44">
      <w:start w:val="1"/>
      <w:numFmt w:val="decimal"/>
      <w:lvlText w:val="%1."/>
      <w:lvlJc w:val="left"/>
      <w:pPr>
        <w:ind w:left="360" w:hanging="360"/>
      </w:pPr>
      <w:rPr>
        <w:b w:val="0"/>
        <w:sz w:val="24"/>
        <w:szCs w:val="24"/>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0" w15:restartNumberingAfterBreak="0">
    <w:nsid w:val="0E406275"/>
    <w:multiLevelType w:val="hybridMultilevel"/>
    <w:tmpl w:val="007872C4"/>
    <w:lvl w:ilvl="0" w:tplc="16C834AC">
      <w:start w:val="1"/>
      <w:numFmt w:val="bullet"/>
      <w:lvlText w:val=""/>
      <w:lvlJc w:val="left"/>
      <w:pPr>
        <w:ind w:left="2138" w:hanging="360"/>
      </w:pPr>
      <w:rPr>
        <w:rFonts w:ascii="Symbol" w:hAnsi="Symbol"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11" w15:restartNumberingAfterBreak="0">
    <w:nsid w:val="0F531C07"/>
    <w:multiLevelType w:val="hybridMultilevel"/>
    <w:tmpl w:val="5C86D48E"/>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2" w15:restartNumberingAfterBreak="0">
    <w:nsid w:val="130855ED"/>
    <w:multiLevelType w:val="multilevel"/>
    <w:tmpl w:val="210065B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ind w:left="2340" w:hanging="360"/>
      </w:pPr>
      <w:rPr>
        <w:rFonts w:ascii="Calibri" w:eastAsia="Times New Roman" w:hAnsi="Calibri" w:cs="Calibri" w:hint="default"/>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138933A9"/>
    <w:multiLevelType w:val="hybridMultilevel"/>
    <w:tmpl w:val="C33C5318"/>
    <w:lvl w:ilvl="0" w:tplc="4CA6114A">
      <w:start w:val="1"/>
      <w:numFmt w:val="decimal"/>
      <w:lvlText w:val="%1)"/>
      <w:lvlJc w:val="left"/>
      <w:pPr>
        <w:ind w:left="928" w:hanging="360"/>
      </w:pPr>
      <w:rPr>
        <w:rFonts w:asciiTheme="minorHAnsi" w:eastAsiaTheme="minorHAnsi" w:hAnsiTheme="minorHAnsi" w:cstheme="minorBidi"/>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14" w15:restartNumberingAfterBreak="0">
    <w:nsid w:val="1638143B"/>
    <w:multiLevelType w:val="multilevel"/>
    <w:tmpl w:val="8D0EBF9A"/>
    <w:lvl w:ilvl="0">
      <w:start w:val="3"/>
      <w:numFmt w:val="decimal"/>
      <w:lvlText w:val="%1."/>
      <w:lvlJc w:val="left"/>
      <w:pPr>
        <w:ind w:left="540" w:hanging="540"/>
      </w:pPr>
      <w:rPr>
        <w:rFonts w:hint="default"/>
      </w:rPr>
    </w:lvl>
    <w:lvl w:ilvl="1">
      <w:start w:val="2"/>
      <w:numFmt w:val="decimal"/>
      <w:lvlText w:val="%1.%2."/>
      <w:lvlJc w:val="left"/>
      <w:pPr>
        <w:ind w:left="720" w:hanging="540"/>
      </w:pPr>
      <w:rPr>
        <w:rFonts w:hint="default"/>
      </w:rPr>
    </w:lvl>
    <w:lvl w:ilvl="2">
      <w:start w:val="1"/>
      <w:numFmt w:val="decimal"/>
      <w:lvlText w:val="%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5" w15:restartNumberingAfterBreak="0">
    <w:nsid w:val="16754D6D"/>
    <w:multiLevelType w:val="hybridMultilevel"/>
    <w:tmpl w:val="83C6E9C8"/>
    <w:lvl w:ilvl="0" w:tplc="04150017">
      <w:start w:val="1"/>
      <w:numFmt w:val="lowerLetter"/>
      <w:lvlText w:val="%1)"/>
      <w:lvlJc w:val="left"/>
      <w:pPr>
        <w:tabs>
          <w:tab w:val="num" w:pos="720"/>
        </w:tabs>
        <w:ind w:left="720" w:hanging="360"/>
      </w:pPr>
    </w:lvl>
    <w:lvl w:ilvl="1" w:tplc="0415000F">
      <w:start w:val="1"/>
      <w:numFmt w:val="decimal"/>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176653DA"/>
    <w:multiLevelType w:val="hybridMultilevel"/>
    <w:tmpl w:val="410E05A6"/>
    <w:lvl w:ilvl="0" w:tplc="92264318">
      <w:start w:val="1"/>
      <w:numFmt w:val="decimal"/>
      <w:lvlText w:val="%1)"/>
      <w:lvlJc w:val="left"/>
      <w:pPr>
        <w:ind w:left="644" w:hanging="360"/>
      </w:pPr>
      <w:rPr>
        <w:rFonts w:hint="default"/>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7" w15:restartNumberingAfterBreak="0">
    <w:nsid w:val="1A3C37ED"/>
    <w:multiLevelType w:val="hybridMultilevel"/>
    <w:tmpl w:val="565A1FA8"/>
    <w:lvl w:ilvl="0" w:tplc="242AAA00">
      <w:start w:val="2"/>
      <w:numFmt w:val="decimal"/>
      <w:lvlText w:val="%1."/>
      <w:lvlJc w:val="left"/>
      <w:pPr>
        <w:tabs>
          <w:tab w:val="num" w:pos="2340"/>
        </w:tabs>
        <w:ind w:left="23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AFF6A20"/>
    <w:multiLevelType w:val="hybridMultilevel"/>
    <w:tmpl w:val="30B4DCC6"/>
    <w:lvl w:ilvl="0" w:tplc="04150011">
      <w:start w:val="1"/>
      <w:numFmt w:val="decimal"/>
      <w:lvlText w:val="%1)"/>
      <w:lvlJc w:val="left"/>
      <w:pPr>
        <w:ind w:left="1147" w:hanging="360"/>
      </w:pPr>
    </w:lvl>
    <w:lvl w:ilvl="1" w:tplc="04150011">
      <w:start w:val="1"/>
      <w:numFmt w:val="decimal"/>
      <w:lvlText w:val="%2)"/>
      <w:lvlJc w:val="left"/>
      <w:pPr>
        <w:ind w:left="4188" w:hanging="360"/>
      </w:pPr>
    </w:lvl>
    <w:lvl w:ilvl="2" w:tplc="0415001B">
      <w:start w:val="1"/>
      <w:numFmt w:val="lowerRoman"/>
      <w:lvlText w:val="%3."/>
      <w:lvlJc w:val="right"/>
      <w:pPr>
        <w:ind w:left="2587" w:hanging="180"/>
      </w:pPr>
    </w:lvl>
    <w:lvl w:ilvl="3" w:tplc="0415000F" w:tentative="1">
      <w:start w:val="1"/>
      <w:numFmt w:val="decimal"/>
      <w:lvlText w:val="%4."/>
      <w:lvlJc w:val="left"/>
      <w:pPr>
        <w:ind w:left="3307" w:hanging="360"/>
      </w:pPr>
    </w:lvl>
    <w:lvl w:ilvl="4" w:tplc="04150019" w:tentative="1">
      <w:start w:val="1"/>
      <w:numFmt w:val="lowerLetter"/>
      <w:lvlText w:val="%5."/>
      <w:lvlJc w:val="left"/>
      <w:pPr>
        <w:ind w:left="4027" w:hanging="360"/>
      </w:pPr>
    </w:lvl>
    <w:lvl w:ilvl="5" w:tplc="0415001B" w:tentative="1">
      <w:start w:val="1"/>
      <w:numFmt w:val="lowerRoman"/>
      <w:lvlText w:val="%6."/>
      <w:lvlJc w:val="right"/>
      <w:pPr>
        <w:ind w:left="4747" w:hanging="180"/>
      </w:pPr>
    </w:lvl>
    <w:lvl w:ilvl="6" w:tplc="0415000F" w:tentative="1">
      <w:start w:val="1"/>
      <w:numFmt w:val="decimal"/>
      <w:lvlText w:val="%7."/>
      <w:lvlJc w:val="left"/>
      <w:pPr>
        <w:ind w:left="5467" w:hanging="360"/>
      </w:pPr>
    </w:lvl>
    <w:lvl w:ilvl="7" w:tplc="04150019" w:tentative="1">
      <w:start w:val="1"/>
      <w:numFmt w:val="lowerLetter"/>
      <w:lvlText w:val="%8."/>
      <w:lvlJc w:val="left"/>
      <w:pPr>
        <w:ind w:left="6187" w:hanging="360"/>
      </w:pPr>
    </w:lvl>
    <w:lvl w:ilvl="8" w:tplc="0415001B" w:tentative="1">
      <w:start w:val="1"/>
      <w:numFmt w:val="lowerRoman"/>
      <w:lvlText w:val="%9."/>
      <w:lvlJc w:val="right"/>
      <w:pPr>
        <w:ind w:left="6907" w:hanging="180"/>
      </w:pPr>
    </w:lvl>
  </w:abstractNum>
  <w:abstractNum w:abstractNumId="19" w15:restartNumberingAfterBreak="0">
    <w:nsid w:val="1B344865"/>
    <w:multiLevelType w:val="hybridMultilevel"/>
    <w:tmpl w:val="F936523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D7E8A0D6">
      <w:start w:val="1"/>
      <w:numFmt w:val="decimal"/>
      <w:lvlText w:val="%5."/>
      <w:lvlJc w:val="left"/>
      <w:rPr>
        <w:rFonts w:ascii="Calibri" w:eastAsia="Calibri" w:hAnsi="Calibri" w:cs="Calibri"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BA37532"/>
    <w:multiLevelType w:val="multilevel"/>
    <w:tmpl w:val="8D0EBF9A"/>
    <w:lvl w:ilvl="0">
      <w:start w:val="3"/>
      <w:numFmt w:val="decimal"/>
      <w:lvlText w:val="%1."/>
      <w:lvlJc w:val="left"/>
      <w:pPr>
        <w:ind w:left="540" w:hanging="540"/>
      </w:pPr>
      <w:rPr>
        <w:rFonts w:hint="default"/>
      </w:rPr>
    </w:lvl>
    <w:lvl w:ilvl="1">
      <w:start w:val="2"/>
      <w:numFmt w:val="decimal"/>
      <w:lvlText w:val="%1.%2."/>
      <w:lvlJc w:val="left"/>
      <w:pPr>
        <w:ind w:left="720" w:hanging="540"/>
      </w:pPr>
      <w:rPr>
        <w:rFonts w:hint="default"/>
      </w:rPr>
    </w:lvl>
    <w:lvl w:ilvl="2">
      <w:start w:val="1"/>
      <w:numFmt w:val="decimal"/>
      <w:lvlText w:val="%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21" w15:restartNumberingAfterBreak="0">
    <w:nsid w:val="215F6274"/>
    <w:multiLevelType w:val="hybridMultilevel"/>
    <w:tmpl w:val="724C53D6"/>
    <w:lvl w:ilvl="0" w:tplc="C80CF146">
      <w:start w:val="1"/>
      <w:numFmt w:val="decimal"/>
      <w:lvlText w:val="%1)"/>
      <w:lvlJc w:val="left"/>
      <w:pPr>
        <w:ind w:left="1008" w:hanging="360"/>
      </w:pPr>
      <w:rPr>
        <w:rFonts w:hint="default"/>
        <w:b w:val="0"/>
        <w:bCs/>
      </w:rPr>
    </w:lvl>
    <w:lvl w:ilvl="1" w:tplc="04150019" w:tentative="1">
      <w:start w:val="1"/>
      <w:numFmt w:val="lowerLetter"/>
      <w:lvlText w:val="%2."/>
      <w:lvlJc w:val="left"/>
      <w:pPr>
        <w:ind w:left="1728" w:hanging="360"/>
      </w:pPr>
    </w:lvl>
    <w:lvl w:ilvl="2" w:tplc="0415001B" w:tentative="1">
      <w:start w:val="1"/>
      <w:numFmt w:val="lowerRoman"/>
      <w:lvlText w:val="%3."/>
      <w:lvlJc w:val="right"/>
      <w:pPr>
        <w:ind w:left="2448" w:hanging="180"/>
      </w:pPr>
    </w:lvl>
    <w:lvl w:ilvl="3" w:tplc="0415000F" w:tentative="1">
      <w:start w:val="1"/>
      <w:numFmt w:val="decimal"/>
      <w:lvlText w:val="%4."/>
      <w:lvlJc w:val="left"/>
      <w:pPr>
        <w:ind w:left="3168" w:hanging="360"/>
      </w:pPr>
    </w:lvl>
    <w:lvl w:ilvl="4" w:tplc="04150019" w:tentative="1">
      <w:start w:val="1"/>
      <w:numFmt w:val="lowerLetter"/>
      <w:lvlText w:val="%5."/>
      <w:lvlJc w:val="left"/>
      <w:pPr>
        <w:ind w:left="3888" w:hanging="360"/>
      </w:pPr>
    </w:lvl>
    <w:lvl w:ilvl="5" w:tplc="0415001B" w:tentative="1">
      <w:start w:val="1"/>
      <w:numFmt w:val="lowerRoman"/>
      <w:lvlText w:val="%6."/>
      <w:lvlJc w:val="right"/>
      <w:pPr>
        <w:ind w:left="4608" w:hanging="180"/>
      </w:pPr>
    </w:lvl>
    <w:lvl w:ilvl="6" w:tplc="0415000F" w:tentative="1">
      <w:start w:val="1"/>
      <w:numFmt w:val="decimal"/>
      <w:lvlText w:val="%7."/>
      <w:lvlJc w:val="left"/>
      <w:pPr>
        <w:ind w:left="5328" w:hanging="360"/>
      </w:pPr>
    </w:lvl>
    <w:lvl w:ilvl="7" w:tplc="04150019" w:tentative="1">
      <w:start w:val="1"/>
      <w:numFmt w:val="lowerLetter"/>
      <w:lvlText w:val="%8."/>
      <w:lvlJc w:val="left"/>
      <w:pPr>
        <w:ind w:left="6048" w:hanging="360"/>
      </w:pPr>
    </w:lvl>
    <w:lvl w:ilvl="8" w:tplc="0415001B" w:tentative="1">
      <w:start w:val="1"/>
      <w:numFmt w:val="lowerRoman"/>
      <w:lvlText w:val="%9."/>
      <w:lvlJc w:val="right"/>
      <w:pPr>
        <w:ind w:left="6768" w:hanging="180"/>
      </w:pPr>
    </w:lvl>
  </w:abstractNum>
  <w:abstractNum w:abstractNumId="22" w15:restartNumberingAfterBreak="0">
    <w:nsid w:val="227B09BF"/>
    <w:multiLevelType w:val="hybridMultilevel"/>
    <w:tmpl w:val="4100F6C2"/>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22FC5923"/>
    <w:multiLevelType w:val="hybridMultilevel"/>
    <w:tmpl w:val="4F640C7A"/>
    <w:lvl w:ilvl="0" w:tplc="06B23DE0">
      <w:start w:val="5"/>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237C7DE3"/>
    <w:multiLevelType w:val="hybridMultilevel"/>
    <w:tmpl w:val="9DC877E2"/>
    <w:lvl w:ilvl="0" w:tplc="9B8CE3C0">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3A524F1"/>
    <w:multiLevelType w:val="hybridMultilevel"/>
    <w:tmpl w:val="6C7675D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6978930A">
      <w:start w:val="1"/>
      <w:numFmt w:val="decimal"/>
      <w:lvlText w:val="%3."/>
      <w:lvlJc w:val="left"/>
      <w:pPr>
        <w:ind w:left="2160" w:hanging="180"/>
      </w:pPr>
      <w:rPr>
        <w:rFonts w:ascii="Times New Roman" w:eastAsia="Times New Roman" w:hAnsi="Times New Roman" w:cs="Times New Roman" w:hint="default"/>
      </w:rPr>
    </w:lvl>
    <w:lvl w:ilvl="3" w:tplc="0415000F" w:tentative="1">
      <w:start w:val="1"/>
      <w:numFmt w:val="decimal"/>
      <w:lvlText w:val="%4."/>
      <w:lvlJc w:val="left"/>
      <w:pPr>
        <w:ind w:left="2880" w:hanging="360"/>
      </w:pPr>
    </w:lvl>
    <w:lvl w:ilvl="4" w:tplc="5A2CE7CC">
      <w:start w:val="1"/>
      <w:numFmt w:val="decimal"/>
      <w:lvlText w:val="%5."/>
      <w:lvlJc w:val="left"/>
      <w:rPr>
        <w:rFonts w:ascii="Times New Roman" w:eastAsia="Calibri" w:hAnsi="Times New Roman" w:cs="Times New Roman"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4922E5D"/>
    <w:multiLevelType w:val="multilevel"/>
    <w:tmpl w:val="C1CC56A4"/>
    <w:lvl w:ilvl="0">
      <w:start w:val="5"/>
      <w:numFmt w:val="decimal"/>
      <w:lvlText w:val="%1."/>
      <w:lvlJc w:val="left"/>
      <w:pPr>
        <w:ind w:left="540" w:hanging="540"/>
      </w:pPr>
      <w:rPr>
        <w:rFonts w:hint="default"/>
      </w:rPr>
    </w:lvl>
    <w:lvl w:ilvl="1">
      <w:start w:val="2"/>
      <w:numFmt w:val="decimal"/>
      <w:lvlText w:val="%1.%2."/>
      <w:lvlJc w:val="left"/>
      <w:pPr>
        <w:ind w:left="720" w:hanging="540"/>
      </w:pPr>
      <w:rPr>
        <w:rFonts w:hint="default"/>
      </w:rPr>
    </w:lvl>
    <w:lvl w:ilvl="2">
      <w:start w:val="1"/>
      <w:numFmt w:val="decimal"/>
      <w:lvlText w:val="%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27" w15:restartNumberingAfterBreak="0">
    <w:nsid w:val="285879F5"/>
    <w:multiLevelType w:val="hybridMultilevel"/>
    <w:tmpl w:val="E3327876"/>
    <w:lvl w:ilvl="0" w:tplc="A11C27B0">
      <w:start w:val="1"/>
      <w:numFmt w:val="decimal"/>
      <w:lvlText w:val="%1."/>
      <w:lvlJc w:val="left"/>
      <w:pPr>
        <w:tabs>
          <w:tab w:val="num" w:pos="2340"/>
        </w:tabs>
        <w:ind w:left="2340" w:hanging="360"/>
      </w:pPr>
      <w:rPr>
        <w:rFonts w:hint="default"/>
        <w:b w:val="0"/>
        <w:sz w:val="24"/>
        <w:szCs w:val="24"/>
      </w:rPr>
    </w:lvl>
    <w:lvl w:ilvl="1" w:tplc="04150019" w:tentative="1">
      <w:start w:val="1"/>
      <w:numFmt w:val="lowerLetter"/>
      <w:lvlText w:val="%2."/>
      <w:lvlJc w:val="left"/>
      <w:pPr>
        <w:tabs>
          <w:tab w:val="num" w:pos="3060"/>
        </w:tabs>
        <w:ind w:left="3060" w:hanging="360"/>
      </w:pPr>
    </w:lvl>
    <w:lvl w:ilvl="2" w:tplc="0415001B" w:tentative="1">
      <w:start w:val="1"/>
      <w:numFmt w:val="lowerRoman"/>
      <w:lvlText w:val="%3."/>
      <w:lvlJc w:val="right"/>
      <w:pPr>
        <w:tabs>
          <w:tab w:val="num" w:pos="3780"/>
        </w:tabs>
        <w:ind w:left="3780" w:hanging="180"/>
      </w:pPr>
    </w:lvl>
    <w:lvl w:ilvl="3" w:tplc="0415000F" w:tentative="1">
      <w:start w:val="1"/>
      <w:numFmt w:val="decimal"/>
      <w:lvlText w:val="%4."/>
      <w:lvlJc w:val="left"/>
      <w:pPr>
        <w:tabs>
          <w:tab w:val="num" w:pos="4500"/>
        </w:tabs>
        <w:ind w:left="4500" w:hanging="360"/>
      </w:pPr>
    </w:lvl>
    <w:lvl w:ilvl="4" w:tplc="04150019" w:tentative="1">
      <w:start w:val="1"/>
      <w:numFmt w:val="lowerLetter"/>
      <w:lvlText w:val="%5."/>
      <w:lvlJc w:val="left"/>
      <w:pPr>
        <w:tabs>
          <w:tab w:val="num" w:pos="5220"/>
        </w:tabs>
        <w:ind w:left="5220" w:hanging="360"/>
      </w:pPr>
    </w:lvl>
    <w:lvl w:ilvl="5" w:tplc="0415001B" w:tentative="1">
      <w:start w:val="1"/>
      <w:numFmt w:val="lowerRoman"/>
      <w:lvlText w:val="%6."/>
      <w:lvlJc w:val="right"/>
      <w:pPr>
        <w:tabs>
          <w:tab w:val="num" w:pos="5940"/>
        </w:tabs>
        <w:ind w:left="5940" w:hanging="180"/>
      </w:pPr>
    </w:lvl>
    <w:lvl w:ilvl="6" w:tplc="0415000F" w:tentative="1">
      <w:start w:val="1"/>
      <w:numFmt w:val="decimal"/>
      <w:lvlText w:val="%7."/>
      <w:lvlJc w:val="left"/>
      <w:pPr>
        <w:tabs>
          <w:tab w:val="num" w:pos="6660"/>
        </w:tabs>
        <w:ind w:left="6660" w:hanging="360"/>
      </w:pPr>
    </w:lvl>
    <w:lvl w:ilvl="7" w:tplc="04150019" w:tentative="1">
      <w:start w:val="1"/>
      <w:numFmt w:val="lowerLetter"/>
      <w:lvlText w:val="%8."/>
      <w:lvlJc w:val="left"/>
      <w:pPr>
        <w:tabs>
          <w:tab w:val="num" w:pos="7380"/>
        </w:tabs>
        <w:ind w:left="7380" w:hanging="360"/>
      </w:pPr>
    </w:lvl>
    <w:lvl w:ilvl="8" w:tplc="0415001B" w:tentative="1">
      <w:start w:val="1"/>
      <w:numFmt w:val="lowerRoman"/>
      <w:lvlText w:val="%9."/>
      <w:lvlJc w:val="right"/>
      <w:pPr>
        <w:tabs>
          <w:tab w:val="num" w:pos="8100"/>
        </w:tabs>
        <w:ind w:left="8100" w:hanging="180"/>
      </w:pPr>
    </w:lvl>
  </w:abstractNum>
  <w:abstractNum w:abstractNumId="28" w15:restartNumberingAfterBreak="0">
    <w:nsid w:val="2864363C"/>
    <w:multiLevelType w:val="hybridMultilevel"/>
    <w:tmpl w:val="937695F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9E97A1A"/>
    <w:multiLevelType w:val="hybridMultilevel"/>
    <w:tmpl w:val="B8621926"/>
    <w:lvl w:ilvl="0" w:tplc="4D1C8A32">
      <w:start w:val="1"/>
      <w:numFmt w:val="decimal"/>
      <w:lvlText w:val="%1."/>
      <w:lvlJc w:val="left"/>
      <w:pPr>
        <w:ind w:left="720" w:hanging="360"/>
      </w:pPr>
      <w:rPr>
        <w:b w:val="0"/>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30" w15:restartNumberingAfterBreak="0">
    <w:nsid w:val="2A577772"/>
    <w:multiLevelType w:val="hybridMultilevel"/>
    <w:tmpl w:val="41C232D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1" w15:restartNumberingAfterBreak="0">
    <w:nsid w:val="2AB174F0"/>
    <w:multiLevelType w:val="hybridMultilevel"/>
    <w:tmpl w:val="7BD03BAE"/>
    <w:lvl w:ilvl="0" w:tplc="F11AF5A6">
      <w:start w:val="1"/>
      <w:numFmt w:val="decimal"/>
      <w:lvlText w:val="%1."/>
      <w:lvlJc w:val="left"/>
      <w:pPr>
        <w:ind w:left="720" w:hanging="360"/>
      </w:pPr>
      <w:rPr>
        <w:b w:val="0"/>
        <w:bCs/>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2" w15:restartNumberingAfterBreak="0">
    <w:nsid w:val="2BF336B0"/>
    <w:multiLevelType w:val="hybridMultilevel"/>
    <w:tmpl w:val="89C23EB8"/>
    <w:lvl w:ilvl="0" w:tplc="685E7678">
      <w:start w:val="1"/>
      <w:numFmt w:val="decimal"/>
      <w:lvlText w:val="%1)"/>
      <w:lvlJc w:val="left"/>
      <w:pPr>
        <w:ind w:left="720" w:hanging="360"/>
      </w:pPr>
      <w:rPr>
        <w:b w:val="0"/>
        <w:bCs/>
      </w:rPr>
    </w:lvl>
    <w:lvl w:ilvl="1" w:tplc="2886EB94">
      <w:start w:val="1"/>
      <w:numFmt w:val="decimal"/>
      <w:lvlText w:val="%2."/>
      <w:lvlJc w:val="left"/>
      <w:pPr>
        <w:ind w:left="1440" w:hanging="360"/>
      </w:pPr>
      <w:rPr>
        <w:rFonts w:ascii="Times New Roman" w:eastAsia="Times New Roman" w:hAnsi="Times New Roman" w:cs="Times New Roman"/>
        <w:b w:val="0"/>
        <w:bCs/>
      </w:rPr>
    </w:lvl>
    <w:lvl w:ilvl="2" w:tplc="D59C7150">
      <w:start w:val="1"/>
      <w:numFmt w:val="lowerLetter"/>
      <w:lvlText w:val="%3)"/>
      <w:lvlJc w:val="left"/>
      <w:pPr>
        <w:ind w:left="2340" w:hanging="360"/>
      </w:pPr>
      <w:rPr>
        <w:rFonts w:hint="default"/>
        <w:b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D944AAB"/>
    <w:multiLevelType w:val="hybridMultilevel"/>
    <w:tmpl w:val="8548BA7E"/>
    <w:lvl w:ilvl="0" w:tplc="0415000F">
      <w:start w:val="1"/>
      <w:numFmt w:val="decimal"/>
      <w:lvlText w:val="%1."/>
      <w:lvlJc w:val="left"/>
      <w:pPr>
        <w:tabs>
          <w:tab w:val="num" w:pos="360"/>
        </w:tabs>
        <w:ind w:left="360" w:hanging="360"/>
      </w:pPr>
    </w:lvl>
    <w:lvl w:ilvl="1" w:tplc="B30C6300">
      <w:start w:val="1"/>
      <w:numFmt w:val="decimal"/>
      <w:lvlText w:val="%2)"/>
      <w:lvlJc w:val="left"/>
      <w:pPr>
        <w:tabs>
          <w:tab w:val="num" w:pos="786"/>
        </w:tabs>
        <w:ind w:left="786"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2E871B93"/>
    <w:multiLevelType w:val="hybridMultilevel"/>
    <w:tmpl w:val="A36CD26E"/>
    <w:lvl w:ilvl="0" w:tplc="9D28758C">
      <w:start w:val="6"/>
      <w:numFmt w:val="decimal"/>
      <w:lvlText w:val="%1."/>
      <w:lvlJc w:val="left"/>
      <w:pPr>
        <w:ind w:left="1008" w:hanging="360"/>
      </w:pPr>
      <w:rPr>
        <w:rFonts w:hint="default"/>
        <w:b w:val="0"/>
        <w:bCs/>
      </w:rPr>
    </w:lvl>
    <w:lvl w:ilvl="1" w:tplc="FFFFFFFF" w:tentative="1">
      <w:start w:val="1"/>
      <w:numFmt w:val="lowerLetter"/>
      <w:lvlText w:val="%2."/>
      <w:lvlJc w:val="left"/>
      <w:pPr>
        <w:ind w:left="1728" w:hanging="360"/>
      </w:pPr>
    </w:lvl>
    <w:lvl w:ilvl="2" w:tplc="FFFFFFFF" w:tentative="1">
      <w:start w:val="1"/>
      <w:numFmt w:val="lowerRoman"/>
      <w:lvlText w:val="%3."/>
      <w:lvlJc w:val="right"/>
      <w:pPr>
        <w:ind w:left="2448" w:hanging="180"/>
      </w:pPr>
    </w:lvl>
    <w:lvl w:ilvl="3" w:tplc="FFFFFFFF" w:tentative="1">
      <w:start w:val="1"/>
      <w:numFmt w:val="decimal"/>
      <w:lvlText w:val="%4."/>
      <w:lvlJc w:val="left"/>
      <w:pPr>
        <w:ind w:left="3168" w:hanging="360"/>
      </w:pPr>
    </w:lvl>
    <w:lvl w:ilvl="4" w:tplc="FFFFFFFF" w:tentative="1">
      <w:start w:val="1"/>
      <w:numFmt w:val="lowerLetter"/>
      <w:lvlText w:val="%5."/>
      <w:lvlJc w:val="left"/>
      <w:pPr>
        <w:ind w:left="3888" w:hanging="360"/>
      </w:pPr>
    </w:lvl>
    <w:lvl w:ilvl="5" w:tplc="FFFFFFFF" w:tentative="1">
      <w:start w:val="1"/>
      <w:numFmt w:val="lowerRoman"/>
      <w:lvlText w:val="%6."/>
      <w:lvlJc w:val="right"/>
      <w:pPr>
        <w:ind w:left="4608" w:hanging="180"/>
      </w:pPr>
    </w:lvl>
    <w:lvl w:ilvl="6" w:tplc="FFFFFFFF" w:tentative="1">
      <w:start w:val="1"/>
      <w:numFmt w:val="decimal"/>
      <w:lvlText w:val="%7."/>
      <w:lvlJc w:val="left"/>
      <w:pPr>
        <w:ind w:left="5328" w:hanging="360"/>
      </w:pPr>
    </w:lvl>
    <w:lvl w:ilvl="7" w:tplc="FFFFFFFF" w:tentative="1">
      <w:start w:val="1"/>
      <w:numFmt w:val="lowerLetter"/>
      <w:lvlText w:val="%8."/>
      <w:lvlJc w:val="left"/>
      <w:pPr>
        <w:ind w:left="6048" w:hanging="360"/>
      </w:pPr>
    </w:lvl>
    <w:lvl w:ilvl="8" w:tplc="FFFFFFFF" w:tentative="1">
      <w:start w:val="1"/>
      <w:numFmt w:val="lowerRoman"/>
      <w:lvlText w:val="%9."/>
      <w:lvlJc w:val="right"/>
      <w:pPr>
        <w:ind w:left="6768" w:hanging="180"/>
      </w:pPr>
    </w:lvl>
  </w:abstractNum>
  <w:abstractNum w:abstractNumId="35" w15:restartNumberingAfterBreak="0">
    <w:nsid w:val="304507FC"/>
    <w:multiLevelType w:val="hybridMultilevel"/>
    <w:tmpl w:val="556C6410"/>
    <w:lvl w:ilvl="0" w:tplc="30C09B30">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28134F6"/>
    <w:multiLevelType w:val="hybridMultilevel"/>
    <w:tmpl w:val="0EDC7E6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2F21AB5"/>
    <w:multiLevelType w:val="hybridMultilevel"/>
    <w:tmpl w:val="80187732"/>
    <w:lvl w:ilvl="0" w:tplc="C4569E90">
      <w:start w:val="1"/>
      <w:numFmt w:val="decimal"/>
      <w:lvlText w:val="%1."/>
      <w:lvlJc w:val="left"/>
      <w:pPr>
        <w:tabs>
          <w:tab w:val="num" w:pos="720"/>
        </w:tabs>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4A37FAD"/>
    <w:multiLevelType w:val="multilevel"/>
    <w:tmpl w:val="B274C354"/>
    <w:lvl w:ilvl="0">
      <w:start w:val="3"/>
      <w:numFmt w:val="decimal"/>
      <w:lvlText w:val="%1."/>
      <w:lvlJc w:val="left"/>
      <w:pPr>
        <w:ind w:left="360" w:hanging="360"/>
      </w:pPr>
      <w:rPr>
        <w:rFonts w:hint="default"/>
      </w:rPr>
    </w:lvl>
    <w:lvl w:ilvl="1">
      <w:start w:val="1"/>
      <w:numFmt w:val="decimal"/>
      <w:lvlText w:val="%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34B3644E"/>
    <w:multiLevelType w:val="hybridMultilevel"/>
    <w:tmpl w:val="7EE46DFE"/>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15:restartNumberingAfterBreak="0">
    <w:nsid w:val="34F02377"/>
    <w:multiLevelType w:val="hybridMultilevel"/>
    <w:tmpl w:val="A918A714"/>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1" w15:restartNumberingAfterBreak="0">
    <w:nsid w:val="350F46D4"/>
    <w:multiLevelType w:val="hybridMultilevel"/>
    <w:tmpl w:val="D37E288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2" w15:restartNumberingAfterBreak="0">
    <w:nsid w:val="355775BF"/>
    <w:multiLevelType w:val="hybridMultilevel"/>
    <w:tmpl w:val="E4C4CA6C"/>
    <w:lvl w:ilvl="0" w:tplc="04150011">
      <w:start w:val="1"/>
      <w:numFmt w:val="decimal"/>
      <w:lvlText w:val="%1)"/>
      <w:lvlJc w:val="left"/>
      <w:pPr>
        <w:ind w:left="734" w:hanging="360"/>
      </w:pPr>
      <w:rPr>
        <w:rFonts w:hint="default"/>
        <w:color w:val="auto"/>
      </w:rPr>
    </w:lvl>
    <w:lvl w:ilvl="1" w:tplc="04150019">
      <w:start w:val="1"/>
      <w:numFmt w:val="lowerLetter"/>
      <w:lvlText w:val="%2."/>
      <w:lvlJc w:val="left"/>
      <w:pPr>
        <w:ind w:left="1454" w:hanging="360"/>
      </w:pPr>
    </w:lvl>
    <w:lvl w:ilvl="2" w:tplc="0415001B">
      <w:start w:val="1"/>
      <w:numFmt w:val="lowerRoman"/>
      <w:lvlText w:val="%3."/>
      <w:lvlJc w:val="right"/>
      <w:pPr>
        <w:ind w:left="2174" w:hanging="180"/>
      </w:pPr>
    </w:lvl>
    <w:lvl w:ilvl="3" w:tplc="0415000F" w:tentative="1">
      <w:start w:val="1"/>
      <w:numFmt w:val="decimal"/>
      <w:lvlText w:val="%4."/>
      <w:lvlJc w:val="left"/>
      <w:pPr>
        <w:ind w:left="2894" w:hanging="360"/>
      </w:pPr>
    </w:lvl>
    <w:lvl w:ilvl="4" w:tplc="04150019" w:tentative="1">
      <w:start w:val="1"/>
      <w:numFmt w:val="lowerLetter"/>
      <w:lvlText w:val="%5."/>
      <w:lvlJc w:val="left"/>
      <w:pPr>
        <w:ind w:left="3614" w:hanging="360"/>
      </w:pPr>
    </w:lvl>
    <w:lvl w:ilvl="5" w:tplc="0415001B" w:tentative="1">
      <w:start w:val="1"/>
      <w:numFmt w:val="lowerRoman"/>
      <w:lvlText w:val="%6."/>
      <w:lvlJc w:val="right"/>
      <w:pPr>
        <w:ind w:left="4334" w:hanging="180"/>
      </w:pPr>
    </w:lvl>
    <w:lvl w:ilvl="6" w:tplc="0415000F" w:tentative="1">
      <w:start w:val="1"/>
      <w:numFmt w:val="decimal"/>
      <w:lvlText w:val="%7."/>
      <w:lvlJc w:val="left"/>
      <w:pPr>
        <w:ind w:left="5054" w:hanging="360"/>
      </w:pPr>
    </w:lvl>
    <w:lvl w:ilvl="7" w:tplc="04150019" w:tentative="1">
      <w:start w:val="1"/>
      <w:numFmt w:val="lowerLetter"/>
      <w:lvlText w:val="%8."/>
      <w:lvlJc w:val="left"/>
      <w:pPr>
        <w:ind w:left="5774" w:hanging="360"/>
      </w:pPr>
    </w:lvl>
    <w:lvl w:ilvl="8" w:tplc="0415001B" w:tentative="1">
      <w:start w:val="1"/>
      <w:numFmt w:val="lowerRoman"/>
      <w:lvlText w:val="%9."/>
      <w:lvlJc w:val="right"/>
      <w:pPr>
        <w:ind w:left="6494" w:hanging="180"/>
      </w:pPr>
    </w:lvl>
  </w:abstractNum>
  <w:abstractNum w:abstractNumId="43" w15:restartNumberingAfterBreak="0">
    <w:nsid w:val="36411622"/>
    <w:multiLevelType w:val="hybridMultilevel"/>
    <w:tmpl w:val="556C6410"/>
    <w:lvl w:ilvl="0" w:tplc="FFFFFFFF">
      <w:start w:val="1"/>
      <w:numFmt w:val="decimal"/>
      <w:lvlText w:val="%1)"/>
      <w:lvlJc w:val="left"/>
      <w:pPr>
        <w:ind w:left="720" w:hanging="360"/>
      </w:pPr>
      <w:rPr>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36A92041"/>
    <w:multiLevelType w:val="hybridMultilevel"/>
    <w:tmpl w:val="C33C5318"/>
    <w:lvl w:ilvl="0" w:tplc="4CA6114A">
      <w:start w:val="1"/>
      <w:numFmt w:val="decimal"/>
      <w:lvlText w:val="%1)"/>
      <w:lvlJc w:val="left"/>
      <w:pPr>
        <w:ind w:left="928" w:hanging="360"/>
      </w:pPr>
      <w:rPr>
        <w:rFonts w:asciiTheme="minorHAnsi" w:eastAsiaTheme="minorHAnsi" w:hAnsiTheme="minorHAnsi" w:cstheme="minorBidi"/>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45" w15:restartNumberingAfterBreak="0">
    <w:nsid w:val="377A7402"/>
    <w:multiLevelType w:val="hybridMultilevel"/>
    <w:tmpl w:val="E8F6CD70"/>
    <w:lvl w:ilvl="0" w:tplc="09FA230C">
      <w:start w:val="1"/>
      <w:numFmt w:val="decimal"/>
      <w:lvlText w:val="%1)"/>
      <w:lvlJc w:val="left"/>
      <w:pPr>
        <w:ind w:left="720" w:hanging="360"/>
      </w:pPr>
      <w:rPr>
        <w:rFonts w:asciiTheme="minorHAnsi" w:hAnsiTheme="minorHAnsi" w:cstheme="minorHAnsi"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39441B0A"/>
    <w:multiLevelType w:val="hybridMultilevel"/>
    <w:tmpl w:val="FDCC28F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396645B5"/>
    <w:multiLevelType w:val="hybridMultilevel"/>
    <w:tmpl w:val="C68A1C7E"/>
    <w:lvl w:ilvl="0" w:tplc="FFFFFFFF">
      <w:start w:val="1"/>
      <w:numFmt w:val="decimal"/>
      <w:lvlText w:val="%1)"/>
      <w:lvlJc w:val="left"/>
      <w:pPr>
        <w:ind w:left="1147" w:hanging="360"/>
      </w:pPr>
    </w:lvl>
    <w:lvl w:ilvl="1" w:tplc="FFFFFFFF">
      <w:start w:val="1"/>
      <w:numFmt w:val="decimal"/>
      <w:lvlText w:val="%2)"/>
      <w:lvlJc w:val="left"/>
      <w:pPr>
        <w:ind w:left="1867" w:hanging="360"/>
      </w:pPr>
    </w:lvl>
    <w:lvl w:ilvl="2" w:tplc="04150017">
      <w:start w:val="1"/>
      <w:numFmt w:val="lowerLetter"/>
      <w:lvlText w:val="%3)"/>
      <w:lvlJc w:val="left"/>
      <w:pPr>
        <w:ind w:left="2767" w:hanging="360"/>
      </w:pPr>
    </w:lvl>
    <w:lvl w:ilvl="3" w:tplc="FFFFFFFF" w:tentative="1">
      <w:start w:val="1"/>
      <w:numFmt w:val="decimal"/>
      <w:lvlText w:val="%4."/>
      <w:lvlJc w:val="left"/>
      <w:pPr>
        <w:ind w:left="3307" w:hanging="360"/>
      </w:pPr>
    </w:lvl>
    <w:lvl w:ilvl="4" w:tplc="FFFFFFFF" w:tentative="1">
      <w:start w:val="1"/>
      <w:numFmt w:val="lowerLetter"/>
      <w:lvlText w:val="%5."/>
      <w:lvlJc w:val="left"/>
      <w:pPr>
        <w:ind w:left="4027" w:hanging="360"/>
      </w:pPr>
    </w:lvl>
    <w:lvl w:ilvl="5" w:tplc="FFFFFFFF" w:tentative="1">
      <w:start w:val="1"/>
      <w:numFmt w:val="lowerRoman"/>
      <w:lvlText w:val="%6."/>
      <w:lvlJc w:val="right"/>
      <w:pPr>
        <w:ind w:left="4747" w:hanging="180"/>
      </w:pPr>
    </w:lvl>
    <w:lvl w:ilvl="6" w:tplc="FFFFFFFF" w:tentative="1">
      <w:start w:val="1"/>
      <w:numFmt w:val="decimal"/>
      <w:lvlText w:val="%7."/>
      <w:lvlJc w:val="left"/>
      <w:pPr>
        <w:ind w:left="5467" w:hanging="360"/>
      </w:pPr>
    </w:lvl>
    <w:lvl w:ilvl="7" w:tplc="FFFFFFFF" w:tentative="1">
      <w:start w:val="1"/>
      <w:numFmt w:val="lowerLetter"/>
      <w:lvlText w:val="%8."/>
      <w:lvlJc w:val="left"/>
      <w:pPr>
        <w:ind w:left="6187" w:hanging="360"/>
      </w:pPr>
    </w:lvl>
    <w:lvl w:ilvl="8" w:tplc="FFFFFFFF" w:tentative="1">
      <w:start w:val="1"/>
      <w:numFmt w:val="lowerRoman"/>
      <w:lvlText w:val="%9."/>
      <w:lvlJc w:val="right"/>
      <w:pPr>
        <w:ind w:left="6907" w:hanging="180"/>
      </w:pPr>
    </w:lvl>
  </w:abstractNum>
  <w:abstractNum w:abstractNumId="48" w15:restartNumberingAfterBreak="0">
    <w:nsid w:val="3B625800"/>
    <w:multiLevelType w:val="hybridMultilevel"/>
    <w:tmpl w:val="9B300A94"/>
    <w:lvl w:ilvl="0" w:tplc="0415000F">
      <w:start w:val="1"/>
      <w:numFmt w:val="decimal"/>
      <w:lvlText w:val="%1."/>
      <w:lvlJc w:val="left"/>
      <w:pPr>
        <w:ind w:left="720" w:hanging="360"/>
      </w:pPr>
    </w:lvl>
    <w:lvl w:ilvl="1" w:tplc="7480B9EC">
      <w:start w:val="1"/>
      <w:numFmt w:val="lowerLetter"/>
      <w:lvlText w:val="%2)"/>
      <w:lvlJc w:val="left"/>
      <w:pPr>
        <w:ind w:left="1440" w:hanging="360"/>
      </w:pPr>
      <w:rPr>
        <w:rFonts w:hint="default"/>
      </w:rPr>
    </w:lvl>
    <w:lvl w:ilvl="2" w:tplc="23CA7826">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3C221223"/>
    <w:multiLevelType w:val="hybridMultilevel"/>
    <w:tmpl w:val="071C315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1">
      <w:start w:val="1"/>
      <w:numFmt w:val="decimal"/>
      <w:lvlText w:val="%3)"/>
      <w:lvlJc w:val="lef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0" w15:restartNumberingAfterBreak="0">
    <w:nsid w:val="3D354810"/>
    <w:multiLevelType w:val="hybridMultilevel"/>
    <w:tmpl w:val="A3EACBE0"/>
    <w:lvl w:ilvl="0" w:tplc="04150011">
      <w:start w:val="1"/>
      <w:numFmt w:val="decimal"/>
      <w:lvlText w:val="%1)"/>
      <w:lvlJc w:val="left"/>
      <w:pPr>
        <w:ind w:left="1146" w:hanging="360"/>
      </w:pPr>
    </w:lvl>
    <w:lvl w:ilvl="1" w:tplc="C4A68FF8">
      <w:start w:val="1"/>
      <w:numFmt w:val="decimal"/>
      <w:lvlText w:val="%2)"/>
      <w:lvlJc w:val="left"/>
      <w:pPr>
        <w:ind w:left="1866" w:hanging="360"/>
      </w:pPr>
      <w:rPr>
        <w:rFonts w:ascii="Times New Roman" w:eastAsia="Calibri" w:hAnsi="Times New Roman" w:cs="Times New Roman"/>
      </w:r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1" w15:restartNumberingAfterBreak="0">
    <w:nsid w:val="3DB04AE9"/>
    <w:multiLevelType w:val="hybridMultilevel"/>
    <w:tmpl w:val="E834D9C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3E29701C"/>
    <w:multiLevelType w:val="hybridMultilevel"/>
    <w:tmpl w:val="9664F600"/>
    <w:lvl w:ilvl="0" w:tplc="0415000F">
      <w:start w:val="1"/>
      <w:numFmt w:val="decimal"/>
      <w:lvlText w:val="%1."/>
      <w:lvlJc w:val="left"/>
      <w:pPr>
        <w:ind w:left="720" w:hanging="360"/>
      </w:pPr>
    </w:lvl>
    <w:lvl w:ilvl="1" w:tplc="73749FF8">
      <w:start w:val="1"/>
      <w:numFmt w:val="decimal"/>
      <w:lvlText w:val="%2."/>
      <w:lvlJc w:val="left"/>
      <w:pPr>
        <w:ind w:left="1440" w:hanging="360"/>
      </w:pPr>
      <w:rPr>
        <w:rFonts w:ascii="Times New Roman" w:eastAsia="Times New Roman" w:hAnsi="Times New Roman" w:cs="Times New Roman"/>
      </w:rPr>
    </w:lvl>
    <w:lvl w:ilvl="2" w:tplc="09681960">
      <w:start w:val="1"/>
      <w:numFmt w:val="decimal"/>
      <w:lvlText w:val="%3)"/>
      <w:lvlJc w:val="left"/>
      <w:pPr>
        <w:ind w:left="2340" w:hanging="360"/>
      </w:pPr>
      <w:rPr>
        <w:rFonts w:hint="default"/>
        <w:b w:val="0"/>
        <w:bCs/>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3EE50A9A"/>
    <w:multiLevelType w:val="hybridMultilevel"/>
    <w:tmpl w:val="E05EFB1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3F282677"/>
    <w:multiLevelType w:val="multilevel"/>
    <w:tmpl w:val="E514E080"/>
    <w:lvl w:ilvl="0">
      <w:start w:val="1"/>
      <w:numFmt w:val="decimal"/>
      <w:lvlText w:val="%1."/>
      <w:lvlJc w:val="left"/>
      <w:pPr>
        <w:tabs>
          <w:tab w:val="left" w:pos="648"/>
        </w:tabs>
      </w:pPr>
      <w:rPr>
        <w:rFonts w:asciiTheme="minorHAnsi" w:eastAsia="Times New Roman" w:hAnsiTheme="minorHAnsi" w:cstheme="minorHAnsi" w:hint="default"/>
        <w:b w:val="0"/>
        <w:bCs/>
        <w:color w:val="000000"/>
        <w:spacing w:val="0"/>
        <w:w w:val="100"/>
        <w:sz w:val="24"/>
        <w:szCs w:val="28"/>
        <w:vertAlign w:val="baseli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5" w15:restartNumberingAfterBreak="0">
    <w:nsid w:val="3FD4670A"/>
    <w:multiLevelType w:val="hybridMultilevel"/>
    <w:tmpl w:val="563CAA7E"/>
    <w:lvl w:ilvl="0" w:tplc="FFFFFFFF">
      <w:start w:val="1"/>
      <w:numFmt w:val="lowerLetter"/>
      <w:lvlText w:val="%1)"/>
      <w:lvlJc w:val="left"/>
      <w:pPr>
        <w:tabs>
          <w:tab w:val="num" w:pos="720"/>
        </w:tabs>
        <w:ind w:left="720" w:hanging="360"/>
      </w:pPr>
    </w:lvl>
    <w:lvl w:ilvl="1" w:tplc="FFFFFFFF">
      <w:start w:val="1"/>
      <w:numFmt w:val="decimal"/>
      <w:lvlText w:val="%2."/>
      <w:lvlJc w:val="left"/>
      <w:pPr>
        <w:tabs>
          <w:tab w:val="num" w:pos="1440"/>
        </w:tabs>
        <w:ind w:left="1440" w:hanging="360"/>
      </w:pPr>
    </w:lvl>
    <w:lvl w:ilvl="2" w:tplc="0415000F">
      <w:start w:val="1"/>
      <w:numFmt w:val="decimal"/>
      <w:lvlText w:val="%3."/>
      <w:lvlJc w:val="lef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6" w15:restartNumberingAfterBreak="0">
    <w:nsid w:val="42B02F42"/>
    <w:multiLevelType w:val="multilevel"/>
    <w:tmpl w:val="BCDA7AE4"/>
    <w:lvl w:ilvl="0">
      <w:start w:val="5"/>
      <w:numFmt w:val="decimal"/>
      <w:lvlText w:val="%1."/>
      <w:lvlJc w:val="left"/>
      <w:pPr>
        <w:ind w:left="540" w:hanging="540"/>
      </w:pPr>
      <w:rPr>
        <w:rFonts w:hint="default"/>
      </w:rPr>
    </w:lvl>
    <w:lvl w:ilvl="1">
      <w:start w:val="2"/>
      <w:numFmt w:val="decimal"/>
      <w:lvlText w:val="%1.%2."/>
      <w:lvlJc w:val="left"/>
      <w:pPr>
        <w:ind w:left="720" w:hanging="540"/>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57" w15:restartNumberingAfterBreak="0">
    <w:nsid w:val="42F73F35"/>
    <w:multiLevelType w:val="hybridMultilevel"/>
    <w:tmpl w:val="8C4A704E"/>
    <w:lvl w:ilvl="0" w:tplc="1E9CCC5E">
      <w:start w:val="1"/>
      <w:numFmt w:val="decimal"/>
      <w:lvlText w:val="%1."/>
      <w:lvlJc w:val="left"/>
      <w:pPr>
        <w:ind w:left="360" w:hanging="360"/>
      </w:pPr>
      <w:rPr>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8" w15:restartNumberingAfterBreak="0">
    <w:nsid w:val="478206EA"/>
    <w:multiLevelType w:val="multilevel"/>
    <w:tmpl w:val="FA728EDA"/>
    <w:lvl w:ilvl="0">
      <w:start w:val="1"/>
      <w:numFmt w:val="decimal"/>
      <w:lvlText w:val="%1."/>
      <w:lvlJc w:val="left"/>
      <w:pPr>
        <w:ind w:left="0" w:firstLine="0"/>
      </w:pPr>
      <w:rPr>
        <w:rFonts w:asciiTheme="minorHAnsi" w:eastAsia="Times New Roman" w:hAnsiTheme="minorHAnsi" w:cstheme="minorHAnsi" w:hint="default"/>
        <w:b w:val="0"/>
        <w:bCs w:val="0"/>
        <w:i w:val="0"/>
        <w:iCs w:val="0"/>
        <w:smallCaps w:val="0"/>
        <w:strike w:val="0"/>
        <w:dstrike w:val="0"/>
        <w:color w:val="000000"/>
        <w:spacing w:val="0"/>
        <w:w w:val="100"/>
        <w:position w:val="0"/>
        <w:sz w:val="24"/>
        <w:szCs w:val="24"/>
        <w:u w:val="none"/>
        <w:effect w:val="none"/>
        <w:lang w:val="pl-PL" w:eastAsia="pl-PL" w:bidi="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9" w15:restartNumberingAfterBreak="0">
    <w:nsid w:val="47D62ECB"/>
    <w:multiLevelType w:val="multilevel"/>
    <w:tmpl w:val="11507666"/>
    <w:lvl w:ilvl="0">
      <w:start w:val="3"/>
      <w:numFmt w:val="decimal"/>
      <w:lvlText w:val="%1."/>
      <w:lvlJc w:val="left"/>
      <w:pPr>
        <w:ind w:left="360" w:hanging="360"/>
      </w:pPr>
      <w:rPr>
        <w:rFonts w:hint="default"/>
      </w:rPr>
    </w:lvl>
    <w:lvl w:ilvl="1">
      <w:start w:val="1"/>
      <w:numFmt w:val="decimal"/>
      <w:lvlText w:val="%2."/>
      <w:lvlJc w:val="left"/>
      <w:rPr>
        <w:rFonts w:ascii="Calibri" w:eastAsia="Times New Roman" w:hAnsi="Calibri" w:cs="Calibri"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0" w15:restartNumberingAfterBreak="0">
    <w:nsid w:val="48564AF2"/>
    <w:multiLevelType w:val="hybridMultilevel"/>
    <w:tmpl w:val="C104470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1" w15:restartNumberingAfterBreak="0">
    <w:nsid w:val="48BC2471"/>
    <w:multiLevelType w:val="hybridMultilevel"/>
    <w:tmpl w:val="6B54EADA"/>
    <w:lvl w:ilvl="0" w:tplc="04150011">
      <w:start w:val="1"/>
      <w:numFmt w:val="decimal"/>
      <w:lvlText w:val="%1)"/>
      <w:lvlJc w:val="left"/>
      <w:pPr>
        <w:ind w:left="862" w:hanging="360"/>
      </w:pPr>
    </w:lvl>
    <w:lvl w:ilvl="1" w:tplc="04150011">
      <w:start w:val="1"/>
      <w:numFmt w:val="decimal"/>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62" w15:restartNumberingAfterBreak="0">
    <w:nsid w:val="4BDA3C3B"/>
    <w:multiLevelType w:val="hybridMultilevel"/>
    <w:tmpl w:val="AC1AE96E"/>
    <w:lvl w:ilvl="0" w:tplc="1A5CAF3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4CC31A3A"/>
    <w:multiLevelType w:val="hybridMultilevel"/>
    <w:tmpl w:val="2F7C1A32"/>
    <w:lvl w:ilvl="0" w:tplc="131A2582">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4CCE3F07"/>
    <w:multiLevelType w:val="hybridMultilevel"/>
    <w:tmpl w:val="59D016B6"/>
    <w:lvl w:ilvl="0" w:tplc="A82E74B4">
      <w:start w:val="1"/>
      <w:numFmt w:val="decimal"/>
      <w:lvlText w:val="%1)"/>
      <w:lvlJc w:val="left"/>
      <w:pPr>
        <w:ind w:left="644" w:hanging="360"/>
      </w:pPr>
      <w:rPr>
        <w:rFonts w:hint="default"/>
        <w:b w:val="0"/>
        <w:bCs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5" w15:restartNumberingAfterBreak="0">
    <w:nsid w:val="4DDC3CB1"/>
    <w:multiLevelType w:val="hybridMultilevel"/>
    <w:tmpl w:val="071AB9C2"/>
    <w:lvl w:ilvl="0" w:tplc="77D6C664">
      <w:start w:val="1"/>
      <w:numFmt w:val="decimal"/>
      <w:lvlText w:val="%1)"/>
      <w:lvlJc w:val="left"/>
      <w:pPr>
        <w:ind w:left="360" w:hanging="360"/>
      </w:pPr>
      <w:rPr>
        <w:rFonts w:asciiTheme="minorHAnsi" w:hAnsiTheme="minorHAnsi" w:cstheme="minorHAnsi"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4EB96001"/>
    <w:multiLevelType w:val="hybridMultilevel"/>
    <w:tmpl w:val="40767DD8"/>
    <w:lvl w:ilvl="0" w:tplc="0415000F">
      <w:start w:val="1"/>
      <w:numFmt w:val="decimal"/>
      <w:lvlText w:val="%1."/>
      <w:lvlJc w:val="left"/>
      <w:pPr>
        <w:tabs>
          <w:tab w:val="num" w:pos="720"/>
        </w:tabs>
        <w:ind w:left="720" w:hanging="360"/>
      </w:pPr>
    </w:lvl>
    <w:lvl w:ilvl="1" w:tplc="04150011">
      <w:start w:val="1"/>
      <w:numFmt w:val="decimal"/>
      <w:lvlText w:val="%2)"/>
      <w:lvlJc w:val="left"/>
      <w:pPr>
        <w:tabs>
          <w:tab w:val="num" w:pos="1440"/>
        </w:tabs>
        <w:ind w:left="1440" w:hanging="360"/>
      </w:pPr>
    </w:lvl>
    <w:lvl w:ilvl="2" w:tplc="0415000F">
      <w:start w:val="1"/>
      <w:numFmt w:val="decimal"/>
      <w:lvlText w:val="%3."/>
      <w:lvlJc w:val="left"/>
      <w:pPr>
        <w:tabs>
          <w:tab w:val="num" w:pos="2340"/>
        </w:tabs>
        <w:ind w:left="2340" w:hanging="36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7" w15:restartNumberingAfterBreak="0">
    <w:nsid w:val="55A56B57"/>
    <w:multiLevelType w:val="hybridMultilevel"/>
    <w:tmpl w:val="86DE8B9E"/>
    <w:lvl w:ilvl="0" w:tplc="0415000F">
      <w:start w:val="1"/>
      <w:numFmt w:val="decimal"/>
      <w:lvlText w:val="%1."/>
      <w:lvlJc w:val="left"/>
      <w:pPr>
        <w:ind w:left="1287" w:hanging="360"/>
      </w:pPr>
    </w:lvl>
    <w:lvl w:ilvl="1" w:tplc="9CDC532C">
      <w:start w:val="1"/>
      <w:numFmt w:val="decimal"/>
      <w:lvlText w:val="%2)"/>
      <w:lvlJc w:val="left"/>
      <w:pPr>
        <w:ind w:left="2082" w:hanging="435"/>
      </w:pPr>
      <w:rPr>
        <w:rFonts w:hint="default"/>
        <w:b w:val="0"/>
        <w:bCs/>
      </w:rPr>
    </w:lvl>
    <w:lvl w:ilvl="2" w:tplc="0415001B">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68" w15:restartNumberingAfterBreak="0">
    <w:nsid w:val="56BB1D4D"/>
    <w:multiLevelType w:val="hybridMultilevel"/>
    <w:tmpl w:val="78A84AFC"/>
    <w:lvl w:ilvl="0" w:tplc="0415000F">
      <w:start w:val="1"/>
      <w:numFmt w:val="decimal"/>
      <w:lvlText w:val="%1."/>
      <w:lvlJc w:val="left"/>
      <w:pPr>
        <w:tabs>
          <w:tab w:val="num" w:pos="360"/>
        </w:tabs>
        <w:ind w:left="360" w:hanging="360"/>
      </w:pPr>
    </w:lvl>
    <w:lvl w:ilvl="1" w:tplc="04150011">
      <w:start w:val="1"/>
      <w:numFmt w:val="decimal"/>
      <w:lvlText w:val="%2)"/>
      <w:lvlJc w:val="left"/>
      <w:pPr>
        <w:tabs>
          <w:tab w:val="num" w:pos="786"/>
        </w:tabs>
        <w:ind w:left="786"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9" w15:restartNumberingAfterBreak="0">
    <w:nsid w:val="57CB45C4"/>
    <w:multiLevelType w:val="hybridMultilevel"/>
    <w:tmpl w:val="409ABF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59DE5AE1"/>
    <w:multiLevelType w:val="multilevel"/>
    <w:tmpl w:val="6ADAC804"/>
    <w:lvl w:ilvl="0">
      <w:start w:val="1"/>
      <w:numFmt w:val="decimal"/>
      <w:lvlText w:val="%1."/>
      <w:lvlJc w:val="left"/>
      <w:pPr>
        <w:ind w:left="720" w:hanging="360"/>
      </w:p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71" w15:restartNumberingAfterBreak="0">
    <w:nsid w:val="5A510CEA"/>
    <w:multiLevelType w:val="hybridMultilevel"/>
    <w:tmpl w:val="3A8A18E6"/>
    <w:lvl w:ilvl="0" w:tplc="04150011">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rPr>
        <w:b w:val="0"/>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2" w15:restartNumberingAfterBreak="0">
    <w:nsid w:val="5BE0587A"/>
    <w:multiLevelType w:val="hybridMultilevel"/>
    <w:tmpl w:val="3136717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5CA03E41"/>
    <w:multiLevelType w:val="hybridMultilevel"/>
    <w:tmpl w:val="0944D18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5CC81F0F"/>
    <w:multiLevelType w:val="multilevel"/>
    <w:tmpl w:val="9090486A"/>
    <w:lvl w:ilvl="0">
      <w:start w:val="3"/>
      <w:numFmt w:val="decimal"/>
      <w:lvlText w:val="%1."/>
      <w:lvlJc w:val="left"/>
      <w:pPr>
        <w:ind w:left="360" w:hanging="360"/>
      </w:pPr>
      <w:rPr>
        <w:rFonts w:hint="default"/>
      </w:rPr>
    </w:lvl>
    <w:lvl w:ilvl="1">
      <w:start w:val="1"/>
      <w:numFmt w:val="decimal"/>
      <w:lvlText w:val="%2."/>
      <w:lvlJc w:val="left"/>
      <w:pPr>
        <w:ind w:left="360" w:hanging="360"/>
      </w:pPr>
      <w:rPr>
        <w:rFonts w:ascii="Times New Roman" w:eastAsia="Times New Roman" w:hAnsi="Times New Roman" w:cs="Times New Roman"/>
      </w:rPr>
    </w:lvl>
    <w:lvl w:ilvl="2">
      <w:start w:val="1"/>
      <w:numFmt w:val="decimal"/>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5" w15:restartNumberingAfterBreak="0">
    <w:nsid w:val="5CD40213"/>
    <w:multiLevelType w:val="hybridMultilevel"/>
    <w:tmpl w:val="08BE9A78"/>
    <w:lvl w:ilvl="0" w:tplc="0415000F">
      <w:start w:val="1"/>
      <w:numFmt w:val="decimal"/>
      <w:lvlText w:val="%1."/>
      <w:lvlJc w:val="left"/>
      <w:pPr>
        <w:ind w:left="720" w:hanging="360"/>
      </w:pPr>
    </w:lvl>
    <w:lvl w:ilvl="1" w:tplc="70DE6644">
      <w:start w:val="1"/>
      <w:numFmt w:val="decimal"/>
      <w:lvlText w:val="%2."/>
      <w:lvlJc w:val="left"/>
      <w:rPr>
        <w:rFonts w:ascii="Calibri" w:eastAsia="Times New Roman" w:hAnsi="Calibri" w:cs="Calibri" w:hint="default"/>
      </w:rPr>
    </w:lvl>
    <w:lvl w:ilvl="2" w:tplc="94ACFAF8">
      <w:start w:val="1"/>
      <w:numFmt w:val="decimal"/>
      <w:lvlText w:val="%3)"/>
      <w:lvlJc w:val="left"/>
      <w:pPr>
        <w:ind w:left="2340" w:hanging="360"/>
      </w:pPr>
      <w:rPr>
        <w:rFonts w:hint="default"/>
        <w:b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5F6277D6"/>
    <w:multiLevelType w:val="multilevel"/>
    <w:tmpl w:val="11507666"/>
    <w:lvl w:ilvl="0">
      <w:start w:val="3"/>
      <w:numFmt w:val="decimal"/>
      <w:lvlText w:val="%1."/>
      <w:lvlJc w:val="left"/>
      <w:pPr>
        <w:ind w:left="360" w:hanging="360"/>
      </w:pPr>
      <w:rPr>
        <w:rFonts w:hint="default"/>
      </w:rPr>
    </w:lvl>
    <w:lvl w:ilvl="1">
      <w:start w:val="1"/>
      <w:numFmt w:val="decimal"/>
      <w:lvlText w:val="%2."/>
      <w:lvlJc w:val="left"/>
      <w:rPr>
        <w:rFonts w:ascii="Calibri" w:eastAsia="Times New Roman" w:hAnsi="Calibri" w:cs="Calibri"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7" w15:restartNumberingAfterBreak="0">
    <w:nsid w:val="6058678E"/>
    <w:multiLevelType w:val="hybridMultilevel"/>
    <w:tmpl w:val="61F220B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8" w15:restartNumberingAfterBreak="0">
    <w:nsid w:val="60EA4049"/>
    <w:multiLevelType w:val="hybridMultilevel"/>
    <w:tmpl w:val="D3B20212"/>
    <w:lvl w:ilvl="0" w:tplc="D6D6693A">
      <w:start w:val="1"/>
      <w:numFmt w:val="decimal"/>
      <w:lvlText w:val="%1."/>
      <w:lvlJc w:val="left"/>
      <w:pPr>
        <w:ind w:left="720" w:hanging="360"/>
      </w:pPr>
    </w:lvl>
    <w:lvl w:ilvl="1" w:tplc="35FA03E2">
      <w:start w:val="1"/>
      <w:numFmt w:val="decimal"/>
      <w:lvlText w:val="%2."/>
      <w:lvlJc w:val="left"/>
      <w:pPr>
        <w:tabs>
          <w:tab w:val="num" w:pos="1440"/>
        </w:tabs>
        <w:ind w:left="1440" w:hanging="360"/>
      </w:pPr>
    </w:lvl>
    <w:lvl w:ilvl="2" w:tplc="69F2C97A">
      <w:start w:val="1"/>
      <w:numFmt w:val="decimal"/>
      <w:lvlText w:val="%3."/>
      <w:lvlJc w:val="left"/>
      <w:pPr>
        <w:tabs>
          <w:tab w:val="num" w:pos="2160"/>
        </w:tabs>
        <w:ind w:left="2160" w:hanging="360"/>
      </w:pPr>
    </w:lvl>
    <w:lvl w:ilvl="3" w:tplc="F1D4EC92">
      <w:start w:val="1"/>
      <w:numFmt w:val="decimal"/>
      <w:lvlText w:val="%4."/>
      <w:lvlJc w:val="left"/>
      <w:pPr>
        <w:tabs>
          <w:tab w:val="num" w:pos="2880"/>
        </w:tabs>
        <w:ind w:left="2880" w:hanging="360"/>
      </w:pPr>
    </w:lvl>
    <w:lvl w:ilvl="4" w:tplc="30242BA6">
      <w:start w:val="1"/>
      <w:numFmt w:val="decimal"/>
      <w:lvlText w:val="%5."/>
      <w:lvlJc w:val="left"/>
      <w:pPr>
        <w:tabs>
          <w:tab w:val="num" w:pos="3600"/>
        </w:tabs>
        <w:ind w:left="3600" w:hanging="360"/>
      </w:pPr>
    </w:lvl>
    <w:lvl w:ilvl="5" w:tplc="F940BD18">
      <w:start w:val="1"/>
      <w:numFmt w:val="decimal"/>
      <w:lvlText w:val="%6."/>
      <w:lvlJc w:val="left"/>
      <w:pPr>
        <w:tabs>
          <w:tab w:val="num" w:pos="4320"/>
        </w:tabs>
        <w:ind w:left="4320" w:hanging="360"/>
      </w:pPr>
    </w:lvl>
    <w:lvl w:ilvl="6" w:tplc="F8F432CE">
      <w:start w:val="1"/>
      <w:numFmt w:val="decimal"/>
      <w:lvlText w:val="%7."/>
      <w:lvlJc w:val="left"/>
      <w:pPr>
        <w:tabs>
          <w:tab w:val="num" w:pos="5040"/>
        </w:tabs>
        <w:ind w:left="5040" w:hanging="360"/>
      </w:pPr>
    </w:lvl>
    <w:lvl w:ilvl="7" w:tplc="781A12E4">
      <w:start w:val="1"/>
      <w:numFmt w:val="decimal"/>
      <w:lvlText w:val="%8."/>
      <w:lvlJc w:val="left"/>
      <w:pPr>
        <w:tabs>
          <w:tab w:val="num" w:pos="5760"/>
        </w:tabs>
        <w:ind w:left="5760" w:hanging="360"/>
      </w:pPr>
    </w:lvl>
    <w:lvl w:ilvl="8" w:tplc="2CEEEC62">
      <w:start w:val="1"/>
      <w:numFmt w:val="decimal"/>
      <w:lvlText w:val="%9."/>
      <w:lvlJc w:val="left"/>
      <w:pPr>
        <w:tabs>
          <w:tab w:val="num" w:pos="6480"/>
        </w:tabs>
        <w:ind w:left="6480" w:hanging="360"/>
      </w:pPr>
    </w:lvl>
  </w:abstractNum>
  <w:abstractNum w:abstractNumId="79" w15:restartNumberingAfterBreak="0">
    <w:nsid w:val="62F655A2"/>
    <w:multiLevelType w:val="hybridMultilevel"/>
    <w:tmpl w:val="D1428A92"/>
    <w:lvl w:ilvl="0" w:tplc="04150011">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80" w15:restartNumberingAfterBreak="0">
    <w:nsid w:val="638B2228"/>
    <w:multiLevelType w:val="hybridMultilevel"/>
    <w:tmpl w:val="263AE58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64F5487E"/>
    <w:multiLevelType w:val="hybridMultilevel"/>
    <w:tmpl w:val="82FA12EA"/>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start w:val="1"/>
      <w:numFmt w:val="decimal"/>
      <w:lvlText w:val="%5."/>
      <w:lvlJc w:val="left"/>
      <w:rPr>
        <w:rFonts w:ascii="Times New Roman" w:eastAsia="Calibri" w:hAnsi="Times New Roman" w:cs="Times New Roman" w:hint="default"/>
      </w:r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2" w15:restartNumberingAfterBreak="0">
    <w:nsid w:val="65693E14"/>
    <w:multiLevelType w:val="singleLevel"/>
    <w:tmpl w:val="9D1CC508"/>
    <w:lvl w:ilvl="0">
      <w:start w:val="1"/>
      <w:numFmt w:val="decimal"/>
      <w:lvlText w:val="%1."/>
      <w:lvlJc w:val="left"/>
      <w:pPr>
        <w:tabs>
          <w:tab w:val="num" w:pos="720"/>
        </w:tabs>
        <w:ind w:left="720" w:hanging="360"/>
      </w:pPr>
      <w:rPr>
        <w:rFonts w:hint="default"/>
        <w:i w:val="0"/>
      </w:rPr>
    </w:lvl>
  </w:abstractNum>
  <w:abstractNum w:abstractNumId="83" w15:restartNumberingAfterBreak="0">
    <w:nsid w:val="65ED7C40"/>
    <w:multiLevelType w:val="hybridMultilevel"/>
    <w:tmpl w:val="F232E978"/>
    <w:lvl w:ilvl="0" w:tplc="4406E4B8">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4" w15:restartNumberingAfterBreak="0">
    <w:nsid w:val="66CC6DF6"/>
    <w:multiLevelType w:val="hybridMultilevel"/>
    <w:tmpl w:val="A3F21552"/>
    <w:lvl w:ilvl="0" w:tplc="8E90C134">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5" w15:restartNumberingAfterBreak="0">
    <w:nsid w:val="695C3999"/>
    <w:multiLevelType w:val="hybridMultilevel"/>
    <w:tmpl w:val="DB1C6616"/>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86" w15:restartNumberingAfterBreak="0">
    <w:nsid w:val="69616E61"/>
    <w:multiLevelType w:val="hybridMultilevel"/>
    <w:tmpl w:val="BCB62630"/>
    <w:name w:val="WW8Num142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15:restartNumberingAfterBreak="0">
    <w:nsid w:val="698305C3"/>
    <w:multiLevelType w:val="hybridMultilevel"/>
    <w:tmpl w:val="7AA0BAA2"/>
    <w:lvl w:ilvl="0" w:tplc="FFFFFFFF">
      <w:start w:val="1"/>
      <w:numFmt w:val="decimal"/>
      <w:lvlText w:val="%1)"/>
      <w:lvlJc w:val="left"/>
      <w:pPr>
        <w:ind w:left="862" w:hanging="360"/>
      </w:pPr>
    </w:lvl>
    <w:lvl w:ilvl="1" w:tplc="FFFFFFFF">
      <w:start w:val="1"/>
      <w:numFmt w:val="decimal"/>
      <w:lvlText w:val="%2)"/>
      <w:lvlJc w:val="left"/>
      <w:pPr>
        <w:ind w:left="1582" w:hanging="360"/>
      </w:pPr>
    </w:lvl>
    <w:lvl w:ilvl="2" w:tplc="04150011">
      <w:start w:val="1"/>
      <w:numFmt w:val="decimal"/>
      <w:lvlText w:val="%3)"/>
      <w:lvlJc w:val="left"/>
      <w:pPr>
        <w:ind w:left="2302" w:hanging="180"/>
      </w:pPr>
    </w:lvl>
    <w:lvl w:ilvl="3" w:tplc="FFFFFFFF" w:tentative="1">
      <w:start w:val="1"/>
      <w:numFmt w:val="decimal"/>
      <w:lvlText w:val="%4."/>
      <w:lvlJc w:val="left"/>
      <w:pPr>
        <w:ind w:left="3022" w:hanging="360"/>
      </w:pPr>
    </w:lvl>
    <w:lvl w:ilvl="4" w:tplc="FFFFFFFF" w:tentative="1">
      <w:start w:val="1"/>
      <w:numFmt w:val="lowerLetter"/>
      <w:lvlText w:val="%5."/>
      <w:lvlJc w:val="left"/>
      <w:pPr>
        <w:ind w:left="3742" w:hanging="360"/>
      </w:pPr>
    </w:lvl>
    <w:lvl w:ilvl="5" w:tplc="FFFFFFFF" w:tentative="1">
      <w:start w:val="1"/>
      <w:numFmt w:val="lowerRoman"/>
      <w:lvlText w:val="%6."/>
      <w:lvlJc w:val="right"/>
      <w:pPr>
        <w:ind w:left="4462" w:hanging="180"/>
      </w:pPr>
    </w:lvl>
    <w:lvl w:ilvl="6" w:tplc="FFFFFFFF" w:tentative="1">
      <w:start w:val="1"/>
      <w:numFmt w:val="decimal"/>
      <w:lvlText w:val="%7."/>
      <w:lvlJc w:val="left"/>
      <w:pPr>
        <w:ind w:left="5182" w:hanging="360"/>
      </w:pPr>
    </w:lvl>
    <w:lvl w:ilvl="7" w:tplc="FFFFFFFF" w:tentative="1">
      <w:start w:val="1"/>
      <w:numFmt w:val="lowerLetter"/>
      <w:lvlText w:val="%8."/>
      <w:lvlJc w:val="left"/>
      <w:pPr>
        <w:ind w:left="5902" w:hanging="360"/>
      </w:pPr>
    </w:lvl>
    <w:lvl w:ilvl="8" w:tplc="FFFFFFFF" w:tentative="1">
      <w:start w:val="1"/>
      <w:numFmt w:val="lowerRoman"/>
      <w:lvlText w:val="%9."/>
      <w:lvlJc w:val="right"/>
      <w:pPr>
        <w:ind w:left="6622" w:hanging="180"/>
      </w:pPr>
    </w:lvl>
  </w:abstractNum>
  <w:abstractNum w:abstractNumId="88" w15:restartNumberingAfterBreak="0">
    <w:nsid w:val="6C693879"/>
    <w:multiLevelType w:val="hybridMultilevel"/>
    <w:tmpl w:val="8098B640"/>
    <w:lvl w:ilvl="0" w:tplc="04150011">
      <w:start w:val="1"/>
      <w:numFmt w:val="decimal"/>
      <w:lvlText w:val="%1)"/>
      <w:lvlJc w:val="left"/>
      <w:pPr>
        <w:tabs>
          <w:tab w:val="num" w:pos="720"/>
        </w:tabs>
        <w:ind w:left="720" w:hanging="360"/>
      </w:pPr>
    </w:lvl>
    <w:lvl w:ilvl="1" w:tplc="0415000F">
      <w:start w:val="1"/>
      <w:numFmt w:val="decimal"/>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9" w15:restartNumberingAfterBreak="0">
    <w:nsid w:val="6D051624"/>
    <w:multiLevelType w:val="hybridMultilevel"/>
    <w:tmpl w:val="3140E01C"/>
    <w:lvl w:ilvl="0" w:tplc="4AD417FA">
      <w:start w:val="1"/>
      <w:numFmt w:val="lowerLetter"/>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6FFB4426"/>
    <w:multiLevelType w:val="hybridMultilevel"/>
    <w:tmpl w:val="3F2E5C1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70082CD7"/>
    <w:multiLevelType w:val="hybridMultilevel"/>
    <w:tmpl w:val="C7D6CEEC"/>
    <w:lvl w:ilvl="0" w:tplc="0415000F">
      <w:start w:val="1"/>
      <w:numFmt w:val="decimal"/>
      <w:lvlText w:val="%1."/>
      <w:lvlJc w:val="left"/>
      <w:pPr>
        <w:ind w:left="721" w:hanging="360"/>
      </w:pPr>
    </w:lvl>
    <w:lvl w:ilvl="1" w:tplc="04150019" w:tentative="1">
      <w:start w:val="1"/>
      <w:numFmt w:val="lowerLetter"/>
      <w:lvlText w:val="%2."/>
      <w:lvlJc w:val="left"/>
      <w:pPr>
        <w:ind w:left="1441" w:hanging="360"/>
      </w:pPr>
    </w:lvl>
    <w:lvl w:ilvl="2" w:tplc="0415001B">
      <w:start w:val="1"/>
      <w:numFmt w:val="lowerRoman"/>
      <w:lvlText w:val="%3."/>
      <w:lvlJc w:val="right"/>
      <w:pPr>
        <w:ind w:left="2161" w:hanging="180"/>
      </w:pPr>
    </w:lvl>
    <w:lvl w:ilvl="3" w:tplc="0415000F" w:tentative="1">
      <w:start w:val="1"/>
      <w:numFmt w:val="decimal"/>
      <w:lvlText w:val="%4."/>
      <w:lvlJc w:val="left"/>
      <w:pPr>
        <w:ind w:left="2881" w:hanging="360"/>
      </w:pPr>
    </w:lvl>
    <w:lvl w:ilvl="4" w:tplc="04150019" w:tentative="1">
      <w:start w:val="1"/>
      <w:numFmt w:val="lowerLetter"/>
      <w:lvlText w:val="%5."/>
      <w:lvlJc w:val="left"/>
      <w:pPr>
        <w:ind w:left="3601" w:hanging="360"/>
      </w:pPr>
    </w:lvl>
    <w:lvl w:ilvl="5" w:tplc="0415001B" w:tentative="1">
      <w:start w:val="1"/>
      <w:numFmt w:val="lowerRoman"/>
      <w:lvlText w:val="%6."/>
      <w:lvlJc w:val="right"/>
      <w:pPr>
        <w:ind w:left="4321" w:hanging="180"/>
      </w:pPr>
    </w:lvl>
    <w:lvl w:ilvl="6" w:tplc="0415000F" w:tentative="1">
      <w:start w:val="1"/>
      <w:numFmt w:val="decimal"/>
      <w:lvlText w:val="%7."/>
      <w:lvlJc w:val="left"/>
      <w:pPr>
        <w:ind w:left="5041" w:hanging="360"/>
      </w:pPr>
    </w:lvl>
    <w:lvl w:ilvl="7" w:tplc="04150019" w:tentative="1">
      <w:start w:val="1"/>
      <w:numFmt w:val="lowerLetter"/>
      <w:lvlText w:val="%8."/>
      <w:lvlJc w:val="left"/>
      <w:pPr>
        <w:ind w:left="5761" w:hanging="360"/>
      </w:pPr>
    </w:lvl>
    <w:lvl w:ilvl="8" w:tplc="0415001B" w:tentative="1">
      <w:start w:val="1"/>
      <w:numFmt w:val="lowerRoman"/>
      <w:lvlText w:val="%9."/>
      <w:lvlJc w:val="right"/>
      <w:pPr>
        <w:ind w:left="6481" w:hanging="180"/>
      </w:pPr>
    </w:lvl>
  </w:abstractNum>
  <w:abstractNum w:abstractNumId="92" w15:restartNumberingAfterBreak="0">
    <w:nsid w:val="70676681"/>
    <w:multiLevelType w:val="hybridMultilevel"/>
    <w:tmpl w:val="5A68DB1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3" w15:restartNumberingAfterBreak="0">
    <w:nsid w:val="70E41DAE"/>
    <w:multiLevelType w:val="hybridMultilevel"/>
    <w:tmpl w:val="881CFBE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94" w15:restartNumberingAfterBreak="0">
    <w:nsid w:val="75836F96"/>
    <w:multiLevelType w:val="multilevel"/>
    <w:tmpl w:val="17A20416"/>
    <w:lvl w:ilvl="0">
      <w:start w:val="1"/>
      <w:numFmt w:val="decimal"/>
      <w:lvlText w:val="%1)"/>
      <w:lvlJc w:val="left"/>
      <w:pPr>
        <w:ind w:left="360" w:hanging="360"/>
      </w:pPr>
      <w:rPr>
        <w:rFonts w:hint="default"/>
      </w:rPr>
    </w:lvl>
    <w:lvl w:ilvl="1">
      <w:start w:val="1"/>
      <w:numFmt w:val="decimal"/>
      <w:lvlText w:val="%2."/>
      <w:lvlJc w:val="left"/>
      <w:rPr>
        <w:rFonts w:ascii="Calibri" w:eastAsia="Times New Roman" w:hAnsi="Calibri" w:cs="Calibri"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5" w15:restartNumberingAfterBreak="0">
    <w:nsid w:val="75951609"/>
    <w:multiLevelType w:val="multilevel"/>
    <w:tmpl w:val="F26E304C"/>
    <w:lvl w:ilvl="0">
      <w:start w:val="3"/>
      <w:numFmt w:val="decimal"/>
      <w:lvlText w:val="%1."/>
      <w:lvlJc w:val="left"/>
      <w:pPr>
        <w:ind w:left="540" w:hanging="540"/>
      </w:pPr>
      <w:rPr>
        <w:rFonts w:hint="default"/>
      </w:rPr>
    </w:lvl>
    <w:lvl w:ilvl="1">
      <w:start w:val="2"/>
      <w:numFmt w:val="decimal"/>
      <w:lvlText w:val="%1.%2."/>
      <w:lvlJc w:val="left"/>
      <w:pPr>
        <w:ind w:left="720" w:hanging="540"/>
      </w:pPr>
      <w:rPr>
        <w:rFonts w:hint="default"/>
      </w:rPr>
    </w:lvl>
    <w:lvl w:ilvl="2">
      <w:start w:val="1"/>
      <w:numFmt w:val="decimal"/>
      <w:lvlText w:val="%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96" w15:restartNumberingAfterBreak="0">
    <w:nsid w:val="75A80E2C"/>
    <w:multiLevelType w:val="hybridMultilevel"/>
    <w:tmpl w:val="C6AE8784"/>
    <w:lvl w:ilvl="0" w:tplc="0415000F">
      <w:start w:val="1"/>
      <w:numFmt w:val="decimal"/>
      <w:lvlText w:val="%1."/>
      <w:lvlJc w:val="left"/>
      <w:pPr>
        <w:tabs>
          <w:tab w:val="num" w:pos="720"/>
        </w:tabs>
        <w:ind w:left="720" w:hanging="360"/>
      </w:pPr>
    </w:lvl>
    <w:lvl w:ilvl="1" w:tplc="50D46F40">
      <w:start w:val="1"/>
      <w:numFmt w:val="lowerLetter"/>
      <w:pStyle w:val="Nagwek5"/>
      <w:lvlText w:val="%2)"/>
      <w:lvlJc w:val="left"/>
      <w:pPr>
        <w:tabs>
          <w:tab w:val="num" w:pos="1440"/>
        </w:tabs>
        <w:ind w:left="1440" w:hanging="360"/>
      </w:pPr>
    </w:lvl>
    <w:lvl w:ilvl="2" w:tplc="04150017">
      <w:start w:val="1"/>
      <w:numFmt w:val="lowerLetter"/>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7" w15:restartNumberingAfterBreak="0">
    <w:nsid w:val="76F570A8"/>
    <w:multiLevelType w:val="hybridMultilevel"/>
    <w:tmpl w:val="F0104A18"/>
    <w:lvl w:ilvl="0" w:tplc="04150011">
      <w:start w:val="1"/>
      <w:numFmt w:val="decimal"/>
      <w:lvlText w:val="%1)"/>
      <w:lvlJc w:val="left"/>
      <w:pPr>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98" w15:restartNumberingAfterBreak="0">
    <w:nsid w:val="7EB23E68"/>
    <w:multiLevelType w:val="multilevel"/>
    <w:tmpl w:val="C9764C00"/>
    <w:lvl w:ilvl="0">
      <w:start w:val="3"/>
      <w:numFmt w:val="decimal"/>
      <w:lvlText w:val="%1."/>
      <w:lvlJc w:val="left"/>
      <w:pPr>
        <w:ind w:left="360" w:hanging="360"/>
      </w:pPr>
      <w:rPr>
        <w:rFonts w:hint="default"/>
      </w:rPr>
    </w:lvl>
    <w:lvl w:ilvl="1">
      <w:start w:val="1"/>
      <w:numFmt w:val="decimal"/>
      <w:lvlText w:val="%2)"/>
      <w:lvlJc w:val="left"/>
      <w:pPr>
        <w:ind w:left="360" w:hanging="360"/>
      </w:pPr>
      <w:rPr>
        <w:rFonts w:hint="default"/>
      </w:rPr>
    </w:lvl>
    <w:lvl w:ilvl="2">
      <w:start w:val="1"/>
      <w:numFmt w:val="decimal"/>
      <w:lvlText w:val="%3)"/>
      <w:lvlJc w:val="left"/>
      <w:pPr>
        <w:ind w:left="360" w:hanging="360"/>
      </w:p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9" w15:restartNumberingAfterBreak="0">
    <w:nsid w:val="7FA419F5"/>
    <w:multiLevelType w:val="hybridMultilevel"/>
    <w:tmpl w:val="EF9E2FB6"/>
    <w:lvl w:ilvl="0" w:tplc="C27EFAB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421924490">
    <w:abstractNumId w:val="4"/>
    <w:lvlOverride w:ilvl="0">
      <w:startOverride w:val="1"/>
    </w:lvlOverride>
  </w:num>
  <w:num w:numId="2" w16cid:durableId="1703675601">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9135117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940382820">
    <w:abstractNumId w:val="70"/>
    <w:lvlOverride w:ilvl="0">
      <w:startOverride w:val="1"/>
    </w:lvlOverride>
  </w:num>
  <w:num w:numId="5" w16cid:durableId="210457006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15514069">
    <w:abstractNumId w:val="83"/>
  </w:num>
  <w:num w:numId="7" w16cid:durableId="204952256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5650335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77027009">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42796962">
    <w:abstractNumId w:val="9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325785899">
    <w:abstractNumId w:val="78"/>
  </w:num>
  <w:num w:numId="12" w16cid:durableId="2095858492">
    <w:abstractNumId w:val="5"/>
  </w:num>
  <w:num w:numId="13" w16cid:durableId="409935270">
    <w:abstractNumId w:val="42"/>
  </w:num>
  <w:num w:numId="14" w16cid:durableId="69057034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231575138">
    <w:abstractNumId w:val="52"/>
  </w:num>
  <w:num w:numId="16" w16cid:durableId="1469471082">
    <w:abstractNumId w:val="67"/>
  </w:num>
  <w:num w:numId="17" w16cid:durableId="15084808">
    <w:abstractNumId w:val="32"/>
  </w:num>
  <w:num w:numId="18" w16cid:durableId="234364515">
    <w:abstractNumId w:val="50"/>
  </w:num>
  <w:num w:numId="19" w16cid:durableId="346761253">
    <w:abstractNumId w:val="91"/>
  </w:num>
  <w:num w:numId="20" w16cid:durableId="1292861317">
    <w:abstractNumId w:val="18"/>
  </w:num>
  <w:num w:numId="21" w16cid:durableId="1850557065">
    <w:abstractNumId w:val="61"/>
  </w:num>
  <w:num w:numId="22" w16cid:durableId="1455557310">
    <w:abstractNumId w:val="69"/>
  </w:num>
  <w:num w:numId="23" w16cid:durableId="1548100793">
    <w:abstractNumId w:val="80"/>
  </w:num>
  <w:num w:numId="24" w16cid:durableId="1615289880">
    <w:abstractNumId w:val="49"/>
  </w:num>
  <w:num w:numId="25" w16cid:durableId="207575383">
    <w:abstractNumId w:val="92"/>
  </w:num>
  <w:num w:numId="26" w16cid:durableId="533808356">
    <w:abstractNumId w:val="73"/>
  </w:num>
  <w:num w:numId="27" w16cid:durableId="1684741527">
    <w:abstractNumId w:val="51"/>
  </w:num>
  <w:num w:numId="28" w16cid:durableId="1798137385">
    <w:abstractNumId w:val="96"/>
  </w:num>
  <w:num w:numId="29" w16cid:durableId="855850268">
    <w:abstractNumId w:val="48"/>
  </w:num>
  <w:num w:numId="30" w16cid:durableId="252596677">
    <w:abstractNumId w:val="36"/>
  </w:num>
  <w:num w:numId="31" w16cid:durableId="41633552">
    <w:abstractNumId w:val="58"/>
    <w:lvlOverride w:ilvl="0">
      <w:startOverride w:val="1"/>
    </w:lvlOverride>
    <w:lvlOverride w:ilvl="1"/>
    <w:lvlOverride w:ilvl="2"/>
    <w:lvlOverride w:ilvl="3"/>
    <w:lvlOverride w:ilvl="4"/>
    <w:lvlOverride w:ilvl="5"/>
    <w:lvlOverride w:ilvl="6"/>
    <w:lvlOverride w:ilvl="7"/>
    <w:lvlOverride w:ilvl="8"/>
  </w:num>
  <w:num w:numId="32" w16cid:durableId="1777821855">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336269072">
    <w:abstractNumId w:val="45"/>
  </w:num>
  <w:num w:numId="34" w16cid:durableId="461120844">
    <w:abstractNumId w:val="99"/>
  </w:num>
  <w:num w:numId="35" w16cid:durableId="1956522238">
    <w:abstractNumId w:val="62"/>
  </w:num>
  <w:num w:numId="36" w16cid:durableId="1178693861">
    <w:abstractNumId w:val="65"/>
  </w:num>
  <w:num w:numId="37" w16cid:durableId="1309092080">
    <w:abstractNumId w:val="9"/>
  </w:num>
  <w:num w:numId="38" w16cid:durableId="909847474">
    <w:abstractNumId w:val="35"/>
  </w:num>
  <w:num w:numId="39" w16cid:durableId="428429953">
    <w:abstractNumId w:val="75"/>
  </w:num>
  <w:num w:numId="40" w16cid:durableId="2065056422">
    <w:abstractNumId w:val="90"/>
  </w:num>
  <w:num w:numId="41" w16cid:durableId="410541494">
    <w:abstractNumId w:val="89"/>
  </w:num>
  <w:num w:numId="42" w16cid:durableId="1327173637">
    <w:abstractNumId w:val="10"/>
  </w:num>
  <w:num w:numId="43" w16cid:durableId="560091669">
    <w:abstractNumId w:val="7"/>
  </w:num>
  <w:num w:numId="44" w16cid:durableId="1793595129">
    <w:abstractNumId w:val="30"/>
  </w:num>
  <w:num w:numId="45" w16cid:durableId="2110197761">
    <w:abstractNumId w:val="97"/>
  </w:num>
  <w:num w:numId="46" w16cid:durableId="1307591730">
    <w:abstractNumId w:val="3"/>
  </w:num>
  <w:num w:numId="47" w16cid:durableId="1790510144">
    <w:abstractNumId w:val="72"/>
  </w:num>
  <w:num w:numId="48" w16cid:durableId="475797808">
    <w:abstractNumId w:val="54"/>
  </w:num>
  <w:num w:numId="49" w16cid:durableId="67197789">
    <w:abstractNumId w:val="21"/>
  </w:num>
  <w:num w:numId="50" w16cid:durableId="135270119">
    <w:abstractNumId w:val="34"/>
  </w:num>
  <w:num w:numId="51" w16cid:durableId="715353279">
    <w:abstractNumId w:val="64"/>
  </w:num>
  <w:num w:numId="52" w16cid:durableId="1658606678">
    <w:abstractNumId w:val="28"/>
  </w:num>
  <w:num w:numId="53" w16cid:durableId="908349441">
    <w:abstractNumId w:val="29"/>
  </w:num>
  <w:num w:numId="54" w16cid:durableId="11958335">
    <w:abstractNumId w:val="46"/>
  </w:num>
  <w:num w:numId="55" w16cid:durableId="1229224965">
    <w:abstractNumId w:val="87"/>
  </w:num>
  <w:num w:numId="56" w16cid:durableId="1615551085">
    <w:abstractNumId w:val="31"/>
  </w:num>
  <w:num w:numId="57" w16cid:durableId="2006586444">
    <w:abstractNumId w:val="47"/>
  </w:num>
  <w:num w:numId="58" w16cid:durableId="329481031">
    <w:abstractNumId w:val="82"/>
  </w:num>
  <w:num w:numId="59" w16cid:durableId="259215803">
    <w:abstractNumId w:val="1"/>
  </w:num>
  <w:num w:numId="60" w16cid:durableId="970131577">
    <w:abstractNumId w:val="43"/>
  </w:num>
  <w:num w:numId="61" w16cid:durableId="608272116">
    <w:abstractNumId w:val="76"/>
  </w:num>
  <w:num w:numId="62" w16cid:durableId="499083926">
    <w:abstractNumId w:val="56"/>
  </w:num>
  <w:num w:numId="63" w16cid:durableId="1168473479">
    <w:abstractNumId w:val="39"/>
  </w:num>
  <w:num w:numId="64" w16cid:durableId="1690569103">
    <w:abstractNumId w:val="15"/>
  </w:num>
  <w:num w:numId="65" w16cid:durableId="1836802424">
    <w:abstractNumId w:val="40"/>
  </w:num>
  <w:num w:numId="66" w16cid:durableId="2123453244">
    <w:abstractNumId w:val="22"/>
  </w:num>
  <w:num w:numId="67" w16cid:durableId="2119374237">
    <w:abstractNumId w:val="6"/>
  </w:num>
  <w:num w:numId="68" w16cid:durableId="1425304637">
    <w:abstractNumId w:val="86"/>
  </w:num>
  <w:num w:numId="69" w16cid:durableId="68298016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1289749473">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96295376">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1442720326">
    <w:abstractNumId w:val="0"/>
    <w:lvlOverride w:ilvl="0">
      <w:startOverride w:val="1"/>
    </w:lvlOverride>
  </w:num>
  <w:num w:numId="73" w16cid:durableId="1930045131">
    <w:abstractNumId w:val="23"/>
  </w:num>
  <w:num w:numId="74" w16cid:durableId="109203572">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735277790">
    <w:abstractNumId w:val="19"/>
  </w:num>
  <w:num w:numId="76" w16cid:durableId="170410043">
    <w:abstractNumId w:val="88"/>
  </w:num>
  <w:num w:numId="77" w16cid:durableId="1493840039">
    <w:abstractNumId w:val="66"/>
  </w:num>
  <w:num w:numId="78" w16cid:durableId="613288512">
    <w:abstractNumId w:val="25"/>
  </w:num>
  <w:num w:numId="79" w16cid:durableId="1482504894">
    <w:abstractNumId w:val="33"/>
  </w:num>
  <w:num w:numId="80" w16cid:durableId="1241990414">
    <w:abstractNumId w:val="68"/>
  </w:num>
  <w:num w:numId="81" w16cid:durableId="2126269806">
    <w:abstractNumId w:val="53"/>
  </w:num>
  <w:num w:numId="82" w16cid:durableId="1107654597">
    <w:abstractNumId w:val="37"/>
  </w:num>
  <w:num w:numId="83" w16cid:durableId="580480313">
    <w:abstractNumId w:val="74"/>
  </w:num>
  <w:num w:numId="84" w16cid:durableId="80374041">
    <w:abstractNumId w:val="14"/>
  </w:num>
  <w:num w:numId="85" w16cid:durableId="573703978">
    <w:abstractNumId w:val="95"/>
  </w:num>
  <w:num w:numId="86" w16cid:durableId="272440121">
    <w:abstractNumId w:val="81"/>
  </w:num>
  <w:num w:numId="87" w16cid:durableId="465513688">
    <w:abstractNumId w:val="59"/>
  </w:num>
  <w:num w:numId="88" w16cid:durableId="458454682">
    <w:abstractNumId w:val="94"/>
  </w:num>
  <w:num w:numId="89" w16cid:durableId="879244692">
    <w:abstractNumId w:val="38"/>
  </w:num>
  <w:num w:numId="90" w16cid:durableId="935867920">
    <w:abstractNumId w:val="20"/>
  </w:num>
  <w:num w:numId="91" w16cid:durableId="1277298175">
    <w:abstractNumId w:val="2"/>
  </w:num>
  <w:num w:numId="92" w16cid:durableId="885608313">
    <w:abstractNumId w:val="26"/>
  </w:num>
  <w:num w:numId="93" w16cid:durableId="683365637">
    <w:abstractNumId w:val="24"/>
  </w:num>
  <w:num w:numId="94" w16cid:durableId="1148740667">
    <w:abstractNumId w:val="17"/>
  </w:num>
  <w:num w:numId="95" w16cid:durableId="2059275300">
    <w:abstractNumId w:val="27"/>
  </w:num>
  <w:num w:numId="96" w16cid:durableId="1648511353">
    <w:abstractNumId w:val="79"/>
  </w:num>
  <w:num w:numId="97" w16cid:durableId="1491294044">
    <w:abstractNumId w:val="55"/>
  </w:num>
  <w:num w:numId="98" w16cid:durableId="993680562">
    <w:abstractNumId w:val="63"/>
  </w:num>
  <w:num w:numId="99" w16cid:durableId="1361200839">
    <w:abstractNumId w:val="13"/>
  </w:num>
  <w:num w:numId="100" w16cid:durableId="189342621">
    <w:abstractNumId w:val="44"/>
  </w:num>
  <w:num w:numId="101" w16cid:durableId="472187041">
    <w:abstractNumId w:val="12"/>
  </w:num>
  <w:num w:numId="102" w16cid:durableId="1053969761">
    <w:abstractNumId w:val="16"/>
  </w:num>
  <w:num w:numId="103" w16cid:durableId="1477723533">
    <w:abstractNumId w:val="98"/>
  </w:num>
  <w:numIdMacAtCleanup w:val="3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Paweł Cieślik">
    <w15:presenceInfo w15:providerId="AD" w15:userId="S::p.cieslik@nmt.waw.pl::5337a344-6a36-4d8e-b0de-10b98224fef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8"/>
  <w:proofState w:spelling="clean" w:grammar="clean"/>
  <w:trackRevisions/>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2CEE"/>
    <w:rsid w:val="00000563"/>
    <w:rsid w:val="00000930"/>
    <w:rsid w:val="000038BB"/>
    <w:rsid w:val="0000519A"/>
    <w:rsid w:val="0000697F"/>
    <w:rsid w:val="00012FB1"/>
    <w:rsid w:val="00014BA1"/>
    <w:rsid w:val="0003767F"/>
    <w:rsid w:val="00042FEF"/>
    <w:rsid w:val="00054699"/>
    <w:rsid w:val="0005599D"/>
    <w:rsid w:val="000569C2"/>
    <w:rsid w:val="00060E84"/>
    <w:rsid w:val="00062508"/>
    <w:rsid w:val="00065531"/>
    <w:rsid w:val="0006666E"/>
    <w:rsid w:val="00072A83"/>
    <w:rsid w:val="00072FCF"/>
    <w:rsid w:val="00074764"/>
    <w:rsid w:val="00075785"/>
    <w:rsid w:val="0008483D"/>
    <w:rsid w:val="00093168"/>
    <w:rsid w:val="00095BE9"/>
    <w:rsid w:val="000A2DEB"/>
    <w:rsid w:val="000A43F6"/>
    <w:rsid w:val="000B1DB9"/>
    <w:rsid w:val="000C0F9A"/>
    <w:rsid w:val="000C28E4"/>
    <w:rsid w:val="000C2D2F"/>
    <w:rsid w:val="000C31A2"/>
    <w:rsid w:val="000C322C"/>
    <w:rsid w:val="000C4C8A"/>
    <w:rsid w:val="000C796A"/>
    <w:rsid w:val="000D2998"/>
    <w:rsid w:val="000D3CFC"/>
    <w:rsid w:val="000D59BB"/>
    <w:rsid w:val="000F3D48"/>
    <w:rsid w:val="000F56E8"/>
    <w:rsid w:val="000F770B"/>
    <w:rsid w:val="001033E8"/>
    <w:rsid w:val="00107081"/>
    <w:rsid w:val="0010786B"/>
    <w:rsid w:val="00107B1B"/>
    <w:rsid w:val="00117C93"/>
    <w:rsid w:val="00121930"/>
    <w:rsid w:val="00132D3F"/>
    <w:rsid w:val="00134608"/>
    <w:rsid w:val="00136A43"/>
    <w:rsid w:val="00140875"/>
    <w:rsid w:val="00147D9D"/>
    <w:rsid w:val="00150546"/>
    <w:rsid w:val="00153F67"/>
    <w:rsid w:val="00154081"/>
    <w:rsid w:val="0015694F"/>
    <w:rsid w:val="0015746E"/>
    <w:rsid w:val="001627DD"/>
    <w:rsid w:val="0016326D"/>
    <w:rsid w:val="00163B8C"/>
    <w:rsid w:val="00167B9F"/>
    <w:rsid w:val="00177218"/>
    <w:rsid w:val="00182711"/>
    <w:rsid w:val="001839A1"/>
    <w:rsid w:val="001848EA"/>
    <w:rsid w:val="0019089A"/>
    <w:rsid w:val="00196559"/>
    <w:rsid w:val="00197677"/>
    <w:rsid w:val="001A4299"/>
    <w:rsid w:val="001C1E06"/>
    <w:rsid w:val="001C704F"/>
    <w:rsid w:val="001D4208"/>
    <w:rsid w:val="001D5EEF"/>
    <w:rsid w:val="001D7B0A"/>
    <w:rsid w:val="001E7213"/>
    <w:rsid w:val="001F00CA"/>
    <w:rsid w:val="00207D69"/>
    <w:rsid w:val="00215226"/>
    <w:rsid w:val="00220B18"/>
    <w:rsid w:val="00221100"/>
    <w:rsid w:val="0022282C"/>
    <w:rsid w:val="002248AC"/>
    <w:rsid w:val="00225DE8"/>
    <w:rsid w:val="00231813"/>
    <w:rsid w:val="002323AA"/>
    <w:rsid w:val="00247879"/>
    <w:rsid w:val="00253573"/>
    <w:rsid w:val="00255009"/>
    <w:rsid w:val="00260240"/>
    <w:rsid w:val="00262B21"/>
    <w:rsid w:val="0026539A"/>
    <w:rsid w:val="002657DD"/>
    <w:rsid w:val="00265E47"/>
    <w:rsid w:val="002720DC"/>
    <w:rsid w:val="00274034"/>
    <w:rsid w:val="00275FD9"/>
    <w:rsid w:val="00286B0D"/>
    <w:rsid w:val="00290581"/>
    <w:rsid w:val="00291A36"/>
    <w:rsid w:val="002A7B43"/>
    <w:rsid w:val="002B4AD3"/>
    <w:rsid w:val="002B719F"/>
    <w:rsid w:val="002C6D78"/>
    <w:rsid w:val="002E271E"/>
    <w:rsid w:val="002E4C4C"/>
    <w:rsid w:val="002F33F7"/>
    <w:rsid w:val="002F40BE"/>
    <w:rsid w:val="002F4805"/>
    <w:rsid w:val="003016F1"/>
    <w:rsid w:val="00307EC5"/>
    <w:rsid w:val="003113A0"/>
    <w:rsid w:val="0031279D"/>
    <w:rsid w:val="00317445"/>
    <w:rsid w:val="00321696"/>
    <w:rsid w:val="00325980"/>
    <w:rsid w:val="00330D06"/>
    <w:rsid w:val="0033317B"/>
    <w:rsid w:val="003339FC"/>
    <w:rsid w:val="003459FD"/>
    <w:rsid w:val="00347010"/>
    <w:rsid w:val="00360B39"/>
    <w:rsid w:val="00364675"/>
    <w:rsid w:val="003650EE"/>
    <w:rsid w:val="00365B2B"/>
    <w:rsid w:val="003721C6"/>
    <w:rsid w:val="00390EAD"/>
    <w:rsid w:val="003B142E"/>
    <w:rsid w:val="003B199C"/>
    <w:rsid w:val="003B7FDD"/>
    <w:rsid w:val="003C783A"/>
    <w:rsid w:val="003D5B9A"/>
    <w:rsid w:val="003D6B1A"/>
    <w:rsid w:val="003D72B6"/>
    <w:rsid w:val="003D7FD1"/>
    <w:rsid w:val="003E12A2"/>
    <w:rsid w:val="003E2793"/>
    <w:rsid w:val="003F0F80"/>
    <w:rsid w:val="003F3AAB"/>
    <w:rsid w:val="003F4972"/>
    <w:rsid w:val="003F6F46"/>
    <w:rsid w:val="00401258"/>
    <w:rsid w:val="004239D2"/>
    <w:rsid w:val="00425B70"/>
    <w:rsid w:val="00426E07"/>
    <w:rsid w:val="0043318D"/>
    <w:rsid w:val="00433EF5"/>
    <w:rsid w:val="00436843"/>
    <w:rsid w:val="0044001D"/>
    <w:rsid w:val="00443EA2"/>
    <w:rsid w:val="00445C9E"/>
    <w:rsid w:val="004464E3"/>
    <w:rsid w:val="0044707A"/>
    <w:rsid w:val="00447207"/>
    <w:rsid w:val="00447FF6"/>
    <w:rsid w:val="004511BD"/>
    <w:rsid w:val="0045451D"/>
    <w:rsid w:val="00457BAD"/>
    <w:rsid w:val="00462585"/>
    <w:rsid w:val="004646E9"/>
    <w:rsid w:val="00467778"/>
    <w:rsid w:val="00483854"/>
    <w:rsid w:val="0048433A"/>
    <w:rsid w:val="004907C6"/>
    <w:rsid w:val="004960F1"/>
    <w:rsid w:val="004A17CC"/>
    <w:rsid w:val="004A452A"/>
    <w:rsid w:val="004B154B"/>
    <w:rsid w:val="004B56D7"/>
    <w:rsid w:val="004C08A4"/>
    <w:rsid w:val="004C1E02"/>
    <w:rsid w:val="004C361C"/>
    <w:rsid w:val="004C3CA3"/>
    <w:rsid w:val="004C75F2"/>
    <w:rsid w:val="004D7E8A"/>
    <w:rsid w:val="004E2466"/>
    <w:rsid w:val="004F0C05"/>
    <w:rsid w:val="004F0DA5"/>
    <w:rsid w:val="004F121E"/>
    <w:rsid w:val="004F1D29"/>
    <w:rsid w:val="004F549A"/>
    <w:rsid w:val="004F600D"/>
    <w:rsid w:val="004F6C4A"/>
    <w:rsid w:val="00500A06"/>
    <w:rsid w:val="005131D4"/>
    <w:rsid w:val="0052027E"/>
    <w:rsid w:val="005220A8"/>
    <w:rsid w:val="00530848"/>
    <w:rsid w:val="0053371D"/>
    <w:rsid w:val="005511AD"/>
    <w:rsid w:val="00551FC3"/>
    <w:rsid w:val="00552D87"/>
    <w:rsid w:val="00553845"/>
    <w:rsid w:val="005550D1"/>
    <w:rsid w:val="005665F7"/>
    <w:rsid w:val="00580ACB"/>
    <w:rsid w:val="005834DD"/>
    <w:rsid w:val="00590789"/>
    <w:rsid w:val="00596348"/>
    <w:rsid w:val="00596F4B"/>
    <w:rsid w:val="005A086E"/>
    <w:rsid w:val="005A1E5D"/>
    <w:rsid w:val="005A3212"/>
    <w:rsid w:val="005A46FC"/>
    <w:rsid w:val="005A5048"/>
    <w:rsid w:val="005B3898"/>
    <w:rsid w:val="005B55A2"/>
    <w:rsid w:val="005C1BFD"/>
    <w:rsid w:val="005C574B"/>
    <w:rsid w:val="005D6B8C"/>
    <w:rsid w:val="005E0BB5"/>
    <w:rsid w:val="005E6147"/>
    <w:rsid w:val="005F107B"/>
    <w:rsid w:val="00605F4F"/>
    <w:rsid w:val="00611DEC"/>
    <w:rsid w:val="00612C1D"/>
    <w:rsid w:val="006143B5"/>
    <w:rsid w:val="0061606A"/>
    <w:rsid w:val="006251C0"/>
    <w:rsid w:val="00625526"/>
    <w:rsid w:val="00640094"/>
    <w:rsid w:val="006405FE"/>
    <w:rsid w:val="0064387A"/>
    <w:rsid w:val="006443E7"/>
    <w:rsid w:val="006513C1"/>
    <w:rsid w:val="00657EBD"/>
    <w:rsid w:val="00665032"/>
    <w:rsid w:val="006718EE"/>
    <w:rsid w:val="006726AF"/>
    <w:rsid w:val="00673BF5"/>
    <w:rsid w:val="00674305"/>
    <w:rsid w:val="006750F4"/>
    <w:rsid w:val="00675834"/>
    <w:rsid w:val="00680B01"/>
    <w:rsid w:val="00682F0A"/>
    <w:rsid w:val="006B5127"/>
    <w:rsid w:val="006B5B77"/>
    <w:rsid w:val="006B67E5"/>
    <w:rsid w:val="006D512F"/>
    <w:rsid w:val="006D53B6"/>
    <w:rsid w:val="006D5DD1"/>
    <w:rsid w:val="006E2D24"/>
    <w:rsid w:val="006E579E"/>
    <w:rsid w:val="006E6239"/>
    <w:rsid w:val="006F0D1D"/>
    <w:rsid w:val="006F7A78"/>
    <w:rsid w:val="0070622D"/>
    <w:rsid w:val="007111A7"/>
    <w:rsid w:val="00716EAE"/>
    <w:rsid w:val="007273A4"/>
    <w:rsid w:val="007312E2"/>
    <w:rsid w:val="00735E55"/>
    <w:rsid w:val="00743B14"/>
    <w:rsid w:val="00745443"/>
    <w:rsid w:val="00745FE9"/>
    <w:rsid w:val="00747030"/>
    <w:rsid w:val="00751102"/>
    <w:rsid w:val="00761274"/>
    <w:rsid w:val="00762635"/>
    <w:rsid w:val="00765856"/>
    <w:rsid w:val="00766335"/>
    <w:rsid w:val="00772D3D"/>
    <w:rsid w:val="007775B8"/>
    <w:rsid w:val="00781B56"/>
    <w:rsid w:val="007902A6"/>
    <w:rsid w:val="00790EDB"/>
    <w:rsid w:val="007975F7"/>
    <w:rsid w:val="007A32E1"/>
    <w:rsid w:val="007A6442"/>
    <w:rsid w:val="007A77D6"/>
    <w:rsid w:val="007B4B11"/>
    <w:rsid w:val="007C0724"/>
    <w:rsid w:val="007C1F1A"/>
    <w:rsid w:val="007C5C55"/>
    <w:rsid w:val="007C67A9"/>
    <w:rsid w:val="007C6AEA"/>
    <w:rsid w:val="007D23A7"/>
    <w:rsid w:val="007D2404"/>
    <w:rsid w:val="007D3C9F"/>
    <w:rsid w:val="007D72F3"/>
    <w:rsid w:val="007D76A8"/>
    <w:rsid w:val="007F1887"/>
    <w:rsid w:val="007F1F7B"/>
    <w:rsid w:val="007F3D6E"/>
    <w:rsid w:val="007F41F3"/>
    <w:rsid w:val="007F46D6"/>
    <w:rsid w:val="00815153"/>
    <w:rsid w:val="00823328"/>
    <w:rsid w:val="00826AA3"/>
    <w:rsid w:val="008272A5"/>
    <w:rsid w:val="00841F69"/>
    <w:rsid w:val="008421FD"/>
    <w:rsid w:val="0084257B"/>
    <w:rsid w:val="0084515B"/>
    <w:rsid w:val="00846BD5"/>
    <w:rsid w:val="00847042"/>
    <w:rsid w:val="008504BF"/>
    <w:rsid w:val="0086233E"/>
    <w:rsid w:val="00866CD3"/>
    <w:rsid w:val="008755C8"/>
    <w:rsid w:val="00887820"/>
    <w:rsid w:val="00887B3B"/>
    <w:rsid w:val="00892FE0"/>
    <w:rsid w:val="00893F65"/>
    <w:rsid w:val="00894236"/>
    <w:rsid w:val="00894742"/>
    <w:rsid w:val="008B279D"/>
    <w:rsid w:val="008C3EEE"/>
    <w:rsid w:val="008E5B6F"/>
    <w:rsid w:val="008F1E88"/>
    <w:rsid w:val="008F64AA"/>
    <w:rsid w:val="008F68C2"/>
    <w:rsid w:val="008F74C7"/>
    <w:rsid w:val="009052DA"/>
    <w:rsid w:val="009151B9"/>
    <w:rsid w:val="00916DCF"/>
    <w:rsid w:val="00920A05"/>
    <w:rsid w:val="009222A1"/>
    <w:rsid w:val="009223C7"/>
    <w:rsid w:val="00932EEB"/>
    <w:rsid w:val="00933D56"/>
    <w:rsid w:val="00937709"/>
    <w:rsid w:val="0094042E"/>
    <w:rsid w:val="0094339F"/>
    <w:rsid w:val="00951688"/>
    <w:rsid w:val="0095723E"/>
    <w:rsid w:val="0096416F"/>
    <w:rsid w:val="00971E72"/>
    <w:rsid w:val="009746EC"/>
    <w:rsid w:val="009759F7"/>
    <w:rsid w:val="009833AF"/>
    <w:rsid w:val="00984548"/>
    <w:rsid w:val="009861C2"/>
    <w:rsid w:val="00994C91"/>
    <w:rsid w:val="00996ED9"/>
    <w:rsid w:val="009A62A5"/>
    <w:rsid w:val="009B1621"/>
    <w:rsid w:val="009B6D03"/>
    <w:rsid w:val="009C1E19"/>
    <w:rsid w:val="009C5BBC"/>
    <w:rsid w:val="009D08BD"/>
    <w:rsid w:val="009D0A8F"/>
    <w:rsid w:val="009D72EC"/>
    <w:rsid w:val="009D793A"/>
    <w:rsid w:val="009E443F"/>
    <w:rsid w:val="009E5449"/>
    <w:rsid w:val="009E586C"/>
    <w:rsid w:val="009E7B91"/>
    <w:rsid w:val="00A04F02"/>
    <w:rsid w:val="00A06EE2"/>
    <w:rsid w:val="00A146F8"/>
    <w:rsid w:val="00A16771"/>
    <w:rsid w:val="00A32449"/>
    <w:rsid w:val="00A341CD"/>
    <w:rsid w:val="00A40C23"/>
    <w:rsid w:val="00A43116"/>
    <w:rsid w:val="00A6681C"/>
    <w:rsid w:val="00A7209E"/>
    <w:rsid w:val="00A834BD"/>
    <w:rsid w:val="00AA20ED"/>
    <w:rsid w:val="00AA528A"/>
    <w:rsid w:val="00AA5DEC"/>
    <w:rsid w:val="00AA72BA"/>
    <w:rsid w:val="00AB54EE"/>
    <w:rsid w:val="00AC1497"/>
    <w:rsid w:val="00AC70D1"/>
    <w:rsid w:val="00AE05AC"/>
    <w:rsid w:val="00AF35F2"/>
    <w:rsid w:val="00AF4522"/>
    <w:rsid w:val="00AF71FF"/>
    <w:rsid w:val="00B056B7"/>
    <w:rsid w:val="00B21590"/>
    <w:rsid w:val="00B22614"/>
    <w:rsid w:val="00B2749E"/>
    <w:rsid w:val="00B2771A"/>
    <w:rsid w:val="00B27B75"/>
    <w:rsid w:val="00B323A7"/>
    <w:rsid w:val="00B35A65"/>
    <w:rsid w:val="00B506A7"/>
    <w:rsid w:val="00B62CEE"/>
    <w:rsid w:val="00B639B8"/>
    <w:rsid w:val="00B66747"/>
    <w:rsid w:val="00B735BD"/>
    <w:rsid w:val="00B739D3"/>
    <w:rsid w:val="00B7585A"/>
    <w:rsid w:val="00B75B76"/>
    <w:rsid w:val="00B801F7"/>
    <w:rsid w:val="00B841E8"/>
    <w:rsid w:val="00B95252"/>
    <w:rsid w:val="00B958D3"/>
    <w:rsid w:val="00BB0BE9"/>
    <w:rsid w:val="00BB0FDC"/>
    <w:rsid w:val="00BB7B95"/>
    <w:rsid w:val="00BC12A8"/>
    <w:rsid w:val="00BD3306"/>
    <w:rsid w:val="00BE589B"/>
    <w:rsid w:val="00BE58F2"/>
    <w:rsid w:val="00BE5EF8"/>
    <w:rsid w:val="00BE62D2"/>
    <w:rsid w:val="00BF3150"/>
    <w:rsid w:val="00BF4581"/>
    <w:rsid w:val="00C063C1"/>
    <w:rsid w:val="00C073CC"/>
    <w:rsid w:val="00C12880"/>
    <w:rsid w:val="00C13A38"/>
    <w:rsid w:val="00C146B4"/>
    <w:rsid w:val="00C178F3"/>
    <w:rsid w:val="00C21A1E"/>
    <w:rsid w:val="00C23E9C"/>
    <w:rsid w:val="00C31145"/>
    <w:rsid w:val="00C34030"/>
    <w:rsid w:val="00C35E9D"/>
    <w:rsid w:val="00C36085"/>
    <w:rsid w:val="00C36356"/>
    <w:rsid w:val="00C424AF"/>
    <w:rsid w:val="00C43F3F"/>
    <w:rsid w:val="00C527CF"/>
    <w:rsid w:val="00C5468A"/>
    <w:rsid w:val="00C56493"/>
    <w:rsid w:val="00C63FA6"/>
    <w:rsid w:val="00C80284"/>
    <w:rsid w:val="00C85E5A"/>
    <w:rsid w:val="00C8676A"/>
    <w:rsid w:val="00C91306"/>
    <w:rsid w:val="00C91C3A"/>
    <w:rsid w:val="00C92D02"/>
    <w:rsid w:val="00C94AFB"/>
    <w:rsid w:val="00CA6259"/>
    <w:rsid w:val="00CB3867"/>
    <w:rsid w:val="00CB3B3F"/>
    <w:rsid w:val="00CB4380"/>
    <w:rsid w:val="00CB66DD"/>
    <w:rsid w:val="00CB66EB"/>
    <w:rsid w:val="00CB70D5"/>
    <w:rsid w:val="00CC03DB"/>
    <w:rsid w:val="00CC520C"/>
    <w:rsid w:val="00CD2459"/>
    <w:rsid w:val="00CE026E"/>
    <w:rsid w:val="00CE078E"/>
    <w:rsid w:val="00CE0B9D"/>
    <w:rsid w:val="00CE19B2"/>
    <w:rsid w:val="00CE5CE6"/>
    <w:rsid w:val="00CF18F9"/>
    <w:rsid w:val="00CF66CF"/>
    <w:rsid w:val="00CF66FB"/>
    <w:rsid w:val="00D01016"/>
    <w:rsid w:val="00D053A9"/>
    <w:rsid w:val="00D07C51"/>
    <w:rsid w:val="00D125C3"/>
    <w:rsid w:val="00D17235"/>
    <w:rsid w:val="00D204B1"/>
    <w:rsid w:val="00D22DC0"/>
    <w:rsid w:val="00D23184"/>
    <w:rsid w:val="00D232F6"/>
    <w:rsid w:val="00D24BEB"/>
    <w:rsid w:val="00D3185D"/>
    <w:rsid w:val="00D43E1B"/>
    <w:rsid w:val="00D53F84"/>
    <w:rsid w:val="00D56A44"/>
    <w:rsid w:val="00D633A6"/>
    <w:rsid w:val="00D6496F"/>
    <w:rsid w:val="00D66A87"/>
    <w:rsid w:val="00D70272"/>
    <w:rsid w:val="00D87F2B"/>
    <w:rsid w:val="00D94AAD"/>
    <w:rsid w:val="00DA0BCD"/>
    <w:rsid w:val="00DA18BC"/>
    <w:rsid w:val="00DA4589"/>
    <w:rsid w:val="00DA6070"/>
    <w:rsid w:val="00DB56FB"/>
    <w:rsid w:val="00DB72E1"/>
    <w:rsid w:val="00DC0501"/>
    <w:rsid w:val="00DC5BD5"/>
    <w:rsid w:val="00DC5CA4"/>
    <w:rsid w:val="00DD02DE"/>
    <w:rsid w:val="00DD0A7A"/>
    <w:rsid w:val="00DD4A42"/>
    <w:rsid w:val="00DD7137"/>
    <w:rsid w:val="00DD7C78"/>
    <w:rsid w:val="00DF0FFE"/>
    <w:rsid w:val="00DF1DEA"/>
    <w:rsid w:val="00DF5B0D"/>
    <w:rsid w:val="00E035D5"/>
    <w:rsid w:val="00E100F0"/>
    <w:rsid w:val="00E1288A"/>
    <w:rsid w:val="00E1296E"/>
    <w:rsid w:val="00E13BE4"/>
    <w:rsid w:val="00E150C6"/>
    <w:rsid w:val="00E23517"/>
    <w:rsid w:val="00E5015C"/>
    <w:rsid w:val="00E546E4"/>
    <w:rsid w:val="00E65BC9"/>
    <w:rsid w:val="00E67E4B"/>
    <w:rsid w:val="00E76748"/>
    <w:rsid w:val="00E85CF6"/>
    <w:rsid w:val="00E91725"/>
    <w:rsid w:val="00EA134A"/>
    <w:rsid w:val="00EA164D"/>
    <w:rsid w:val="00EA1EFD"/>
    <w:rsid w:val="00EA78B1"/>
    <w:rsid w:val="00EB3B00"/>
    <w:rsid w:val="00ED064B"/>
    <w:rsid w:val="00ED2D27"/>
    <w:rsid w:val="00EE548E"/>
    <w:rsid w:val="00EE6113"/>
    <w:rsid w:val="00EE6321"/>
    <w:rsid w:val="00EE7444"/>
    <w:rsid w:val="00EF2489"/>
    <w:rsid w:val="00F05093"/>
    <w:rsid w:val="00F058D0"/>
    <w:rsid w:val="00F13738"/>
    <w:rsid w:val="00F402F8"/>
    <w:rsid w:val="00F47B17"/>
    <w:rsid w:val="00F569C3"/>
    <w:rsid w:val="00F6139A"/>
    <w:rsid w:val="00F625F9"/>
    <w:rsid w:val="00F652B0"/>
    <w:rsid w:val="00F71DC5"/>
    <w:rsid w:val="00F73866"/>
    <w:rsid w:val="00F80D66"/>
    <w:rsid w:val="00F80E3E"/>
    <w:rsid w:val="00F8183B"/>
    <w:rsid w:val="00F82390"/>
    <w:rsid w:val="00F95324"/>
    <w:rsid w:val="00F97E16"/>
    <w:rsid w:val="00FA29E0"/>
    <w:rsid w:val="00FA40E5"/>
    <w:rsid w:val="00FB18F4"/>
    <w:rsid w:val="00FB2607"/>
    <w:rsid w:val="00FB326E"/>
    <w:rsid w:val="00FB360F"/>
    <w:rsid w:val="00FB6603"/>
    <w:rsid w:val="00FE2E2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C97CB4"/>
  <w15:chartTrackingRefBased/>
  <w15:docId w15:val="{51F2E06C-8D72-4F43-B02A-55F25268BC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62CEE"/>
    <w:rPr>
      <w:rFonts w:ascii="Times New Roman" w:eastAsia="Times New Roman" w:hAnsi="Times New Roman"/>
      <w:sz w:val="24"/>
      <w:szCs w:val="24"/>
      <w:lang w:eastAsia="en-US"/>
    </w:rPr>
  </w:style>
  <w:style w:type="paragraph" w:styleId="Nagwek1">
    <w:name w:val="heading 1"/>
    <w:basedOn w:val="Normalny"/>
    <w:next w:val="Normalny"/>
    <w:link w:val="Nagwek1Znak"/>
    <w:uiPriority w:val="9"/>
    <w:qFormat/>
    <w:rsid w:val="001033E8"/>
    <w:pPr>
      <w:keepNext/>
      <w:spacing w:before="240" w:after="60"/>
      <w:outlineLvl w:val="0"/>
    </w:pPr>
    <w:rPr>
      <w:rFonts w:ascii="Calibri Light" w:hAnsi="Calibri Light"/>
      <w:b/>
      <w:bCs/>
      <w:kern w:val="32"/>
      <w:sz w:val="32"/>
      <w:szCs w:val="32"/>
    </w:rPr>
  </w:style>
  <w:style w:type="paragraph" w:styleId="Nagwek2">
    <w:name w:val="heading 2"/>
    <w:basedOn w:val="Normalny"/>
    <w:next w:val="Normalny"/>
    <w:link w:val="Nagwek2Znak"/>
    <w:unhideWhenUsed/>
    <w:qFormat/>
    <w:rsid w:val="00B62CEE"/>
    <w:pPr>
      <w:keepNext/>
      <w:spacing w:line="360" w:lineRule="auto"/>
      <w:jc w:val="right"/>
      <w:outlineLvl w:val="1"/>
    </w:pPr>
    <w:rPr>
      <w:b/>
      <w:szCs w:val="20"/>
      <w:lang w:val="x-none" w:eastAsia="x-none"/>
    </w:rPr>
  </w:style>
  <w:style w:type="paragraph" w:styleId="Nagwek5">
    <w:name w:val="heading 5"/>
    <w:basedOn w:val="Normalny"/>
    <w:next w:val="Normalny"/>
    <w:link w:val="Nagwek5Znak"/>
    <w:autoRedefine/>
    <w:qFormat/>
    <w:rsid w:val="001033E8"/>
    <w:pPr>
      <w:widowControl w:val="0"/>
      <w:numPr>
        <w:ilvl w:val="1"/>
        <w:numId w:val="28"/>
      </w:numPr>
      <w:spacing w:before="240" w:line="360" w:lineRule="auto"/>
      <w:ind w:left="1434" w:hanging="357"/>
      <w:jc w:val="both"/>
      <w:outlineLvl w:val="4"/>
    </w:pPr>
    <w:rPr>
      <w:szCs w:val="20"/>
      <w:lang w:val="x-none" w:eastAsia="x-none"/>
    </w:rPr>
  </w:style>
  <w:style w:type="paragraph" w:styleId="Nagwek6">
    <w:name w:val="heading 6"/>
    <w:basedOn w:val="Normalny"/>
    <w:next w:val="Normalny"/>
    <w:link w:val="Nagwek6Znak"/>
    <w:uiPriority w:val="9"/>
    <w:semiHidden/>
    <w:unhideWhenUsed/>
    <w:qFormat/>
    <w:rsid w:val="001033E8"/>
    <w:pPr>
      <w:keepNext/>
      <w:keepLines/>
      <w:spacing w:before="200"/>
      <w:outlineLvl w:val="5"/>
    </w:pPr>
    <w:rPr>
      <w:rFonts w:ascii="Cambria" w:hAnsi="Cambria"/>
      <w:i/>
      <w:iCs/>
      <w:color w:val="243F60"/>
      <w:lang w:val="x-none"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nhideWhenUsed/>
    <w:rsid w:val="00B62CEE"/>
    <w:rPr>
      <w:rFonts w:ascii="Verdana" w:hAnsi="Verdana" w:hint="default"/>
      <w:color w:val="0000FF"/>
      <w:sz w:val="20"/>
      <w:szCs w:val="20"/>
      <w:u w:val="single"/>
    </w:rPr>
  </w:style>
  <w:style w:type="paragraph" w:styleId="Tekstkomentarza">
    <w:name w:val="annotation text"/>
    <w:basedOn w:val="Normalny"/>
    <w:link w:val="TekstkomentarzaZnak1"/>
    <w:uiPriority w:val="99"/>
    <w:unhideWhenUsed/>
    <w:rsid w:val="00B62CEE"/>
    <w:rPr>
      <w:sz w:val="20"/>
      <w:szCs w:val="20"/>
      <w:lang w:val="x-none" w:eastAsia="x-none"/>
    </w:rPr>
  </w:style>
  <w:style w:type="character" w:customStyle="1" w:styleId="TekstkomentarzaZnak">
    <w:name w:val="Tekst komentarza Znak"/>
    <w:uiPriority w:val="99"/>
    <w:semiHidden/>
    <w:rsid w:val="00B62CEE"/>
    <w:rPr>
      <w:rFonts w:ascii="Times New Roman" w:eastAsia="Times New Roman" w:hAnsi="Times New Roman" w:cs="Times New Roman"/>
      <w:sz w:val="20"/>
      <w:szCs w:val="20"/>
    </w:rPr>
  </w:style>
  <w:style w:type="paragraph" w:styleId="Nagwek">
    <w:name w:val="header"/>
    <w:basedOn w:val="Normalny"/>
    <w:link w:val="NagwekZnak"/>
    <w:uiPriority w:val="99"/>
    <w:unhideWhenUsed/>
    <w:rsid w:val="00B62CEE"/>
    <w:pPr>
      <w:tabs>
        <w:tab w:val="center" w:pos="4703"/>
        <w:tab w:val="right" w:pos="9406"/>
      </w:tabs>
    </w:pPr>
    <w:rPr>
      <w:lang w:val="x-none" w:eastAsia="x-none"/>
    </w:rPr>
  </w:style>
  <w:style w:type="character" w:customStyle="1" w:styleId="NagwekZnak">
    <w:name w:val="Nagłówek Znak"/>
    <w:link w:val="Nagwek"/>
    <w:uiPriority w:val="99"/>
    <w:rsid w:val="00B62CEE"/>
    <w:rPr>
      <w:rFonts w:ascii="Times New Roman" w:eastAsia="Times New Roman" w:hAnsi="Times New Roman" w:cs="Times New Roman"/>
      <w:sz w:val="24"/>
      <w:szCs w:val="24"/>
      <w:lang w:val="x-none" w:eastAsia="x-none"/>
    </w:rPr>
  </w:style>
  <w:style w:type="paragraph" w:styleId="Tekstpodstawowy">
    <w:name w:val="Body Text"/>
    <w:basedOn w:val="Normalny"/>
    <w:link w:val="TekstpodstawowyZnak"/>
    <w:unhideWhenUsed/>
    <w:rsid w:val="00B62CEE"/>
    <w:pPr>
      <w:numPr>
        <w:ilvl w:val="12"/>
      </w:numPr>
      <w:spacing w:line="360" w:lineRule="auto"/>
      <w:jc w:val="both"/>
    </w:pPr>
    <w:rPr>
      <w:szCs w:val="20"/>
      <w:lang w:val="x-none" w:eastAsia="x-none"/>
    </w:rPr>
  </w:style>
  <w:style w:type="character" w:customStyle="1" w:styleId="TekstpodstawowyZnak">
    <w:name w:val="Tekst podstawowy Znak"/>
    <w:link w:val="Tekstpodstawowy"/>
    <w:rsid w:val="00B62CEE"/>
    <w:rPr>
      <w:rFonts w:ascii="Times New Roman" w:eastAsia="Times New Roman" w:hAnsi="Times New Roman" w:cs="Times New Roman"/>
      <w:sz w:val="24"/>
      <w:szCs w:val="20"/>
      <w:lang w:val="x-none" w:eastAsia="x-none"/>
    </w:rPr>
  </w:style>
  <w:style w:type="paragraph" w:styleId="Akapitzlist">
    <w:name w:val="List Paragraph"/>
    <w:aliases w:val="L1,Numerowanie,2 heading,A_wyliczenie,K-P_odwolanie,Akapit z listą5,maz_wyliczenie,opis dzialania,BulletC,Obiekt,List Paragraph1,Wyliczanie,Akapit z listą3,Akapit z listą31,normalny tekst,Podsis rysunku,Bullet Number,lp1,List Paragraph2,N"/>
    <w:basedOn w:val="Normalny"/>
    <w:link w:val="AkapitzlistZnak"/>
    <w:uiPriority w:val="34"/>
    <w:qFormat/>
    <w:rsid w:val="00B62CEE"/>
    <w:pPr>
      <w:ind w:left="708"/>
    </w:pPr>
    <w:rPr>
      <w:lang w:val="x-none"/>
    </w:rPr>
  </w:style>
  <w:style w:type="paragraph" w:customStyle="1" w:styleId="Tekstpodstawowy21">
    <w:name w:val="Tekst podstawowy 21"/>
    <w:basedOn w:val="Normalny"/>
    <w:rsid w:val="00B62CEE"/>
    <w:pPr>
      <w:suppressAutoHyphens/>
      <w:spacing w:before="80" w:after="120" w:line="480" w:lineRule="auto"/>
      <w:jc w:val="both"/>
    </w:pPr>
    <w:rPr>
      <w:rFonts w:ascii="Arial Narrow" w:eastAsia="Calibri" w:hAnsi="Arial Narrow" w:cs="Calibri"/>
      <w:sz w:val="20"/>
      <w:szCs w:val="20"/>
      <w:lang w:eastAsia="ar-SA"/>
    </w:rPr>
  </w:style>
  <w:style w:type="character" w:styleId="Odwoaniedokomentarza">
    <w:name w:val="annotation reference"/>
    <w:uiPriority w:val="99"/>
    <w:semiHidden/>
    <w:unhideWhenUsed/>
    <w:rsid w:val="00B62CEE"/>
    <w:rPr>
      <w:sz w:val="16"/>
      <w:szCs w:val="16"/>
    </w:rPr>
  </w:style>
  <w:style w:type="character" w:customStyle="1" w:styleId="txt-new">
    <w:name w:val="txt-new"/>
    <w:basedOn w:val="Domylnaczcionkaakapitu"/>
    <w:rsid w:val="00B62CEE"/>
  </w:style>
  <w:style w:type="character" w:customStyle="1" w:styleId="TekstkomentarzaZnak1">
    <w:name w:val="Tekst komentarza Znak1"/>
    <w:link w:val="Tekstkomentarza"/>
    <w:locked/>
    <w:rsid w:val="00B62CEE"/>
    <w:rPr>
      <w:rFonts w:ascii="Times New Roman" w:eastAsia="Times New Roman" w:hAnsi="Times New Roman" w:cs="Times New Roman"/>
      <w:sz w:val="20"/>
      <w:szCs w:val="20"/>
      <w:lang w:val="x-none" w:eastAsia="x-none"/>
    </w:rPr>
  </w:style>
  <w:style w:type="character" w:customStyle="1" w:styleId="alb">
    <w:name w:val="a_lb"/>
    <w:basedOn w:val="Domylnaczcionkaakapitu"/>
    <w:rsid w:val="00B62CEE"/>
  </w:style>
  <w:style w:type="character" w:styleId="Uwydatnienie">
    <w:name w:val="Emphasis"/>
    <w:uiPriority w:val="20"/>
    <w:qFormat/>
    <w:rsid w:val="00B62CEE"/>
    <w:rPr>
      <w:i/>
      <w:iCs/>
    </w:rPr>
  </w:style>
  <w:style w:type="paragraph" w:styleId="Tekstdymka">
    <w:name w:val="Balloon Text"/>
    <w:basedOn w:val="Normalny"/>
    <w:link w:val="TekstdymkaZnak"/>
    <w:uiPriority w:val="99"/>
    <w:semiHidden/>
    <w:unhideWhenUsed/>
    <w:rsid w:val="00B62CEE"/>
    <w:rPr>
      <w:rFonts w:ascii="Tahoma" w:hAnsi="Tahoma" w:cs="Tahoma"/>
      <w:sz w:val="16"/>
      <w:szCs w:val="16"/>
    </w:rPr>
  </w:style>
  <w:style w:type="character" w:customStyle="1" w:styleId="TekstdymkaZnak">
    <w:name w:val="Tekst dymka Znak"/>
    <w:link w:val="Tekstdymka"/>
    <w:uiPriority w:val="99"/>
    <w:semiHidden/>
    <w:rsid w:val="00B62CEE"/>
    <w:rPr>
      <w:rFonts w:ascii="Tahoma" w:eastAsia="Times New Roman" w:hAnsi="Tahoma" w:cs="Tahoma"/>
      <w:sz w:val="16"/>
      <w:szCs w:val="16"/>
    </w:rPr>
  </w:style>
  <w:style w:type="character" w:customStyle="1" w:styleId="Nagwek2Znak">
    <w:name w:val="Nagłówek 2 Znak"/>
    <w:link w:val="Nagwek2"/>
    <w:rsid w:val="00B62CEE"/>
    <w:rPr>
      <w:rFonts w:ascii="Times New Roman" w:eastAsia="Times New Roman" w:hAnsi="Times New Roman" w:cs="Times New Roman"/>
      <w:b/>
      <w:sz w:val="24"/>
      <w:szCs w:val="20"/>
      <w:lang w:val="x-none" w:eastAsia="x-none"/>
    </w:rPr>
  </w:style>
  <w:style w:type="paragraph" w:styleId="Stopka">
    <w:name w:val="footer"/>
    <w:basedOn w:val="Normalny"/>
    <w:link w:val="StopkaZnak"/>
    <w:uiPriority w:val="99"/>
    <w:unhideWhenUsed/>
    <w:rsid w:val="00B62CEE"/>
    <w:pPr>
      <w:tabs>
        <w:tab w:val="center" w:pos="4703"/>
        <w:tab w:val="right" w:pos="9406"/>
      </w:tabs>
    </w:pPr>
    <w:rPr>
      <w:lang w:val="x-none" w:eastAsia="x-none"/>
    </w:rPr>
  </w:style>
  <w:style w:type="character" w:customStyle="1" w:styleId="StopkaZnak">
    <w:name w:val="Stopka Znak"/>
    <w:link w:val="Stopka"/>
    <w:uiPriority w:val="99"/>
    <w:rsid w:val="00B62CEE"/>
    <w:rPr>
      <w:rFonts w:ascii="Times New Roman" w:eastAsia="Times New Roman" w:hAnsi="Times New Roman" w:cs="Times New Roman"/>
      <w:sz w:val="24"/>
      <w:szCs w:val="24"/>
      <w:lang w:val="x-none" w:eastAsia="x-none"/>
    </w:rPr>
  </w:style>
  <w:style w:type="paragraph" w:styleId="Tematkomentarza">
    <w:name w:val="annotation subject"/>
    <w:basedOn w:val="Tekstkomentarza"/>
    <w:next w:val="Tekstkomentarza"/>
    <w:link w:val="TematkomentarzaZnak"/>
    <w:uiPriority w:val="99"/>
    <w:semiHidden/>
    <w:unhideWhenUsed/>
    <w:rsid w:val="00CC03DB"/>
    <w:rPr>
      <w:b/>
      <w:bCs/>
      <w:lang w:val="pl-PL" w:eastAsia="en-US"/>
    </w:rPr>
  </w:style>
  <w:style w:type="character" w:customStyle="1" w:styleId="TematkomentarzaZnak">
    <w:name w:val="Temat komentarza Znak"/>
    <w:link w:val="Tematkomentarza"/>
    <w:uiPriority w:val="99"/>
    <w:semiHidden/>
    <w:rsid w:val="00CC03DB"/>
    <w:rPr>
      <w:rFonts w:ascii="Times New Roman" w:eastAsia="Times New Roman" w:hAnsi="Times New Roman" w:cs="Times New Roman"/>
      <w:b/>
      <w:bCs/>
      <w:sz w:val="20"/>
      <w:szCs w:val="20"/>
      <w:lang w:val="x-none" w:eastAsia="en-US"/>
    </w:rPr>
  </w:style>
  <w:style w:type="paragraph" w:styleId="Zwykytekst">
    <w:name w:val="Plain Text"/>
    <w:basedOn w:val="Normalny"/>
    <w:link w:val="ZwykytekstZnak"/>
    <w:unhideWhenUsed/>
    <w:rsid w:val="00CC03DB"/>
    <w:rPr>
      <w:rFonts w:ascii="Consolas" w:eastAsia="Calibri" w:hAnsi="Consolas"/>
      <w:sz w:val="21"/>
      <w:szCs w:val="21"/>
    </w:rPr>
  </w:style>
  <w:style w:type="character" w:customStyle="1" w:styleId="ZwykytekstZnak">
    <w:name w:val="Zwykły tekst Znak"/>
    <w:link w:val="Zwykytekst"/>
    <w:rsid w:val="00CC03DB"/>
    <w:rPr>
      <w:rFonts w:ascii="Consolas" w:eastAsia="Calibri" w:hAnsi="Consolas" w:cs="Times New Roman"/>
      <w:sz w:val="21"/>
      <w:szCs w:val="21"/>
      <w:lang w:eastAsia="en-US"/>
    </w:rPr>
  </w:style>
  <w:style w:type="paragraph" w:customStyle="1" w:styleId="Default">
    <w:name w:val="Default"/>
    <w:rsid w:val="00C36356"/>
    <w:pPr>
      <w:autoSpaceDE w:val="0"/>
      <w:autoSpaceDN w:val="0"/>
      <w:adjustRightInd w:val="0"/>
    </w:pPr>
    <w:rPr>
      <w:rFonts w:ascii="Cambria" w:hAnsi="Cambria" w:cs="Cambria"/>
      <w:color w:val="000000"/>
      <w:sz w:val="24"/>
      <w:szCs w:val="24"/>
    </w:rPr>
  </w:style>
  <w:style w:type="character" w:styleId="Pogrubienie">
    <w:name w:val="Strong"/>
    <w:uiPriority w:val="22"/>
    <w:qFormat/>
    <w:rsid w:val="00B75B76"/>
    <w:rPr>
      <w:b/>
      <w:bCs/>
    </w:rPr>
  </w:style>
  <w:style w:type="paragraph" w:customStyle="1" w:styleId="ust">
    <w:name w:val="ust"/>
    <w:rsid w:val="003339FC"/>
    <w:pPr>
      <w:spacing w:before="60" w:after="60"/>
      <w:ind w:left="426" w:hanging="284"/>
      <w:jc w:val="both"/>
    </w:pPr>
    <w:rPr>
      <w:rFonts w:ascii="Times New Roman" w:eastAsia="Times New Roman" w:hAnsi="Times New Roman"/>
      <w:sz w:val="24"/>
      <w:szCs w:val="24"/>
    </w:rPr>
  </w:style>
  <w:style w:type="paragraph" w:customStyle="1" w:styleId="gwpab7392a5msonospacing">
    <w:name w:val="gwpab7392a5_msonospacing"/>
    <w:basedOn w:val="Normalny"/>
    <w:rsid w:val="008C3EEE"/>
    <w:pPr>
      <w:spacing w:before="100" w:beforeAutospacing="1" w:after="100" w:afterAutospacing="1"/>
    </w:pPr>
    <w:rPr>
      <w:u w:color="000000"/>
      <w:lang w:eastAsia="pl-PL"/>
    </w:rPr>
  </w:style>
  <w:style w:type="character" w:customStyle="1" w:styleId="AkapitzlistZnak">
    <w:name w:val="Akapit z listą Znak"/>
    <w:aliases w:val="L1 Znak,Numerowanie Znak,2 heading Znak,A_wyliczenie Znak,K-P_odwolanie Znak,Akapit z listą5 Znak,maz_wyliczenie Znak,opis dzialania Znak,BulletC Znak,Obiekt Znak,List Paragraph1 Znak,Wyliczanie Znak,Akapit z listą3 Znak,lp1 Znak"/>
    <w:link w:val="Akapitzlist"/>
    <w:uiPriority w:val="34"/>
    <w:qFormat/>
    <w:locked/>
    <w:rsid w:val="00DA0BCD"/>
    <w:rPr>
      <w:rFonts w:ascii="Times New Roman" w:eastAsia="Times New Roman" w:hAnsi="Times New Roman"/>
      <w:sz w:val="24"/>
      <w:szCs w:val="24"/>
      <w:lang w:eastAsia="en-US"/>
    </w:rPr>
  </w:style>
  <w:style w:type="paragraph" w:customStyle="1" w:styleId="Style29">
    <w:name w:val="Style29"/>
    <w:basedOn w:val="Normalny"/>
    <w:uiPriority w:val="99"/>
    <w:rsid w:val="00255009"/>
    <w:pPr>
      <w:widowControl w:val="0"/>
      <w:autoSpaceDE w:val="0"/>
      <w:autoSpaceDN w:val="0"/>
      <w:adjustRightInd w:val="0"/>
      <w:spacing w:line="253" w:lineRule="exact"/>
      <w:ind w:hanging="168"/>
      <w:jc w:val="both"/>
    </w:pPr>
    <w:rPr>
      <w:lang w:eastAsia="pl-PL"/>
    </w:rPr>
  </w:style>
  <w:style w:type="character" w:customStyle="1" w:styleId="FontStyle60">
    <w:name w:val="Font Style60"/>
    <w:uiPriority w:val="99"/>
    <w:rsid w:val="00255009"/>
    <w:rPr>
      <w:rFonts w:ascii="Times New Roman" w:hAnsi="Times New Roman" w:cs="Times New Roman" w:hint="default"/>
      <w:sz w:val="22"/>
      <w:szCs w:val="22"/>
    </w:rPr>
  </w:style>
  <w:style w:type="paragraph" w:customStyle="1" w:styleId="Tekstwstpniesformatowany">
    <w:name w:val="Tekst wstępnie sformatowany"/>
    <w:basedOn w:val="Normalny"/>
    <w:rsid w:val="00D204B1"/>
    <w:pPr>
      <w:widowControl w:val="0"/>
      <w:suppressAutoHyphens/>
    </w:pPr>
    <w:rPr>
      <w:rFonts w:ascii="Courier New" w:eastAsia="Courier New" w:hAnsi="Courier New" w:cs="Courier New"/>
      <w:sz w:val="20"/>
      <w:szCs w:val="20"/>
      <w:lang w:eastAsia="ar-SA"/>
    </w:rPr>
  </w:style>
  <w:style w:type="paragraph" w:customStyle="1" w:styleId="pkt">
    <w:name w:val="pkt"/>
    <w:basedOn w:val="Normalny"/>
    <w:link w:val="pktZnak"/>
    <w:rsid w:val="00E23517"/>
    <w:pPr>
      <w:spacing w:before="60" w:after="60"/>
      <w:ind w:left="851" w:hanging="295"/>
      <w:jc w:val="both"/>
    </w:pPr>
    <w:rPr>
      <w:szCs w:val="20"/>
      <w:lang w:eastAsia="pl-PL"/>
    </w:rPr>
  </w:style>
  <w:style w:type="character" w:customStyle="1" w:styleId="pktZnak">
    <w:name w:val="pkt Znak"/>
    <w:link w:val="pkt"/>
    <w:locked/>
    <w:rsid w:val="00E23517"/>
    <w:rPr>
      <w:rFonts w:ascii="Times New Roman" w:eastAsia="Times New Roman" w:hAnsi="Times New Roman"/>
      <w:sz w:val="24"/>
    </w:rPr>
  </w:style>
  <w:style w:type="paragraph" w:styleId="Bezodstpw">
    <w:name w:val="No Spacing"/>
    <w:uiPriority w:val="1"/>
    <w:qFormat/>
    <w:rsid w:val="00E23517"/>
    <w:rPr>
      <w:sz w:val="22"/>
      <w:szCs w:val="22"/>
      <w:lang w:eastAsia="en-US"/>
    </w:rPr>
  </w:style>
  <w:style w:type="character" w:styleId="Nierozpoznanawzmianka">
    <w:name w:val="Unresolved Mention"/>
    <w:uiPriority w:val="99"/>
    <w:semiHidden/>
    <w:unhideWhenUsed/>
    <w:rsid w:val="00933D56"/>
    <w:rPr>
      <w:color w:val="605E5C"/>
      <w:shd w:val="clear" w:color="auto" w:fill="E1DFDD"/>
    </w:rPr>
  </w:style>
  <w:style w:type="character" w:customStyle="1" w:styleId="TeksttreciPogrubienie">
    <w:name w:val="Tekst treści + Pogrubienie"/>
    <w:rsid w:val="00933D56"/>
    <w:rPr>
      <w:rFonts w:ascii="Verdana" w:hAnsi="Verdana" w:cs="Verdana"/>
      <w:b/>
      <w:bCs/>
      <w:spacing w:val="0"/>
      <w:sz w:val="19"/>
      <w:szCs w:val="19"/>
      <w:shd w:val="clear" w:color="auto" w:fill="FFFFFF"/>
    </w:rPr>
  </w:style>
  <w:style w:type="character" w:customStyle="1" w:styleId="Teksttreci">
    <w:name w:val="Tekst treści_"/>
    <w:link w:val="Teksttreci0"/>
    <w:locked/>
    <w:rsid w:val="00933D56"/>
    <w:rPr>
      <w:rFonts w:ascii="Verdana" w:hAnsi="Verdana" w:cs="Verdana"/>
      <w:sz w:val="19"/>
      <w:szCs w:val="19"/>
      <w:shd w:val="clear" w:color="auto" w:fill="FFFFFF"/>
    </w:rPr>
  </w:style>
  <w:style w:type="paragraph" w:customStyle="1" w:styleId="Teksttreci0">
    <w:name w:val="Tekst treści"/>
    <w:basedOn w:val="Normalny"/>
    <w:link w:val="Teksttreci"/>
    <w:rsid w:val="00933D56"/>
    <w:pPr>
      <w:shd w:val="clear" w:color="auto" w:fill="FFFFFF"/>
      <w:spacing w:line="240" w:lineRule="atLeast"/>
      <w:ind w:hanging="1700"/>
    </w:pPr>
    <w:rPr>
      <w:rFonts w:ascii="Verdana" w:eastAsia="Calibri" w:hAnsi="Verdana" w:cs="Verdana"/>
      <w:sz w:val="19"/>
      <w:szCs w:val="19"/>
      <w:lang w:eastAsia="pl-PL"/>
    </w:rPr>
  </w:style>
  <w:style w:type="character" w:customStyle="1" w:styleId="Nagwek3">
    <w:name w:val="Nagłówek #3_"/>
    <w:link w:val="Nagwek30"/>
    <w:locked/>
    <w:rsid w:val="00933D56"/>
    <w:rPr>
      <w:rFonts w:ascii="Verdana" w:hAnsi="Verdana" w:cs="Verdana"/>
      <w:sz w:val="19"/>
      <w:szCs w:val="19"/>
      <w:shd w:val="clear" w:color="auto" w:fill="FFFFFF"/>
    </w:rPr>
  </w:style>
  <w:style w:type="paragraph" w:customStyle="1" w:styleId="Nagwek30">
    <w:name w:val="Nagłówek #3"/>
    <w:basedOn w:val="Normalny"/>
    <w:link w:val="Nagwek3"/>
    <w:rsid w:val="00933D56"/>
    <w:pPr>
      <w:shd w:val="clear" w:color="auto" w:fill="FFFFFF"/>
      <w:spacing w:line="241" w:lineRule="exact"/>
      <w:ind w:hanging="720"/>
      <w:jc w:val="both"/>
      <w:outlineLvl w:val="2"/>
    </w:pPr>
    <w:rPr>
      <w:rFonts w:ascii="Verdana" w:eastAsia="Calibri" w:hAnsi="Verdana" w:cs="Verdana"/>
      <w:sz w:val="19"/>
      <w:szCs w:val="19"/>
      <w:lang w:eastAsia="pl-PL"/>
    </w:rPr>
  </w:style>
  <w:style w:type="paragraph" w:customStyle="1" w:styleId="Tekstpodstawowy31">
    <w:name w:val="Tekst podstawowy 31"/>
    <w:basedOn w:val="Normalny"/>
    <w:rsid w:val="00DF5B0D"/>
    <w:pPr>
      <w:suppressAutoHyphens/>
      <w:jc w:val="both"/>
    </w:pPr>
    <w:rPr>
      <w:b/>
      <w:sz w:val="28"/>
      <w:szCs w:val="20"/>
      <w:lang w:eastAsia="ar-SA"/>
    </w:rPr>
  </w:style>
  <w:style w:type="paragraph" w:customStyle="1" w:styleId="Stanadarowy">
    <w:name w:val="Stanadarowy"/>
    <w:rsid w:val="002C6D78"/>
    <w:pPr>
      <w:suppressAutoHyphens/>
    </w:pPr>
    <w:rPr>
      <w:rFonts w:ascii="Times New Roman" w:eastAsia="Times New Roman" w:hAnsi="Times New Roman"/>
      <w:kern w:val="2"/>
      <w:sz w:val="24"/>
      <w:lang w:eastAsia="zh-CN"/>
    </w:rPr>
  </w:style>
  <w:style w:type="paragraph" w:styleId="Tekstpodstawowy2">
    <w:name w:val="Body Text 2"/>
    <w:basedOn w:val="Normalny"/>
    <w:link w:val="Tekstpodstawowy2Znak"/>
    <w:uiPriority w:val="99"/>
    <w:semiHidden/>
    <w:unhideWhenUsed/>
    <w:rsid w:val="00590789"/>
    <w:pPr>
      <w:spacing w:after="120" w:line="480" w:lineRule="auto"/>
    </w:pPr>
  </w:style>
  <w:style w:type="character" w:customStyle="1" w:styleId="Tekstpodstawowy2Znak">
    <w:name w:val="Tekst podstawowy 2 Znak"/>
    <w:link w:val="Tekstpodstawowy2"/>
    <w:uiPriority w:val="99"/>
    <w:semiHidden/>
    <w:rsid w:val="00590789"/>
    <w:rPr>
      <w:rFonts w:ascii="Times New Roman" w:eastAsia="Times New Roman" w:hAnsi="Times New Roman"/>
      <w:sz w:val="24"/>
      <w:szCs w:val="24"/>
      <w:lang w:eastAsia="en-US"/>
    </w:rPr>
  </w:style>
  <w:style w:type="character" w:customStyle="1" w:styleId="Nagwek1Znak">
    <w:name w:val="Nagłówek 1 Znak"/>
    <w:link w:val="Nagwek1"/>
    <w:uiPriority w:val="9"/>
    <w:rsid w:val="001033E8"/>
    <w:rPr>
      <w:rFonts w:ascii="Calibri Light" w:eastAsia="Times New Roman" w:hAnsi="Calibri Light" w:cs="Times New Roman"/>
      <w:b/>
      <w:bCs/>
      <w:kern w:val="32"/>
      <w:sz w:val="32"/>
      <w:szCs w:val="32"/>
      <w:lang w:eastAsia="en-US"/>
    </w:rPr>
  </w:style>
  <w:style w:type="paragraph" w:styleId="Tekstprzypisudolnego">
    <w:name w:val="footnote text"/>
    <w:basedOn w:val="Normalny"/>
    <w:link w:val="TekstprzypisudolnegoZnak"/>
    <w:semiHidden/>
    <w:unhideWhenUsed/>
    <w:rsid w:val="001033E8"/>
    <w:rPr>
      <w:sz w:val="20"/>
      <w:szCs w:val="20"/>
      <w:lang w:val="x-none"/>
    </w:rPr>
  </w:style>
  <w:style w:type="character" w:customStyle="1" w:styleId="TekstprzypisudolnegoZnak">
    <w:name w:val="Tekst przypisu dolnego Znak"/>
    <w:link w:val="Tekstprzypisudolnego"/>
    <w:semiHidden/>
    <w:rsid w:val="001033E8"/>
    <w:rPr>
      <w:rFonts w:ascii="Times New Roman" w:eastAsia="Times New Roman" w:hAnsi="Times New Roman"/>
      <w:lang w:val="x-none" w:eastAsia="en-US"/>
    </w:rPr>
  </w:style>
  <w:style w:type="character" w:styleId="Odwoanieprzypisudolnego">
    <w:name w:val="footnote reference"/>
    <w:semiHidden/>
    <w:unhideWhenUsed/>
    <w:rsid w:val="001033E8"/>
    <w:rPr>
      <w:vertAlign w:val="superscript"/>
    </w:rPr>
  </w:style>
  <w:style w:type="paragraph" w:customStyle="1" w:styleId="Akapitzlist1">
    <w:name w:val="Akapit z listą1"/>
    <w:basedOn w:val="Normalny"/>
    <w:rsid w:val="001033E8"/>
    <w:pPr>
      <w:spacing w:after="160" w:line="259" w:lineRule="auto"/>
      <w:ind w:left="720"/>
      <w:contextualSpacing/>
    </w:pPr>
    <w:rPr>
      <w:rFonts w:ascii="Calibri" w:hAnsi="Calibri"/>
      <w:sz w:val="22"/>
      <w:szCs w:val="22"/>
    </w:rPr>
  </w:style>
  <w:style w:type="paragraph" w:styleId="Tekstpodstawowywcity">
    <w:name w:val="Body Text Indent"/>
    <w:basedOn w:val="Normalny"/>
    <w:link w:val="TekstpodstawowywcityZnak"/>
    <w:unhideWhenUsed/>
    <w:rsid w:val="001033E8"/>
    <w:pPr>
      <w:spacing w:after="120"/>
      <w:ind w:left="283"/>
    </w:pPr>
  </w:style>
  <w:style w:type="character" w:customStyle="1" w:styleId="TekstpodstawowywcityZnak">
    <w:name w:val="Tekst podstawowy wcięty Znak"/>
    <w:link w:val="Tekstpodstawowywcity"/>
    <w:rsid w:val="001033E8"/>
    <w:rPr>
      <w:rFonts w:ascii="Times New Roman" w:eastAsia="Times New Roman" w:hAnsi="Times New Roman"/>
      <w:sz w:val="24"/>
      <w:szCs w:val="24"/>
      <w:lang w:eastAsia="en-US"/>
    </w:rPr>
  </w:style>
  <w:style w:type="character" w:customStyle="1" w:styleId="Nagwek5Znak">
    <w:name w:val="Nagłówek 5 Znak"/>
    <w:link w:val="Nagwek5"/>
    <w:rsid w:val="001033E8"/>
    <w:rPr>
      <w:rFonts w:ascii="Times New Roman" w:eastAsia="Times New Roman" w:hAnsi="Times New Roman"/>
      <w:sz w:val="24"/>
      <w:lang w:val="x-none" w:eastAsia="x-none"/>
    </w:rPr>
  </w:style>
  <w:style w:type="character" w:customStyle="1" w:styleId="Nagwek6Znak">
    <w:name w:val="Nagłówek 6 Znak"/>
    <w:link w:val="Nagwek6"/>
    <w:uiPriority w:val="9"/>
    <w:semiHidden/>
    <w:rsid w:val="001033E8"/>
    <w:rPr>
      <w:rFonts w:ascii="Cambria" w:eastAsia="Times New Roman" w:hAnsi="Cambria"/>
      <w:i/>
      <w:iCs/>
      <w:color w:val="243F60"/>
      <w:sz w:val="24"/>
      <w:szCs w:val="24"/>
      <w:lang w:val="x-none"/>
    </w:rPr>
  </w:style>
  <w:style w:type="paragraph" w:customStyle="1" w:styleId="msonormalcxspdrugie">
    <w:name w:val="msonormalcxspdrugie"/>
    <w:basedOn w:val="Normalny"/>
    <w:uiPriority w:val="99"/>
    <w:rsid w:val="001033E8"/>
    <w:pPr>
      <w:spacing w:before="100" w:beforeAutospacing="1" w:after="100" w:afterAutospacing="1"/>
      <w:jc w:val="both"/>
    </w:pPr>
    <w:rPr>
      <w:rFonts w:ascii="Times New (W1)" w:hAnsi="Times New (W1)"/>
      <w:sz w:val="20"/>
      <w:szCs w:val="20"/>
      <w:lang w:eastAsia="pl-PL"/>
    </w:rPr>
  </w:style>
  <w:style w:type="paragraph" w:customStyle="1" w:styleId="msonormalcxspdrugiecxspdrugie">
    <w:name w:val="msonormalcxspdrugiecxspdrugie"/>
    <w:basedOn w:val="Normalny"/>
    <w:uiPriority w:val="99"/>
    <w:rsid w:val="001033E8"/>
    <w:pPr>
      <w:spacing w:before="100" w:beforeAutospacing="1" w:after="100" w:afterAutospacing="1"/>
    </w:pPr>
    <w:rPr>
      <w:lang w:eastAsia="pl-PL"/>
    </w:rPr>
  </w:style>
  <w:style w:type="paragraph" w:customStyle="1" w:styleId="Standard">
    <w:name w:val="Standard"/>
    <w:link w:val="StandardZnak"/>
    <w:qFormat/>
    <w:rsid w:val="001033E8"/>
    <w:pPr>
      <w:widowControl w:val="0"/>
      <w:autoSpaceDE w:val="0"/>
      <w:autoSpaceDN w:val="0"/>
      <w:adjustRightInd w:val="0"/>
    </w:pPr>
    <w:rPr>
      <w:rFonts w:ascii="Times New Roman" w:eastAsia="Times New Roman" w:hAnsi="Times New Roman"/>
      <w:lang w:val="en-US" w:eastAsia="en-US"/>
    </w:rPr>
  </w:style>
  <w:style w:type="paragraph" w:customStyle="1" w:styleId="xstyle6">
    <w:name w:val="x_style6"/>
    <w:basedOn w:val="Normalny"/>
    <w:uiPriority w:val="99"/>
    <w:rsid w:val="001033E8"/>
    <w:pPr>
      <w:spacing w:before="100" w:beforeAutospacing="1" w:after="100" w:afterAutospacing="1"/>
    </w:pPr>
    <w:rPr>
      <w:lang w:eastAsia="pl-PL"/>
    </w:rPr>
  </w:style>
  <w:style w:type="character" w:customStyle="1" w:styleId="FontStyle29">
    <w:name w:val="Font Style29"/>
    <w:uiPriority w:val="99"/>
    <w:rsid w:val="001033E8"/>
    <w:rPr>
      <w:rFonts w:ascii="Palatino Linotype" w:hAnsi="Palatino Linotype"/>
      <w:b/>
      <w:color w:val="000000"/>
      <w:sz w:val="18"/>
    </w:rPr>
  </w:style>
  <w:style w:type="character" w:customStyle="1" w:styleId="xfontstyle29">
    <w:name w:val="x_fontstyle29"/>
    <w:uiPriority w:val="99"/>
    <w:rsid w:val="001033E8"/>
    <w:rPr>
      <w:rFonts w:cs="Times New Roman"/>
    </w:rPr>
  </w:style>
  <w:style w:type="paragraph" w:styleId="Tekstprzypisukocowego">
    <w:name w:val="endnote text"/>
    <w:basedOn w:val="Normalny"/>
    <w:link w:val="TekstprzypisukocowegoZnak"/>
    <w:uiPriority w:val="99"/>
    <w:semiHidden/>
    <w:unhideWhenUsed/>
    <w:rsid w:val="001033E8"/>
    <w:rPr>
      <w:sz w:val="20"/>
      <w:szCs w:val="20"/>
      <w:lang w:val="x-none" w:eastAsia="pl-PL"/>
    </w:rPr>
  </w:style>
  <w:style w:type="character" w:customStyle="1" w:styleId="TekstprzypisukocowegoZnak">
    <w:name w:val="Tekst przypisu końcowego Znak"/>
    <w:link w:val="Tekstprzypisukocowego"/>
    <w:uiPriority w:val="99"/>
    <w:semiHidden/>
    <w:rsid w:val="001033E8"/>
    <w:rPr>
      <w:rFonts w:ascii="Times New Roman" w:eastAsia="Times New Roman" w:hAnsi="Times New Roman"/>
      <w:lang w:val="x-none"/>
    </w:rPr>
  </w:style>
  <w:style w:type="character" w:styleId="Odwoanieprzypisukocowego">
    <w:name w:val="endnote reference"/>
    <w:uiPriority w:val="99"/>
    <w:semiHidden/>
    <w:unhideWhenUsed/>
    <w:rsid w:val="001033E8"/>
    <w:rPr>
      <w:vertAlign w:val="superscript"/>
    </w:rPr>
  </w:style>
  <w:style w:type="paragraph" w:customStyle="1" w:styleId="Noparagraphstyle">
    <w:name w:val="[No paragraph style]"/>
    <w:rsid w:val="001033E8"/>
    <w:pPr>
      <w:autoSpaceDE w:val="0"/>
      <w:autoSpaceDN w:val="0"/>
      <w:adjustRightInd w:val="0"/>
      <w:spacing w:line="288" w:lineRule="auto"/>
    </w:pPr>
    <w:rPr>
      <w:color w:val="000000"/>
      <w:sz w:val="24"/>
      <w:szCs w:val="24"/>
    </w:rPr>
  </w:style>
  <w:style w:type="paragraph" w:styleId="Tekstpodstawowywcity3">
    <w:name w:val="Body Text Indent 3"/>
    <w:basedOn w:val="Normalny"/>
    <w:link w:val="Tekstpodstawowywcity3Znak"/>
    <w:uiPriority w:val="99"/>
    <w:rsid w:val="001033E8"/>
    <w:pPr>
      <w:spacing w:after="120"/>
      <w:ind w:left="283"/>
    </w:pPr>
    <w:rPr>
      <w:sz w:val="16"/>
      <w:szCs w:val="16"/>
      <w:lang w:val="x-none" w:eastAsia="pl-PL"/>
    </w:rPr>
  </w:style>
  <w:style w:type="character" w:customStyle="1" w:styleId="Tekstpodstawowywcity3Znak">
    <w:name w:val="Tekst podstawowy wcięty 3 Znak"/>
    <w:link w:val="Tekstpodstawowywcity3"/>
    <w:uiPriority w:val="99"/>
    <w:rsid w:val="001033E8"/>
    <w:rPr>
      <w:rFonts w:ascii="Times New Roman" w:eastAsia="Times New Roman" w:hAnsi="Times New Roman"/>
      <w:sz w:val="16"/>
      <w:szCs w:val="16"/>
      <w:lang w:val="x-none"/>
    </w:rPr>
  </w:style>
  <w:style w:type="character" w:customStyle="1" w:styleId="fn-ref">
    <w:name w:val="fn-ref"/>
    <w:basedOn w:val="Domylnaczcionkaakapitu"/>
    <w:rsid w:val="001033E8"/>
  </w:style>
  <w:style w:type="paragraph" w:styleId="NormalnyWeb">
    <w:name w:val="Normal (Web)"/>
    <w:basedOn w:val="Normalny"/>
    <w:uiPriority w:val="99"/>
    <w:rsid w:val="001033E8"/>
    <w:pPr>
      <w:suppressAutoHyphens/>
      <w:spacing w:before="280" w:after="280"/>
      <w:jc w:val="both"/>
    </w:pPr>
    <w:rPr>
      <w:sz w:val="20"/>
      <w:szCs w:val="20"/>
      <w:lang w:eastAsia="ar-SA"/>
    </w:rPr>
  </w:style>
  <w:style w:type="character" w:styleId="UyteHipercze">
    <w:name w:val="FollowedHyperlink"/>
    <w:basedOn w:val="Domylnaczcionkaakapitu"/>
    <w:uiPriority w:val="99"/>
    <w:semiHidden/>
    <w:unhideWhenUsed/>
    <w:rsid w:val="008421FD"/>
    <w:rPr>
      <w:color w:val="954F72" w:themeColor="followedHyperlink"/>
      <w:u w:val="single"/>
    </w:rPr>
  </w:style>
  <w:style w:type="paragraph" w:styleId="Poprawka">
    <w:name w:val="Revision"/>
    <w:hidden/>
    <w:uiPriority w:val="99"/>
    <w:semiHidden/>
    <w:rsid w:val="006718EE"/>
    <w:rPr>
      <w:rFonts w:ascii="Times New Roman" w:eastAsia="Times New Roman" w:hAnsi="Times New Roman"/>
      <w:sz w:val="24"/>
      <w:szCs w:val="24"/>
      <w:lang w:eastAsia="en-US"/>
    </w:rPr>
  </w:style>
  <w:style w:type="character" w:customStyle="1" w:styleId="Brak">
    <w:name w:val="Brak"/>
    <w:rsid w:val="00CE0B9D"/>
  </w:style>
  <w:style w:type="character" w:customStyle="1" w:styleId="StandardZnak">
    <w:name w:val="Standard Znak"/>
    <w:link w:val="Standard"/>
    <w:qFormat/>
    <w:locked/>
    <w:rsid w:val="00CE0B9D"/>
    <w:rPr>
      <w:rFonts w:ascii="Times New Roman" w:eastAsia="Times New Roman" w:hAnsi="Times New Roman"/>
      <w:lang w:val="en-US" w:eastAsia="en-US"/>
    </w:rPr>
  </w:style>
  <w:style w:type="table" w:styleId="Tabela-Siatka">
    <w:name w:val="Table Grid"/>
    <w:basedOn w:val="Standardowy"/>
    <w:uiPriority w:val="39"/>
    <w:rsid w:val="00CE0B9D"/>
    <w:rPr>
      <w:rFonts w:asciiTheme="minorHAnsi" w:eastAsiaTheme="minorHAnsi" w:hAnsiTheme="minorHAnsi" w:cstheme="minorBidi"/>
      <w:kern w:val="2"/>
      <w:sz w:val="22"/>
      <w:szCs w:val="22"/>
      <w:lang w:eastAsia="en-US"/>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1732412">
      <w:bodyDiv w:val="1"/>
      <w:marLeft w:val="0"/>
      <w:marRight w:val="0"/>
      <w:marTop w:val="0"/>
      <w:marBottom w:val="0"/>
      <w:divBdr>
        <w:top w:val="none" w:sz="0" w:space="0" w:color="auto"/>
        <w:left w:val="none" w:sz="0" w:space="0" w:color="auto"/>
        <w:bottom w:val="none" w:sz="0" w:space="0" w:color="auto"/>
        <w:right w:val="none" w:sz="0" w:space="0" w:color="auto"/>
      </w:divBdr>
    </w:div>
    <w:div w:id="180172927">
      <w:bodyDiv w:val="1"/>
      <w:marLeft w:val="0"/>
      <w:marRight w:val="0"/>
      <w:marTop w:val="0"/>
      <w:marBottom w:val="0"/>
      <w:divBdr>
        <w:top w:val="none" w:sz="0" w:space="0" w:color="auto"/>
        <w:left w:val="none" w:sz="0" w:space="0" w:color="auto"/>
        <w:bottom w:val="none" w:sz="0" w:space="0" w:color="auto"/>
        <w:right w:val="none" w:sz="0" w:space="0" w:color="auto"/>
      </w:divBdr>
    </w:div>
    <w:div w:id="617100342">
      <w:bodyDiv w:val="1"/>
      <w:marLeft w:val="0"/>
      <w:marRight w:val="0"/>
      <w:marTop w:val="0"/>
      <w:marBottom w:val="0"/>
      <w:divBdr>
        <w:top w:val="none" w:sz="0" w:space="0" w:color="auto"/>
        <w:left w:val="none" w:sz="0" w:space="0" w:color="auto"/>
        <w:bottom w:val="none" w:sz="0" w:space="0" w:color="auto"/>
        <w:right w:val="none" w:sz="0" w:space="0" w:color="auto"/>
      </w:divBdr>
    </w:div>
    <w:div w:id="963004363">
      <w:bodyDiv w:val="1"/>
      <w:marLeft w:val="0"/>
      <w:marRight w:val="0"/>
      <w:marTop w:val="0"/>
      <w:marBottom w:val="0"/>
      <w:divBdr>
        <w:top w:val="none" w:sz="0" w:space="0" w:color="auto"/>
        <w:left w:val="none" w:sz="0" w:space="0" w:color="auto"/>
        <w:bottom w:val="none" w:sz="0" w:space="0" w:color="auto"/>
        <w:right w:val="none" w:sz="0" w:space="0" w:color="auto"/>
      </w:divBdr>
    </w:div>
    <w:div w:id="1383137328">
      <w:bodyDiv w:val="1"/>
      <w:marLeft w:val="0"/>
      <w:marRight w:val="0"/>
      <w:marTop w:val="0"/>
      <w:marBottom w:val="0"/>
      <w:divBdr>
        <w:top w:val="none" w:sz="0" w:space="0" w:color="auto"/>
        <w:left w:val="none" w:sz="0" w:space="0" w:color="auto"/>
        <w:bottom w:val="none" w:sz="0" w:space="0" w:color="auto"/>
        <w:right w:val="none" w:sz="0" w:space="0" w:color="auto"/>
      </w:divBdr>
    </w:div>
    <w:div w:id="1436512135">
      <w:bodyDiv w:val="1"/>
      <w:marLeft w:val="0"/>
      <w:marRight w:val="0"/>
      <w:marTop w:val="0"/>
      <w:marBottom w:val="0"/>
      <w:divBdr>
        <w:top w:val="none" w:sz="0" w:space="0" w:color="auto"/>
        <w:left w:val="none" w:sz="0" w:space="0" w:color="auto"/>
        <w:bottom w:val="none" w:sz="0" w:space="0" w:color="auto"/>
        <w:right w:val="none" w:sz="0" w:space="0" w:color="auto"/>
      </w:divBdr>
    </w:div>
    <w:div w:id="1535994824">
      <w:bodyDiv w:val="1"/>
      <w:marLeft w:val="0"/>
      <w:marRight w:val="0"/>
      <w:marTop w:val="0"/>
      <w:marBottom w:val="0"/>
      <w:divBdr>
        <w:top w:val="none" w:sz="0" w:space="0" w:color="auto"/>
        <w:left w:val="none" w:sz="0" w:space="0" w:color="auto"/>
        <w:bottom w:val="none" w:sz="0" w:space="0" w:color="auto"/>
        <w:right w:val="none" w:sz="0" w:space="0" w:color="auto"/>
      </w:divBdr>
    </w:div>
    <w:div w:id="1778282988">
      <w:bodyDiv w:val="1"/>
      <w:marLeft w:val="0"/>
      <w:marRight w:val="0"/>
      <w:marTop w:val="0"/>
      <w:marBottom w:val="0"/>
      <w:divBdr>
        <w:top w:val="none" w:sz="0" w:space="0" w:color="auto"/>
        <w:left w:val="none" w:sz="0" w:space="0" w:color="auto"/>
        <w:bottom w:val="none" w:sz="0" w:space="0" w:color="auto"/>
        <w:right w:val="none" w:sz="0" w:space="0" w:color="auto"/>
      </w:divBdr>
      <w:divsChild>
        <w:div w:id="488447955">
          <w:marLeft w:val="0"/>
          <w:marRight w:val="0"/>
          <w:marTop w:val="0"/>
          <w:marBottom w:val="0"/>
          <w:divBdr>
            <w:top w:val="none" w:sz="0" w:space="0" w:color="auto"/>
            <w:left w:val="none" w:sz="0" w:space="0" w:color="auto"/>
            <w:bottom w:val="none" w:sz="0" w:space="0" w:color="auto"/>
            <w:right w:val="none" w:sz="0" w:space="0" w:color="auto"/>
          </w:divBdr>
          <w:divsChild>
            <w:div w:id="82727248">
              <w:marLeft w:val="0"/>
              <w:marRight w:val="0"/>
              <w:marTop w:val="0"/>
              <w:marBottom w:val="0"/>
              <w:divBdr>
                <w:top w:val="none" w:sz="0" w:space="0" w:color="auto"/>
                <w:left w:val="none" w:sz="0" w:space="0" w:color="auto"/>
                <w:bottom w:val="none" w:sz="0" w:space="0" w:color="auto"/>
                <w:right w:val="none" w:sz="0" w:space="0" w:color="auto"/>
              </w:divBdr>
            </w:div>
          </w:divsChild>
        </w:div>
        <w:div w:id="1640307961">
          <w:marLeft w:val="0"/>
          <w:marRight w:val="0"/>
          <w:marTop w:val="0"/>
          <w:marBottom w:val="0"/>
          <w:divBdr>
            <w:top w:val="none" w:sz="0" w:space="0" w:color="auto"/>
            <w:left w:val="none" w:sz="0" w:space="0" w:color="auto"/>
            <w:bottom w:val="none" w:sz="0" w:space="0" w:color="auto"/>
            <w:right w:val="none" w:sz="0" w:space="0" w:color="auto"/>
          </w:divBdr>
          <w:divsChild>
            <w:div w:id="657195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4093492">
      <w:bodyDiv w:val="1"/>
      <w:marLeft w:val="0"/>
      <w:marRight w:val="0"/>
      <w:marTop w:val="0"/>
      <w:marBottom w:val="0"/>
      <w:divBdr>
        <w:top w:val="none" w:sz="0" w:space="0" w:color="auto"/>
        <w:left w:val="none" w:sz="0" w:space="0" w:color="auto"/>
        <w:bottom w:val="none" w:sz="0" w:space="0" w:color="auto"/>
        <w:right w:val="none" w:sz="0" w:space="0" w:color="auto"/>
      </w:divBdr>
      <w:divsChild>
        <w:div w:id="742335354">
          <w:marLeft w:val="0"/>
          <w:marRight w:val="0"/>
          <w:marTop w:val="0"/>
          <w:marBottom w:val="0"/>
          <w:divBdr>
            <w:top w:val="none" w:sz="0" w:space="0" w:color="auto"/>
            <w:left w:val="none" w:sz="0" w:space="0" w:color="auto"/>
            <w:bottom w:val="none" w:sz="0" w:space="0" w:color="auto"/>
            <w:right w:val="none" w:sz="0" w:space="0" w:color="auto"/>
          </w:divBdr>
          <w:divsChild>
            <w:div w:id="1137450164">
              <w:marLeft w:val="0"/>
              <w:marRight w:val="0"/>
              <w:marTop w:val="0"/>
              <w:marBottom w:val="0"/>
              <w:divBdr>
                <w:top w:val="none" w:sz="0" w:space="0" w:color="auto"/>
                <w:left w:val="none" w:sz="0" w:space="0" w:color="auto"/>
                <w:bottom w:val="none" w:sz="0" w:space="0" w:color="auto"/>
                <w:right w:val="none" w:sz="0" w:space="0" w:color="auto"/>
              </w:divBdr>
            </w:div>
          </w:divsChild>
        </w:div>
        <w:div w:id="875116728">
          <w:marLeft w:val="0"/>
          <w:marRight w:val="0"/>
          <w:marTop w:val="0"/>
          <w:marBottom w:val="0"/>
          <w:divBdr>
            <w:top w:val="none" w:sz="0" w:space="0" w:color="auto"/>
            <w:left w:val="none" w:sz="0" w:space="0" w:color="auto"/>
            <w:bottom w:val="none" w:sz="0" w:space="0" w:color="auto"/>
            <w:right w:val="none" w:sz="0" w:space="0" w:color="auto"/>
          </w:divBdr>
          <w:divsChild>
            <w:div w:id="1833258284">
              <w:marLeft w:val="0"/>
              <w:marRight w:val="0"/>
              <w:marTop w:val="0"/>
              <w:marBottom w:val="0"/>
              <w:divBdr>
                <w:top w:val="none" w:sz="0" w:space="0" w:color="auto"/>
                <w:left w:val="none" w:sz="0" w:space="0" w:color="auto"/>
                <w:bottom w:val="none" w:sz="0" w:space="0" w:color="auto"/>
                <w:right w:val="none" w:sz="0" w:space="0" w:color="auto"/>
              </w:divBdr>
            </w:div>
          </w:divsChild>
        </w:div>
        <w:div w:id="1902010641">
          <w:marLeft w:val="0"/>
          <w:marRight w:val="0"/>
          <w:marTop w:val="0"/>
          <w:marBottom w:val="0"/>
          <w:divBdr>
            <w:top w:val="none" w:sz="0" w:space="0" w:color="auto"/>
            <w:left w:val="none" w:sz="0" w:space="0" w:color="auto"/>
            <w:bottom w:val="none" w:sz="0" w:space="0" w:color="auto"/>
            <w:right w:val="none" w:sz="0" w:space="0" w:color="auto"/>
          </w:divBdr>
          <w:divsChild>
            <w:div w:id="133332750">
              <w:marLeft w:val="0"/>
              <w:marRight w:val="0"/>
              <w:marTop w:val="0"/>
              <w:marBottom w:val="0"/>
              <w:divBdr>
                <w:top w:val="none" w:sz="0" w:space="0" w:color="auto"/>
                <w:left w:val="none" w:sz="0" w:space="0" w:color="auto"/>
                <w:bottom w:val="none" w:sz="0" w:space="0" w:color="auto"/>
                <w:right w:val="none" w:sz="0" w:space="0" w:color="auto"/>
              </w:divBdr>
            </w:div>
          </w:divsChild>
        </w:div>
        <w:div w:id="1951088429">
          <w:marLeft w:val="0"/>
          <w:marRight w:val="0"/>
          <w:marTop w:val="0"/>
          <w:marBottom w:val="0"/>
          <w:divBdr>
            <w:top w:val="none" w:sz="0" w:space="0" w:color="auto"/>
            <w:left w:val="none" w:sz="0" w:space="0" w:color="auto"/>
            <w:bottom w:val="none" w:sz="0" w:space="0" w:color="auto"/>
            <w:right w:val="none" w:sz="0" w:space="0" w:color="auto"/>
          </w:divBdr>
          <w:divsChild>
            <w:div w:id="2078550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8333119">
      <w:bodyDiv w:val="1"/>
      <w:marLeft w:val="0"/>
      <w:marRight w:val="0"/>
      <w:marTop w:val="0"/>
      <w:marBottom w:val="0"/>
      <w:divBdr>
        <w:top w:val="none" w:sz="0" w:space="0" w:color="auto"/>
        <w:left w:val="none" w:sz="0" w:space="0" w:color="auto"/>
        <w:bottom w:val="none" w:sz="0" w:space="0" w:color="auto"/>
        <w:right w:val="none" w:sz="0" w:space="0" w:color="auto"/>
      </w:divBdr>
    </w:div>
    <w:div w:id="2146727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mp-client/tenders/ocds-148610-995adacb-5ff1-4e02-bdb1-bb60ce6478df" TargetMode="External"/><Relationship Id="rId13" Type="http://schemas.openxmlformats.org/officeDocument/2006/relationships/hyperlink" Target="https://sip.lex.pl/" TargetMode="External"/><Relationship Id="rId18" Type="http://schemas.openxmlformats.org/officeDocument/2006/relationships/hyperlink" Target="https://sip.lex.pl/"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sip.lex.pl/" TargetMode="External"/><Relationship Id="rId17" Type="http://schemas.openxmlformats.org/officeDocument/2006/relationships/hyperlink" Target="https://sip.lex.pl/" TargetMode="External"/><Relationship Id="rId2" Type="http://schemas.openxmlformats.org/officeDocument/2006/relationships/numbering" Target="numbering.xml"/><Relationship Id="rId16" Type="http://schemas.openxmlformats.org/officeDocument/2006/relationships/hyperlink" Target="https://sip.lex.p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 TargetMode="External"/><Relationship Id="rId5" Type="http://schemas.openxmlformats.org/officeDocument/2006/relationships/webSettings" Target="webSettings.xml"/><Relationship Id="rId15" Type="http://schemas.openxmlformats.org/officeDocument/2006/relationships/hyperlink" Target="https://sip.lex.pl/" TargetMode="External"/><Relationship Id="rId23" Type="http://schemas.openxmlformats.org/officeDocument/2006/relationships/theme" Target="theme/theme1.xml"/><Relationship Id="rId10" Type="http://schemas.openxmlformats.org/officeDocument/2006/relationships/hyperlink" Target="https://sip.lex.pl/" TargetMode="External"/><Relationship Id="rId19" Type="http://schemas.openxmlformats.org/officeDocument/2006/relationships/hyperlink" Target="mailto:m.kostrzewska@nmt.waw.pl" TargetMode="Externa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hyperlink" Target="https://sip.lex.pl/" TargetMode="External"/><Relationship Id="rId22" Type="http://schemas.microsoft.com/office/2011/relationships/people" Target="peop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4C026E-A282-4EB1-8D31-E344C6D2BC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45</Pages>
  <Words>15502</Words>
  <Characters>93014</Characters>
  <Application>Microsoft Office Word</Application>
  <DocSecurity>0</DocSecurity>
  <Lines>775</Lines>
  <Paragraphs>216</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108300</CharactersWithSpaces>
  <SharedDoc>false</SharedDoc>
  <HLinks>
    <vt:vector size="78" baseType="variant">
      <vt:variant>
        <vt:i4>589942</vt:i4>
      </vt:variant>
      <vt:variant>
        <vt:i4>36</vt:i4>
      </vt:variant>
      <vt:variant>
        <vt:i4>0</vt:i4>
      </vt:variant>
      <vt:variant>
        <vt:i4>5</vt:i4>
      </vt:variant>
      <vt:variant>
        <vt:lpwstr>mailto:sekretariat@nmt.waw.pl</vt:lpwstr>
      </vt:variant>
      <vt:variant>
        <vt:lpwstr/>
      </vt:variant>
      <vt:variant>
        <vt:i4>7143447</vt:i4>
      </vt:variant>
      <vt:variant>
        <vt:i4>33</vt:i4>
      </vt:variant>
      <vt:variant>
        <vt:i4>0</vt:i4>
      </vt:variant>
      <vt:variant>
        <vt:i4>5</vt:i4>
      </vt:variant>
      <vt:variant>
        <vt:lpwstr>mailto:przetargi@nmt.waw.pl</vt:lpwstr>
      </vt:variant>
      <vt:variant>
        <vt:lpwstr/>
      </vt:variant>
      <vt:variant>
        <vt:i4>2687097</vt:i4>
      </vt:variant>
      <vt:variant>
        <vt:i4>30</vt:i4>
      </vt:variant>
      <vt:variant>
        <vt:i4>0</vt:i4>
      </vt:variant>
      <vt:variant>
        <vt:i4>5</vt:i4>
      </vt:variant>
      <vt:variant>
        <vt:lpwstr>https://sip.lex.pl/</vt:lpwstr>
      </vt:variant>
      <vt:variant>
        <vt:lpwstr>/dokument/16888361#art%286%28b%29%29ust%285%29pkt%282%29</vt:lpwstr>
      </vt:variant>
      <vt:variant>
        <vt:i4>2687031</vt:i4>
      </vt:variant>
      <vt:variant>
        <vt:i4>27</vt:i4>
      </vt:variant>
      <vt:variant>
        <vt:i4>0</vt:i4>
      </vt:variant>
      <vt:variant>
        <vt:i4>5</vt:i4>
      </vt:variant>
      <vt:variant>
        <vt:lpwstr>https://www.gov.pl/web/e-dowod/podpis-osobisty</vt:lpwstr>
      </vt:variant>
      <vt:variant>
        <vt:lpwstr/>
      </vt:variant>
      <vt:variant>
        <vt:i4>2949156</vt:i4>
      </vt:variant>
      <vt:variant>
        <vt:i4>24</vt:i4>
      </vt:variant>
      <vt:variant>
        <vt:i4>0</vt:i4>
      </vt:variant>
      <vt:variant>
        <vt:i4>5</vt:i4>
      </vt:variant>
      <vt:variant>
        <vt:lpwstr>https://www.biznes.gov.pl/pl/firma/sprawy-urzedowe/chce-zalatwic-sprawe-przez-internet/profil-zaufany-i-podpis-zaufany</vt:lpwstr>
      </vt:variant>
      <vt:variant>
        <vt:lpwstr/>
      </vt:variant>
      <vt:variant>
        <vt:i4>1376284</vt:i4>
      </vt:variant>
      <vt:variant>
        <vt:i4>21</vt:i4>
      </vt:variant>
      <vt:variant>
        <vt:i4>0</vt:i4>
      </vt:variant>
      <vt:variant>
        <vt:i4>5</vt:i4>
      </vt:variant>
      <vt:variant>
        <vt:lpwstr>https://sip.lex.pl/</vt:lpwstr>
      </vt:variant>
      <vt:variant>
        <vt:lpwstr>/document/18903829?unitId=art(109)ust(1)pkt(1)&amp;cm=DOCUMENT</vt:lpwstr>
      </vt:variant>
      <vt:variant>
        <vt:i4>1376284</vt:i4>
      </vt:variant>
      <vt:variant>
        <vt:i4>18</vt:i4>
      </vt:variant>
      <vt:variant>
        <vt:i4>0</vt:i4>
      </vt:variant>
      <vt:variant>
        <vt:i4>5</vt:i4>
      </vt:variant>
      <vt:variant>
        <vt:lpwstr>https://sip.lex.pl/</vt:lpwstr>
      </vt:variant>
      <vt:variant>
        <vt:lpwstr>/document/18903829?unitId=art(109)ust(1)pkt(1)&amp;cm=DOCUMENT</vt:lpwstr>
      </vt:variant>
      <vt:variant>
        <vt:i4>5505026</vt:i4>
      </vt:variant>
      <vt:variant>
        <vt:i4>15</vt:i4>
      </vt:variant>
      <vt:variant>
        <vt:i4>0</vt:i4>
      </vt:variant>
      <vt:variant>
        <vt:i4>5</vt:i4>
      </vt:variant>
      <vt:variant>
        <vt:lpwstr>https://sip.lex.pl/</vt:lpwstr>
      </vt:variant>
      <vt:variant>
        <vt:lpwstr>/dokument/16796118</vt:lpwstr>
      </vt:variant>
      <vt:variant>
        <vt:i4>7143447</vt:i4>
      </vt:variant>
      <vt:variant>
        <vt:i4>12</vt:i4>
      </vt:variant>
      <vt:variant>
        <vt:i4>0</vt:i4>
      </vt:variant>
      <vt:variant>
        <vt:i4>5</vt:i4>
      </vt:variant>
      <vt:variant>
        <vt:lpwstr>mailto:przetargi@nmt.waw.pl</vt:lpwstr>
      </vt:variant>
      <vt:variant>
        <vt:lpwstr/>
      </vt:variant>
      <vt:variant>
        <vt:i4>7143447</vt:i4>
      </vt:variant>
      <vt:variant>
        <vt:i4>9</vt:i4>
      </vt:variant>
      <vt:variant>
        <vt:i4>0</vt:i4>
      </vt:variant>
      <vt:variant>
        <vt:i4>5</vt:i4>
      </vt:variant>
      <vt:variant>
        <vt:lpwstr>mailto:przetargi@nmt.waw.pl</vt:lpwstr>
      </vt:variant>
      <vt:variant>
        <vt:lpwstr/>
      </vt:variant>
      <vt:variant>
        <vt:i4>7143447</vt:i4>
      </vt:variant>
      <vt:variant>
        <vt:i4>6</vt:i4>
      </vt:variant>
      <vt:variant>
        <vt:i4>0</vt:i4>
      </vt:variant>
      <vt:variant>
        <vt:i4>5</vt:i4>
      </vt:variant>
      <vt:variant>
        <vt:lpwstr>mailto:przetargi@nmt.waw.pl</vt:lpwstr>
      </vt:variant>
      <vt:variant>
        <vt:lpwstr/>
      </vt:variant>
      <vt:variant>
        <vt:i4>6553642</vt:i4>
      </vt:variant>
      <vt:variant>
        <vt:i4>3</vt:i4>
      </vt:variant>
      <vt:variant>
        <vt:i4>0</vt:i4>
      </vt:variant>
      <vt:variant>
        <vt:i4>5</vt:i4>
      </vt:variant>
      <vt:variant>
        <vt:lpwstr>https://epuap.gov.pl/wps/portal</vt:lpwstr>
      </vt:variant>
      <vt:variant>
        <vt:lpwstr/>
      </vt:variant>
      <vt:variant>
        <vt:i4>7143447</vt:i4>
      </vt:variant>
      <vt:variant>
        <vt:i4>0</vt:i4>
      </vt:variant>
      <vt:variant>
        <vt:i4>0</vt:i4>
      </vt:variant>
      <vt:variant>
        <vt:i4>5</vt:i4>
      </vt:variant>
      <vt:variant>
        <vt:lpwstr>mailto:przetargi@nmt.waw.pl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Mateusz Małek</dc:creator>
  <cp:keywords/>
  <cp:lastModifiedBy>Paweł Cieślik</cp:lastModifiedBy>
  <cp:revision>2</cp:revision>
  <cp:lastPrinted>2025-12-11T21:37:00Z</cp:lastPrinted>
  <dcterms:created xsi:type="dcterms:W3CDTF">2025-12-11T21:38:00Z</dcterms:created>
  <dcterms:modified xsi:type="dcterms:W3CDTF">2025-12-11T21:38:00Z</dcterms:modified>
</cp:coreProperties>
</file>